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A5A22A" w14:textId="77777777" w:rsidR="005513A1" w:rsidRPr="00F664AB" w:rsidRDefault="005513A1" w:rsidP="00031B8D">
      <w:pPr>
        <w:spacing w:after="120"/>
        <w:jc w:val="center"/>
        <w:rPr>
          <w:rFonts w:asciiTheme="minorHAnsi" w:hAnsiTheme="minorHAnsi" w:cstheme="minorHAnsi"/>
          <w:b/>
          <w:caps/>
          <w:color w:val="000000"/>
          <w:sz w:val="28"/>
          <w:szCs w:val="22"/>
        </w:rPr>
      </w:pPr>
      <w:bookmarkStart w:id="0" w:name="_Hlk535563207"/>
      <w:r w:rsidRPr="00F664AB">
        <w:rPr>
          <w:rFonts w:asciiTheme="minorHAnsi" w:hAnsiTheme="minorHAnsi" w:cstheme="minorHAnsi"/>
          <w:b/>
          <w:caps/>
          <w:color w:val="000000"/>
          <w:sz w:val="28"/>
          <w:szCs w:val="22"/>
        </w:rPr>
        <w:t xml:space="preserve">smlouva o </w:t>
      </w:r>
      <w:r w:rsidR="00031B8D">
        <w:rPr>
          <w:rFonts w:asciiTheme="minorHAnsi" w:hAnsiTheme="minorHAnsi" w:cstheme="minorHAnsi"/>
          <w:b/>
          <w:caps/>
          <w:color w:val="000000"/>
          <w:sz w:val="28"/>
          <w:szCs w:val="22"/>
        </w:rPr>
        <w:t xml:space="preserve">implementaci </w:t>
      </w:r>
      <w:r w:rsidR="003A6DF1">
        <w:rPr>
          <w:rFonts w:asciiTheme="minorHAnsi" w:hAnsiTheme="minorHAnsi" w:cstheme="minorHAnsi"/>
          <w:b/>
          <w:caps/>
          <w:color w:val="000000"/>
          <w:sz w:val="28"/>
          <w:szCs w:val="22"/>
        </w:rPr>
        <w:t xml:space="preserve">software </w:t>
      </w:r>
      <w:r w:rsidR="00031B8D">
        <w:rPr>
          <w:rFonts w:asciiTheme="minorHAnsi" w:hAnsiTheme="minorHAnsi" w:cstheme="minorHAnsi"/>
          <w:b/>
          <w:caps/>
          <w:color w:val="000000"/>
          <w:sz w:val="28"/>
          <w:szCs w:val="22"/>
        </w:rPr>
        <w:t>a poskytování služeb podpory a údržby</w:t>
      </w:r>
      <w:bookmarkEnd w:id="0"/>
    </w:p>
    <w:p w14:paraId="4D4B0FE1" w14:textId="647750CD" w:rsidR="005513A1" w:rsidRPr="00F664AB" w:rsidRDefault="005513A1" w:rsidP="00AE0360">
      <w:pPr>
        <w:pStyle w:val="Nzevsmlouvy"/>
        <w:spacing w:after="120" w:line="24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664AB">
        <w:rPr>
          <w:rFonts w:asciiTheme="minorHAnsi" w:hAnsiTheme="minorHAnsi" w:cstheme="minorHAnsi"/>
          <w:b w:val="0"/>
          <w:color w:val="000000"/>
          <w:sz w:val="22"/>
          <w:szCs w:val="22"/>
        </w:rPr>
        <w:t xml:space="preserve">uzavřená v souladu s </w:t>
      </w:r>
      <w:proofErr w:type="spellStart"/>
      <w:r w:rsidRPr="00F664AB">
        <w:rPr>
          <w:rFonts w:asciiTheme="minorHAnsi" w:hAnsiTheme="minorHAnsi" w:cstheme="minorHAnsi"/>
          <w:b w:val="0"/>
          <w:color w:val="000000"/>
          <w:sz w:val="22"/>
          <w:szCs w:val="22"/>
        </w:rPr>
        <w:t>ust</w:t>
      </w:r>
      <w:proofErr w:type="spellEnd"/>
      <w:r w:rsidRPr="00F664AB">
        <w:rPr>
          <w:rFonts w:asciiTheme="minorHAnsi" w:hAnsiTheme="minorHAnsi" w:cstheme="minorHAnsi"/>
          <w:b w:val="0"/>
          <w:color w:val="000000"/>
          <w:sz w:val="22"/>
          <w:szCs w:val="22"/>
        </w:rPr>
        <w:t>. § 2586 a násl.</w:t>
      </w:r>
      <w:r w:rsidR="0042238F">
        <w:rPr>
          <w:rFonts w:asciiTheme="minorHAnsi" w:hAnsiTheme="minorHAnsi" w:cstheme="minorHAnsi"/>
          <w:b w:val="0"/>
          <w:color w:val="000000"/>
          <w:sz w:val="22"/>
          <w:szCs w:val="22"/>
        </w:rPr>
        <w:t>,</w:t>
      </w:r>
      <w:r w:rsidRPr="00F664AB">
        <w:rPr>
          <w:rFonts w:asciiTheme="minorHAnsi" w:hAnsiTheme="minorHAnsi" w:cstheme="minorHAnsi"/>
          <w:b w:val="0"/>
          <w:color w:val="000000"/>
          <w:sz w:val="22"/>
          <w:szCs w:val="22"/>
        </w:rPr>
        <w:t xml:space="preserve"> </w:t>
      </w:r>
      <w:proofErr w:type="spellStart"/>
      <w:r w:rsidR="00B747CD" w:rsidRPr="00F664AB">
        <w:rPr>
          <w:rFonts w:asciiTheme="minorHAnsi" w:hAnsiTheme="minorHAnsi" w:cstheme="minorHAnsi"/>
          <w:b w:val="0"/>
          <w:color w:val="000000"/>
          <w:sz w:val="22"/>
          <w:szCs w:val="22"/>
        </w:rPr>
        <w:t>ust</w:t>
      </w:r>
      <w:proofErr w:type="spellEnd"/>
      <w:r w:rsidR="00B747CD" w:rsidRPr="00F664AB">
        <w:rPr>
          <w:rFonts w:asciiTheme="minorHAnsi" w:hAnsiTheme="minorHAnsi" w:cstheme="minorHAnsi"/>
          <w:b w:val="0"/>
          <w:color w:val="000000"/>
          <w:sz w:val="22"/>
          <w:szCs w:val="22"/>
        </w:rPr>
        <w:t xml:space="preserve">. </w:t>
      </w:r>
      <w:r w:rsidRPr="00F664AB">
        <w:rPr>
          <w:rFonts w:asciiTheme="minorHAnsi" w:hAnsiTheme="minorHAnsi" w:cstheme="minorHAnsi"/>
          <w:b w:val="0"/>
          <w:color w:val="000000"/>
          <w:sz w:val="22"/>
          <w:szCs w:val="22"/>
        </w:rPr>
        <w:t xml:space="preserve">§ 2631 a násl. </w:t>
      </w:r>
      <w:r w:rsidR="0042238F">
        <w:rPr>
          <w:rFonts w:asciiTheme="minorHAnsi" w:hAnsiTheme="minorHAnsi" w:cstheme="minorHAnsi"/>
          <w:b w:val="0"/>
          <w:color w:val="000000"/>
          <w:sz w:val="22"/>
          <w:szCs w:val="22"/>
        </w:rPr>
        <w:t xml:space="preserve">a v souladu s § 1746 odst. 2 </w:t>
      </w:r>
      <w:r w:rsidRPr="00F664AB">
        <w:rPr>
          <w:rFonts w:asciiTheme="minorHAnsi" w:hAnsiTheme="minorHAnsi" w:cstheme="minorHAnsi"/>
          <w:b w:val="0"/>
          <w:color w:val="000000"/>
          <w:sz w:val="22"/>
          <w:szCs w:val="22"/>
        </w:rPr>
        <w:t>zákona č. 89/2012</w:t>
      </w:r>
      <w:r w:rsidR="0095756F" w:rsidRPr="00F664AB">
        <w:rPr>
          <w:rFonts w:asciiTheme="minorHAnsi" w:hAnsiTheme="minorHAnsi" w:cstheme="minorHAnsi"/>
          <w:b w:val="0"/>
          <w:color w:val="000000"/>
          <w:sz w:val="22"/>
          <w:szCs w:val="22"/>
        </w:rPr>
        <w:t xml:space="preserve"> Sb.</w:t>
      </w:r>
      <w:r w:rsidRPr="00F664AB">
        <w:rPr>
          <w:rFonts w:asciiTheme="minorHAnsi" w:hAnsiTheme="minorHAnsi" w:cstheme="minorHAnsi"/>
          <w:b w:val="0"/>
          <w:color w:val="000000"/>
          <w:sz w:val="22"/>
          <w:szCs w:val="22"/>
        </w:rPr>
        <w:t>, občansk</w:t>
      </w:r>
      <w:r w:rsidR="00813405" w:rsidRPr="00F664AB">
        <w:rPr>
          <w:rFonts w:asciiTheme="minorHAnsi" w:hAnsiTheme="minorHAnsi" w:cstheme="minorHAnsi"/>
          <w:b w:val="0"/>
          <w:color w:val="000000"/>
          <w:sz w:val="22"/>
          <w:szCs w:val="22"/>
        </w:rPr>
        <w:t>ý</w:t>
      </w:r>
      <w:r w:rsidRPr="00F664AB">
        <w:rPr>
          <w:rFonts w:asciiTheme="minorHAnsi" w:hAnsiTheme="minorHAnsi" w:cstheme="minorHAnsi"/>
          <w:b w:val="0"/>
          <w:color w:val="000000"/>
          <w:sz w:val="22"/>
          <w:szCs w:val="22"/>
        </w:rPr>
        <w:t xml:space="preserve"> zákoník, ve znění pozdějších předpisů (dále jen „občanský zákoník“), zákonem č. 121/2000 Sb., </w:t>
      </w:r>
      <w:r w:rsidR="007B38EE" w:rsidRPr="00F664AB">
        <w:rPr>
          <w:rFonts w:asciiTheme="minorHAnsi" w:hAnsiTheme="minorHAnsi" w:cstheme="minorHAnsi"/>
          <w:b w:val="0"/>
          <w:color w:val="000000"/>
          <w:sz w:val="22"/>
          <w:szCs w:val="22"/>
        </w:rPr>
        <w:t>o </w:t>
      </w:r>
      <w:r w:rsidRPr="00F664AB">
        <w:rPr>
          <w:rFonts w:asciiTheme="minorHAnsi" w:hAnsiTheme="minorHAnsi" w:cstheme="minorHAnsi"/>
          <w:b w:val="0"/>
          <w:color w:val="000000"/>
          <w:sz w:val="22"/>
          <w:szCs w:val="22"/>
        </w:rPr>
        <w:t xml:space="preserve">právu autorském, o právech souvisejících s právem autorským a o změně některých zákonů, ve znění pozdějších předpisů (dále jen „autorský zákon“) </w:t>
      </w:r>
    </w:p>
    <w:p w14:paraId="53AD16C9" w14:textId="77777777" w:rsidR="005513A1" w:rsidRPr="00F664AB" w:rsidRDefault="005513A1" w:rsidP="00AE0360">
      <w:pPr>
        <w:spacing w:after="120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664AB">
        <w:rPr>
          <w:rFonts w:asciiTheme="minorHAnsi" w:hAnsiTheme="minorHAnsi" w:cstheme="minorHAnsi"/>
          <w:bCs/>
          <w:color w:val="000000"/>
          <w:sz w:val="22"/>
          <w:szCs w:val="22"/>
        </w:rPr>
        <w:t>(dále jen “</w:t>
      </w:r>
      <w:r w:rsidR="008C0F67" w:rsidRPr="00F664AB">
        <w:rPr>
          <w:rFonts w:asciiTheme="minorHAnsi" w:hAnsiTheme="minorHAnsi" w:cstheme="minorHAnsi"/>
          <w:bCs/>
          <w:color w:val="000000"/>
          <w:sz w:val="22"/>
          <w:szCs w:val="22"/>
        </w:rPr>
        <w:t>S</w:t>
      </w:r>
      <w:r w:rsidRPr="00F664AB">
        <w:rPr>
          <w:rFonts w:asciiTheme="minorHAnsi" w:hAnsiTheme="minorHAnsi" w:cstheme="minorHAnsi"/>
          <w:bCs/>
          <w:color w:val="000000"/>
          <w:sz w:val="22"/>
          <w:szCs w:val="22"/>
        </w:rPr>
        <w:t>mlouva”)</w:t>
      </w:r>
    </w:p>
    <w:p w14:paraId="324FF403" w14:textId="77777777" w:rsidR="005513A1" w:rsidRPr="00F664AB" w:rsidRDefault="005513A1" w:rsidP="00AE0360">
      <w:pPr>
        <w:spacing w:after="12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4050EC82" w14:textId="77777777" w:rsidR="005513A1" w:rsidRPr="00F664AB" w:rsidRDefault="00180DA3" w:rsidP="00AE0360">
      <w:pPr>
        <w:spacing w:after="120"/>
        <w:rPr>
          <w:rFonts w:asciiTheme="minorHAnsi" w:hAnsiTheme="minorHAnsi" w:cstheme="minorHAnsi"/>
          <w:b/>
          <w:sz w:val="22"/>
          <w:szCs w:val="22"/>
        </w:rPr>
      </w:pPr>
      <w:r w:rsidRPr="00F664AB">
        <w:rPr>
          <w:rFonts w:asciiTheme="minorHAnsi" w:hAnsiTheme="minorHAnsi" w:cstheme="minorHAnsi"/>
          <w:b/>
          <w:sz w:val="22"/>
          <w:szCs w:val="22"/>
        </w:rPr>
        <w:t>Objednatel</w:t>
      </w:r>
      <w:r w:rsidRPr="00F664AB">
        <w:rPr>
          <w:rFonts w:asciiTheme="minorHAnsi" w:hAnsiTheme="minorHAnsi" w:cstheme="minorHAnsi"/>
          <w:b/>
          <w:sz w:val="22"/>
          <w:szCs w:val="22"/>
        </w:rPr>
        <w:tab/>
      </w:r>
      <w:r w:rsidRPr="00F664AB">
        <w:rPr>
          <w:rFonts w:asciiTheme="minorHAnsi" w:hAnsiTheme="minorHAnsi" w:cstheme="minorHAnsi"/>
          <w:b/>
          <w:sz w:val="22"/>
          <w:szCs w:val="22"/>
        </w:rPr>
        <w:tab/>
      </w:r>
      <w:r w:rsidR="00F7218E" w:rsidRPr="00F664AB">
        <w:rPr>
          <w:rFonts w:asciiTheme="minorHAnsi" w:hAnsiTheme="minorHAnsi" w:cstheme="minorHAnsi"/>
          <w:b/>
          <w:sz w:val="22"/>
          <w:szCs w:val="22"/>
        </w:rPr>
        <w:tab/>
      </w:r>
      <w:r w:rsidRPr="00F664AB">
        <w:rPr>
          <w:rFonts w:asciiTheme="minorHAnsi" w:hAnsiTheme="minorHAnsi" w:cstheme="minorHAnsi"/>
          <w:sz w:val="22"/>
          <w:szCs w:val="22"/>
        </w:rPr>
        <w:t>(dále v textu jen „Objednatel“)</w:t>
      </w:r>
    </w:p>
    <w:p w14:paraId="7B8E13C2" w14:textId="1BF302D9" w:rsidR="005513A1" w:rsidRPr="00F664AB" w:rsidRDefault="005513A1" w:rsidP="00AE0360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F664AB">
        <w:rPr>
          <w:rFonts w:asciiTheme="minorHAnsi" w:hAnsiTheme="minorHAnsi" w:cstheme="minorHAnsi"/>
          <w:b/>
          <w:sz w:val="22"/>
          <w:szCs w:val="22"/>
        </w:rPr>
        <w:t xml:space="preserve">Název: </w:t>
      </w:r>
      <w:r w:rsidRPr="00F664AB">
        <w:rPr>
          <w:rFonts w:asciiTheme="minorHAnsi" w:hAnsiTheme="minorHAnsi" w:cstheme="minorHAnsi"/>
          <w:b/>
          <w:sz w:val="22"/>
          <w:szCs w:val="22"/>
        </w:rPr>
        <w:tab/>
      </w:r>
      <w:r w:rsidRPr="00F664AB">
        <w:rPr>
          <w:rFonts w:asciiTheme="minorHAnsi" w:hAnsiTheme="minorHAnsi" w:cstheme="minorHAnsi"/>
          <w:sz w:val="22"/>
          <w:szCs w:val="22"/>
        </w:rPr>
        <w:tab/>
      </w:r>
      <w:r w:rsidR="009D7E2C" w:rsidRPr="00F664AB">
        <w:rPr>
          <w:rFonts w:asciiTheme="minorHAnsi" w:hAnsiTheme="minorHAnsi" w:cstheme="minorHAnsi"/>
          <w:sz w:val="22"/>
          <w:szCs w:val="22"/>
        </w:rPr>
        <w:tab/>
      </w:r>
      <w:r w:rsidR="00F664AB">
        <w:rPr>
          <w:rFonts w:asciiTheme="minorHAnsi" w:hAnsiTheme="minorHAnsi" w:cstheme="minorHAnsi"/>
          <w:sz w:val="22"/>
          <w:szCs w:val="22"/>
        </w:rPr>
        <w:tab/>
      </w:r>
      <w:r w:rsidR="001408EF" w:rsidRPr="001408EF">
        <w:rPr>
          <w:rFonts w:asciiTheme="minorHAnsi" w:hAnsiTheme="minorHAnsi" w:cstheme="minorHAnsi"/>
          <w:b/>
          <w:sz w:val="22"/>
          <w:szCs w:val="22"/>
        </w:rPr>
        <w:t>Dopravní podnik Ostrava a.s.</w:t>
      </w:r>
      <w:r w:rsidR="007A53D7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8D5064C" w14:textId="0C1B9D84" w:rsidR="001408EF" w:rsidRDefault="001408EF" w:rsidP="00AE0360">
      <w:pPr>
        <w:spacing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Pr="001408EF">
        <w:rPr>
          <w:rFonts w:asciiTheme="minorHAnsi" w:hAnsiTheme="minorHAnsi" w:cstheme="minorHAnsi"/>
          <w:sz w:val="22"/>
          <w:szCs w:val="22"/>
        </w:rPr>
        <w:t xml:space="preserve">apsaná v obch. </w:t>
      </w:r>
      <w:proofErr w:type="gramStart"/>
      <w:r w:rsidRPr="001408EF">
        <w:rPr>
          <w:rFonts w:asciiTheme="minorHAnsi" w:hAnsiTheme="minorHAnsi" w:cstheme="minorHAnsi"/>
          <w:sz w:val="22"/>
          <w:szCs w:val="22"/>
        </w:rPr>
        <w:t>rejstříku</w:t>
      </w:r>
      <w:proofErr w:type="gramEnd"/>
      <w:r w:rsidRPr="001408EF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ab/>
      </w:r>
      <w:r w:rsidRPr="00210BB6">
        <w:rPr>
          <w:sz w:val="22"/>
          <w:szCs w:val="22"/>
        </w:rPr>
        <w:t xml:space="preserve">vedeném u Krajského soudu Ostrava, </w:t>
      </w:r>
      <w:proofErr w:type="spellStart"/>
      <w:r w:rsidRPr="00210BB6">
        <w:rPr>
          <w:sz w:val="22"/>
          <w:szCs w:val="22"/>
        </w:rPr>
        <w:t>sp</w:t>
      </w:r>
      <w:proofErr w:type="spellEnd"/>
      <w:r w:rsidRPr="00210BB6">
        <w:rPr>
          <w:sz w:val="22"/>
          <w:szCs w:val="22"/>
        </w:rPr>
        <w:t>. zn. B 1104</w:t>
      </w:r>
    </w:p>
    <w:p w14:paraId="74331177" w14:textId="3DE4AD31" w:rsidR="001408EF" w:rsidRDefault="005513A1" w:rsidP="00AE0360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F664AB">
        <w:rPr>
          <w:rFonts w:asciiTheme="minorHAnsi" w:hAnsiTheme="minorHAnsi" w:cstheme="minorHAnsi"/>
          <w:sz w:val="22"/>
          <w:szCs w:val="22"/>
        </w:rPr>
        <w:t>Sídlo:</w:t>
      </w:r>
      <w:r w:rsidRPr="00F664AB">
        <w:rPr>
          <w:rFonts w:asciiTheme="minorHAnsi" w:hAnsiTheme="minorHAnsi" w:cstheme="minorHAnsi"/>
          <w:sz w:val="22"/>
          <w:szCs w:val="22"/>
        </w:rPr>
        <w:tab/>
      </w:r>
      <w:r w:rsidRPr="00F664AB">
        <w:rPr>
          <w:rFonts w:asciiTheme="minorHAnsi" w:hAnsiTheme="minorHAnsi" w:cstheme="minorHAnsi"/>
          <w:sz w:val="22"/>
          <w:szCs w:val="22"/>
        </w:rPr>
        <w:tab/>
      </w:r>
      <w:r w:rsidRPr="00F664AB">
        <w:rPr>
          <w:rFonts w:asciiTheme="minorHAnsi" w:hAnsiTheme="minorHAnsi" w:cstheme="minorHAnsi"/>
          <w:sz w:val="22"/>
          <w:szCs w:val="22"/>
        </w:rPr>
        <w:tab/>
      </w:r>
      <w:r w:rsidR="00AE0360" w:rsidRPr="00F664AB">
        <w:rPr>
          <w:rFonts w:asciiTheme="minorHAnsi" w:hAnsiTheme="minorHAnsi" w:cstheme="minorHAnsi"/>
          <w:sz w:val="22"/>
          <w:szCs w:val="22"/>
        </w:rPr>
        <w:tab/>
      </w:r>
      <w:r w:rsidR="001408EF" w:rsidRPr="00210BB6">
        <w:rPr>
          <w:sz w:val="22"/>
          <w:szCs w:val="22"/>
        </w:rPr>
        <w:t>Poděbradova 494/2, Moravská Ostrava, 702 00 Ostrava</w:t>
      </w:r>
      <w:r w:rsidR="001408EF" w:rsidRPr="00F664A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5D4F54A" w14:textId="7BC1326C" w:rsidR="001408EF" w:rsidRPr="001408EF" w:rsidRDefault="001408EF" w:rsidP="001408EF">
      <w:pPr>
        <w:spacing w:after="120"/>
        <w:rPr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Zastoupen</w:t>
      </w:r>
      <w:r w:rsidR="00AE0360" w:rsidRPr="00F664AB">
        <w:rPr>
          <w:rFonts w:asciiTheme="minorHAnsi" w:hAnsiTheme="minorHAnsi" w:cstheme="minorHAnsi"/>
          <w:sz w:val="22"/>
          <w:szCs w:val="22"/>
        </w:rPr>
        <w:t>:</w:t>
      </w:r>
      <w:r w:rsidR="00AE0360" w:rsidRPr="00F664AB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4D8F646F" w14:textId="668889BD" w:rsidR="005513A1" w:rsidRPr="00F664AB" w:rsidRDefault="001408EF" w:rsidP="001408EF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1408EF">
        <w:rPr>
          <w:sz w:val="22"/>
          <w:szCs w:val="22"/>
        </w:rPr>
        <w:tab/>
      </w:r>
      <w:r w:rsidRPr="001408EF">
        <w:rPr>
          <w:sz w:val="22"/>
          <w:szCs w:val="22"/>
        </w:rPr>
        <w:tab/>
      </w:r>
      <w:r w:rsidRPr="001408EF">
        <w:rPr>
          <w:sz w:val="22"/>
          <w:szCs w:val="22"/>
        </w:rPr>
        <w:tab/>
      </w:r>
      <w:r w:rsidRPr="001408EF">
        <w:rPr>
          <w:sz w:val="22"/>
          <w:szCs w:val="22"/>
        </w:rPr>
        <w:tab/>
      </w:r>
    </w:p>
    <w:p w14:paraId="769BBFB8" w14:textId="77777777" w:rsidR="001408EF" w:rsidRDefault="005513A1" w:rsidP="00AE0360">
      <w:pPr>
        <w:spacing w:after="120"/>
        <w:rPr>
          <w:sz w:val="22"/>
          <w:szCs w:val="22"/>
        </w:rPr>
      </w:pPr>
      <w:r w:rsidRPr="00F664AB">
        <w:rPr>
          <w:rFonts w:asciiTheme="minorHAnsi" w:hAnsiTheme="minorHAnsi" w:cstheme="minorHAnsi"/>
          <w:sz w:val="22"/>
          <w:szCs w:val="22"/>
        </w:rPr>
        <w:t>IČ</w:t>
      </w:r>
      <w:r w:rsidR="00F423F3" w:rsidRPr="00F664AB">
        <w:rPr>
          <w:rFonts w:asciiTheme="minorHAnsi" w:hAnsiTheme="minorHAnsi" w:cstheme="minorHAnsi"/>
          <w:sz w:val="22"/>
          <w:szCs w:val="22"/>
        </w:rPr>
        <w:t>O</w:t>
      </w:r>
      <w:r w:rsidRPr="00F664AB">
        <w:rPr>
          <w:rFonts w:asciiTheme="minorHAnsi" w:hAnsiTheme="minorHAnsi" w:cstheme="minorHAnsi"/>
          <w:sz w:val="22"/>
          <w:szCs w:val="22"/>
        </w:rPr>
        <w:t>:</w:t>
      </w:r>
      <w:r w:rsidRPr="00F664AB">
        <w:rPr>
          <w:rFonts w:asciiTheme="minorHAnsi" w:hAnsiTheme="minorHAnsi" w:cstheme="minorHAnsi"/>
          <w:sz w:val="22"/>
          <w:szCs w:val="22"/>
        </w:rPr>
        <w:tab/>
      </w:r>
      <w:r w:rsidRPr="00F664AB">
        <w:rPr>
          <w:rFonts w:asciiTheme="minorHAnsi" w:hAnsiTheme="minorHAnsi" w:cstheme="minorHAnsi"/>
          <w:sz w:val="22"/>
          <w:szCs w:val="22"/>
        </w:rPr>
        <w:tab/>
      </w:r>
      <w:r w:rsidRPr="00F664AB">
        <w:rPr>
          <w:rFonts w:asciiTheme="minorHAnsi" w:hAnsiTheme="minorHAnsi" w:cstheme="minorHAnsi"/>
          <w:sz w:val="22"/>
          <w:szCs w:val="22"/>
        </w:rPr>
        <w:tab/>
      </w:r>
      <w:r w:rsidR="00AE0360" w:rsidRPr="00F664AB">
        <w:rPr>
          <w:rFonts w:asciiTheme="minorHAnsi" w:hAnsiTheme="minorHAnsi" w:cstheme="minorHAnsi"/>
          <w:sz w:val="22"/>
          <w:szCs w:val="22"/>
        </w:rPr>
        <w:tab/>
      </w:r>
      <w:r w:rsidR="001408EF" w:rsidRPr="00210BB6">
        <w:rPr>
          <w:sz w:val="22"/>
          <w:szCs w:val="22"/>
        </w:rPr>
        <w:t>61974757</w:t>
      </w:r>
    </w:p>
    <w:p w14:paraId="35F931A5" w14:textId="5E2A7908" w:rsidR="005513A1" w:rsidRPr="00F664AB" w:rsidRDefault="005513A1" w:rsidP="00AE0360">
      <w:pPr>
        <w:spacing w:after="120"/>
        <w:rPr>
          <w:rFonts w:asciiTheme="minorHAnsi" w:hAnsiTheme="minorHAnsi" w:cstheme="minorHAnsi"/>
          <w:sz w:val="22"/>
          <w:szCs w:val="22"/>
          <w:highlight w:val="cyan"/>
        </w:rPr>
      </w:pPr>
      <w:r w:rsidRPr="00F664AB">
        <w:rPr>
          <w:rFonts w:asciiTheme="minorHAnsi" w:hAnsiTheme="minorHAnsi" w:cstheme="minorHAnsi"/>
          <w:sz w:val="22"/>
          <w:szCs w:val="22"/>
        </w:rPr>
        <w:t>Bankovní spojení</w:t>
      </w:r>
      <w:r w:rsidRPr="00F664AB">
        <w:rPr>
          <w:rFonts w:asciiTheme="minorHAnsi" w:hAnsiTheme="minorHAnsi" w:cstheme="minorHAnsi"/>
          <w:sz w:val="22"/>
          <w:szCs w:val="22"/>
        </w:rPr>
        <w:tab/>
      </w:r>
      <w:r w:rsidR="00AE0360" w:rsidRPr="00F664AB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="001408EF" w:rsidRPr="00210BB6">
        <w:rPr>
          <w:sz w:val="22"/>
          <w:szCs w:val="22"/>
        </w:rPr>
        <w:t>UniCredit</w:t>
      </w:r>
      <w:proofErr w:type="spellEnd"/>
      <w:r w:rsidR="001408EF" w:rsidRPr="00210BB6">
        <w:rPr>
          <w:sz w:val="22"/>
          <w:szCs w:val="22"/>
        </w:rPr>
        <w:t xml:space="preserve"> Bank Czech Republic, a.s.</w:t>
      </w:r>
      <w:r w:rsidR="001408EF">
        <w:rPr>
          <w:sz w:val="22"/>
          <w:szCs w:val="22"/>
        </w:rPr>
        <w:t xml:space="preserve">, </w:t>
      </w:r>
      <w:r w:rsidR="001408EF" w:rsidRPr="00210BB6">
        <w:rPr>
          <w:sz w:val="22"/>
          <w:szCs w:val="22"/>
        </w:rPr>
        <w:t>2105677586/2700</w:t>
      </w:r>
    </w:p>
    <w:p w14:paraId="33F246C8" w14:textId="77777777" w:rsidR="005513A1" w:rsidRPr="00F664AB" w:rsidRDefault="005513A1" w:rsidP="00AE0360">
      <w:pPr>
        <w:spacing w:after="120"/>
        <w:rPr>
          <w:rFonts w:asciiTheme="minorHAnsi" w:hAnsiTheme="minorHAnsi" w:cstheme="minorHAnsi"/>
          <w:sz w:val="22"/>
          <w:szCs w:val="22"/>
        </w:rPr>
      </w:pPr>
    </w:p>
    <w:p w14:paraId="70923734" w14:textId="77777777" w:rsidR="005513A1" w:rsidRPr="00F664AB" w:rsidRDefault="00180DA3" w:rsidP="00AE0360">
      <w:pPr>
        <w:spacing w:after="120"/>
        <w:rPr>
          <w:rFonts w:asciiTheme="minorHAnsi" w:hAnsiTheme="minorHAnsi" w:cstheme="minorHAnsi"/>
          <w:b/>
          <w:sz w:val="22"/>
          <w:szCs w:val="22"/>
        </w:rPr>
      </w:pPr>
      <w:r w:rsidRPr="00F664AB">
        <w:rPr>
          <w:rFonts w:asciiTheme="minorHAnsi" w:hAnsiTheme="minorHAnsi" w:cstheme="minorHAnsi"/>
          <w:b/>
          <w:sz w:val="22"/>
          <w:szCs w:val="22"/>
        </w:rPr>
        <w:t>Zhotovitel</w:t>
      </w:r>
      <w:r w:rsidRPr="00F664AB">
        <w:rPr>
          <w:rFonts w:asciiTheme="minorHAnsi" w:hAnsiTheme="minorHAnsi" w:cstheme="minorHAnsi"/>
          <w:b/>
          <w:sz w:val="22"/>
          <w:szCs w:val="22"/>
        </w:rPr>
        <w:tab/>
      </w:r>
      <w:r w:rsidRPr="00F664AB">
        <w:rPr>
          <w:rFonts w:asciiTheme="minorHAnsi" w:hAnsiTheme="minorHAnsi" w:cstheme="minorHAnsi"/>
          <w:b/>
          <w:sz w:val="22"/>
          <w:szCs w:val="22"/>
        </w:rPr>
        <w:tab/>
      </w:r>
      <w:r w:rsidR="00061DDE" w:rsidRPr="00F664AB">
        <w:rPr>
          <w:rFonts w:asciiTheme="minorHAnsi" w:hAnsiTheme="minorHAnsi" w:cstheme="minorHAnsi"/>
          <w:b/>
          <w:sz w:val="22"/>
          <w:szCs w:val="22"/>
        </w:rPr>
        <w:tab/>
      </w:r>
      <w:r w:rsidRPr="00F664AB">
        <w:rPr>
          <w:rFonts w:asciiTheme="minorHAnsi" w:hAnsiTheme="minorHAnsi" w:cstheme="minorHAnsi"/>
          <w:sz w:val="22"/>
          <w:szCs w:val="22"/>
        </w:rPr>
        <w:t xml:space="preserve">(dále v textu </w:t>
      </w:r>
      <w:r w:rsidR="008C0F67" w:rsidRPr="00F664AB">
        <w:rPr>
          <w:rFonts w:asciiTheme="minorHAnsi" w:hAnsiTheme="minorHAnsi" w:cstheme="minorHAnsi"/>
          <w:sz w:val="22"/>
          <w:szCs w:val="22"/>
        </w:rPr>
        <w:t xml:space="preserve">jen </w:t>
      </w:r>
      <w:r w:rsidRPr="00F664AB">
        <w:rPr>
          <w:rFonts w:asciiTheme="minorHAnsi" w:hAnsiTheme="minorHAnsi" w:cstheme="minorHAnsi"/>
          <w:sz w:val="22"/>
          <w:szCs w:val="22"/>
        </w:rPr>
        <w:t>„Zhotovitel“)</w:t>
      </w:r>
    </w:p>
    <w:p w14:paraId="345CA9D9" w14:textId="77777777" w:rsidR="005513A1" w:rsidRPr="00F664AB" w:rsidRDefault="005513A1" w:rsidP="00AE0360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F664AB">
        <w:rPr>
          <w:rFonts w:asciiTheme="minorHAnsi" w:hAnsiTheme="minorHAnsi" w:cstheme="minorHAnsi"/>
          <w:b/>
          <w:sz w:val="22"/>
          <w:szCs w:val="22"/>
        </w:rPr>
        <w:t xml:space="preserve">Název: </w:t>
      </w:r>
      <w:r w:rsidRPr="00F664AB">
        <w:rPr>
          <w:rFonts w:asciiTheme="minorHAnsi" w:hAnsiTheme="minorHAnsi" w:cstheme="minorHAnsi"/>
          <w:b/>
          <w:sz w:val="22"/>
          <w:szCs w:val="22"/>
        </w:rPr>
        <w:tab/>
      </w:r>
      <w:r w:rsidRPr="00F664AB">
        <w:rPr>
          <w:rFonts w:asciiTheme="minorHAnsi" w:hAnsiTheme="minorHAnsi" w:cstheme="minorHAnsi"/>
          <w:sz w:val="22"/>
          <w:szCs w:val="22"/>
        </w:rPr>
        <w:tab/>
      </w:r>
      <w:r w:rsidR="009D7E2C" w:rsidRPr="00F664AB">
        <w:rPr>
          <w:rFonts w:asciiTheme="minorHAnsi" w:hAnsiTheme="minorHAnsi" w:cstheme="minorHAnsi"/>
          <w:sz w:val="22"/>
          <w:szCs w:val="22"/>
        </w:rPr>
        <w:tab/>
      </w:r>
      <w:r w:rsidR="00F664AB">
        <w:rPr>
          <w:rFonts w:asciiTheme="minorHAnsi" w:hAnsiTheme="minorHAnsi" w:cstheme="minorHAnsi"/>
          <w:sz w:val="22"/>
          <w:szCs w:val="22"/>
        </w:rPr>
        <w:tab/>
      </w:r>
      <w:r w:rsidR="00B51172" w:rsidRPr="00567319">
        <w:rPr>
          <w:rFonts w:asciiTheme="minorHAnsi" w:hAnsiTheme="minorHAnsi" w:cstheme="minorHAnsi"/>
          <w:b/>
          <w:sz w:val="22"/>
          <w:szCs w:val="22"/>
          <w:highlight w:val="cyan"/>
        </w:rPr>
        <w:t>BUDE DOPLNĚNO PŘED UZAVŘENÍM SMLOUVY</w:t>
      </w:r>
    </w:p>
    <w:p w14:paraId="61ECA94B" w14:textId="77777777" w:rsidR="005513A1" w:rsidRPr="00F664AB" w:rsidRDefault="005513A1" w:rsidP="00AE0360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F664AB">
        <w:rPr>
          <w:rFonts w:asciiTheme="minorHAnsi" w:hAnsiTheme="minorHAnsi" w:cstheme="minorHAnsi"/>
          <w:sz w:val="22"/>
          <w:szCs w:val="22"/>
        </w:rPr>
        <w:t>Sídlo:</w:t>
      </w:r>
      <w:r w:rsidRPr="00F664AB">
        <w:rPr>
          <w:rFonts w:asciiTheme="minorHAnsi" w:hAnsiTheme="minorHAnsi" w:cstheme="minorHAnsi"/>
          <w:sz w:val="22"/>
          <w:szCs w:val="22"/>
        </w:rPr>
        <w:tab/>
      </w:r>
      <w:r w:rsidRPr="00F664AB">
        <w:rPr>
          <w:rFonts w:asciiTheme="minorHAnsi" w:hAnsiTheme="minorHAnsi" w:cstheme="minorHAnsi"/>
          <w:sz w:val="22"/>
          <w:szCs w:val="22"/>
        </w:rPr>
        <w:tab/>
      </w:r>
      <w:r w:rsidRPr="00F664AB">
        <w:rPr>
          <w:rFonts w:asciiTheme="minorHAnsi" w:hAnsiTheme="minorHAnsi" w:cstheme="minorHAnsi"/>
          <w:sz w:val="22"/>
          <w:szCs w:val="22"/>
        </w:rPr>
        <w:tab/>
      </w:r>
      <w:r w:rsidR="00AE0360" w:rsidRPr="00F664AB">
        <w:rPr>
          <w:rFonts w:asciiTheme="minorHAnsi" w:hAnsiTheme="minorHAnsi" w:cstheme="minorHAnsi"/>
          <w:sz w:val="22"/>
          <w:szCs w:val="22"/>
        </w:rPr>
        <w:tab/>
      </w:r>
      <w:r w:rsidR="00B51172" w:rsidRPr="00567319">
        <w:rPr>
          <w:rFonts w:asciiTheme="minorHAnsi" w:hAnsiTheme="minorHAnsi" w:cstheme="minorHAnsi"/>
          <w:bCs/>
          <w:sz w:val="22"/>
          <w:szCs w:val="22"/>
          <w:highlight w:val="cyan"/>
        </w:rPr>
        <w:t>BUDE DOPLNĚNO PŘED UZAVŘENÍM SMLOUVY</w:t>
      </w:r>
      <w:r w:rsidR="00B51172" w:rsidRPr="00F664AB" w:rsidDel="00B51172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</w:p>
    <w:p w14:paraId="4F279CAE" w14:textId="77777777" w:rsidR="005513A1" w:rsidRPr="00F664AB" w:rsidRDefault="005513A1" w:rsidP="00AE0360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F664AB">
        <w:rPr>
          <w:rFonts w:asciiTheme="minorHAnsi" w:hAnsiTheme="minorHAnsi" w:cstheme="minorHAnsi"/>
          <w:sz w:val="22"/>
          <w:szCs w:val="22"/>
        </w:rPr>
        <w:t xml:space="preserve">Jednající: </w:t>
      </w:r>
      <w:r w:rsidRPr="00F664AB">
        <w:rPr>
          <w:rFonts w:asciiTheme="minorHAnsi" w:hAnsiTheme="minorHAnsi" w:cstheme="minorHAnsi"/>
          <w:sz w:val="22"/>
          <w:szCs w:val="22"/>
        </w:rPr>
        <w:tab/>
      </w:r>
      <w:r w:rsidRPr="00F664AB">
        <w:rPr>
          <w:rFonts w:asciiTheme="minorHAnsi" w:hAnsiTheme="minorHAnsi" w:cstheme="minorHAnsi"/>
          <w:sz w:val="22"/>
          <w:szCs w:val="22"/>
        </w:rPr>
        <w:tab/>
      </w:r>
      <w:r w:rsidR="00AE0360" w:rsidRPr="00F664AB">
        <w:rPr>
          <w:rFonts w:asciiTheme="minorHAnsi" w:hAnsiTheme="minorHAnsi" w:cstheme="minorHAnsi"/>
          <w:sz w:val="22"/>
          <w:szCs w:val="22"/>
        </w:rPr>
        <w:tab/>
      </w:r>
      <w:r w:rsidR="00B51172" w:rsidRPr="00567319">
        <w:rPr>
          <w:rFonts w:asciiTheme="minorHAnsi" w:hAnsiTheme="minorHAnsi" w:cstheme="minorHAnsi"/>
          <w:bCs/>
          <w:sz w:val="22"/>
          <w:szCs w:val="22"/>
          <w:highlight w:val="cyan"/>
        </w:rPr>
        <w:t>BUDE DOPLNĚNO PŘED UZAVŘENÍM SMLOUVY</w:t>
      </w:r>
      <w:r w:rsidR="00B51172" w:rsidRPr="00F664AB" w:rsidDel="00B51172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</w:p>
    <w:p w14:paraId="3DB29168" w14:textId="77777777" w:rsidR="005513A1" w:rsidRPr="00F664AB" w:rsidRDefault="005513A1" w:rsidP="00AE0360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F664AB">
        <w:rPr>
          <w:rFonts w:asciiTheme="minorHAnsi" w:hAnsiTheme="minorHAnsi" w:cstheme="minorHAnsi"/>
          <w:sz w:val="22"/>
          <w:szCs w:val="22"/>
        </w:rPr>
        <w:t>IČ</w:t>
      </w:r>
      <w:r w:rsidR="00E24AA3" w:rsidRPr="00F664AB">
        <w:rPr>
          <w:rFonts w:asciiTheme="minorHAnsi" w:hAnsiTheme="minorHAnsi" w:cstheme="minorHAnsi"/>
          <w:sz w:val="22"/>
          <w:szCs w:val="22"/>
        </w:rPr>
        <w:t>O</w:t>
      </w:r>
      <w:r w:rsidRPr="00F664AB">
        <w:rPr>
          <w:rFonts w:asciiTheme="minorHAnsi" w:hAnsiTheme="minorHAnsi" w:cstheme="minorHAnsi"/>
          <w:sz w:val="22"/>
          <w:szCs w:val="22"/>
        </w:rPr>
        <w:t xml:space="preserve">: </w:t>
      </w:r>
      <w:r w:rsidRPr="00F664AB">
        <w:rPr>
          <w:rFonts w:asciiTheme="minorHAnsi" w:hAnsiTheme="minorHAnsi" w:cstheme="minorHAnsi"/>
          <w:sz w:val="22"/>
          <w:szCs w:val="22"/>
        </w:rPr>
        <w:tab/>
      </w:r>
      <w:r w:rsidRPr="00F664AB">
        <w:rPr>
          <w:rFonts w:asciiTheme="minorHAnsi" w:hAnsiTheme="minorHAnsi" w:cstheme="minorHAnsi"/>
          <w:sz w:val="22"/>
          <w:szCs w:val="22"/>
        </w:rPr>
        <w:tab/>
      </w:r>
      <w:r w:rsidRPr="00F664AB">
        <w:rPr>
          <w:rFonts w:asciiTheme="minorHAnsi" w:hAnsiTheme="minorHAnsi" w:cstheme="minorHAnsi"/>
          <w:sz w:val="22"/>
          <w:szCs w:val="22"/>
        </w:rPr>
        <w:tab/>
      </w:r>
      <w:r w:rsidR="00AE0360" w:rsidRPr="00F664AB">
        <w:rPr>
          <w:rFonts w:asciiTheme="minorHAnsi" w:hAnsiTheme="minorHAnsi" w:cstheme="minorHAnsi"/>
          <w:sz w:val="22"/>
          <w:szCs w:val="22"/>
        </w:rPr>
        <w:tab/>
      </w:r>
      <w:r w:rsidR="00B51172" w:rsidRPr="00567319">
        <w:rPr>
          <w:rFonts w:asciiTheme="minorHAnsi" w:hAnsiTheme="minorHAnsi" w:cstheme="minorHAnsi"/>
          <w:bCs/>
          <w:sz w:val="22"/>
          <w:szCs w:val="22"/>
          <w:highlight w:val="cyan"/>
        </w:rPr>
        <w:t>BUDE DOPLNĚNO PŘED UZAVŘENÍM SMLOUVY</w:t>
      </w:r>
      <w:r w:rsidR="00B51172" w:rsidRPr="00F664AB" w:rsidDel="00B51172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</w:p>
    <w:p w14:paraId="06812697" w14:textId="77777777" w:rsidR="005513A1" w:rsidRPr="00F664AB" w:rsidRDefault="005513A1" w:rsidP="00AE0360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F664AB">
        <w:rPr>
          <w:rFonts w:asciiTheme="minorHAnsi" w:hAnsiTheme="minorHAnsi" w:cstheme="minorHAnsi"/>
          <w:sz w:val="22"/>
          <w:szCs w:val="22"/>
        </w:rPr>
        <w:t xml:space="preserve">DIČ: </w:t>
      </w:r>
      <w:r w:rsidRPr="00F664AB">
        <w:rPr>
          <w:rFonts w:asciiTheme="minorHAnsi" w:hAnsiTheme="minorHAnsi" w:cstheme="minorHAnsi"/>
          <w:sz w:val="22"/>
          <w:szCs w:val="22"/>
        </w:rPr>
        <w:tab/>
      </w:r>
      <w:r w:rsidRPr="00F664AB">
        <w:rPr>
          <w:rFonts w:asciiTheme="minorHAnsi" w:hAnsiTheme="minorHAnsi" w:cstheme="minorHAnsi"/>
          <w:sz w:val="22"/>
          <w:szCs w:val="22"/>
        </w:rPr>
        <w:tab/>
      </w:r>
      <w:r w:rsidRPr="00F664AB">
        <w:rPr>
          <w:rFonts w:asciiTheme="minorHAnsi" w:hAnsiTheme="minorHAnsi" w:cstheme="minorHAnsi"/>
          <w:sz w:val="22"/>
          <w:szCs w:val="22"/>
        </w:rPr>
        <w:tab/>
      </w:r>
      <w:r w:rsidR="00AE0360" w:rsidRPr="00F664AB">
        <w:rPr>
          <w:rFonts w:asciiTheme="minorHAnsi" w:hAnsiTheme="minorHAnsi" w:cstheme="minorHAnsi"/>
          <w:sz w:val="22"/>
          <w:szCs w:val="22"/>
        </w:rPr>
        <w:tab/>
      </w:r>
      <w:r w:rsidR="00B51172" w:rsidRPr="00567319">
        <w:rPr>
          <w:rFonts w:asciiTheme="minorHAnsi" w:hAnsiTheme="minorHAnsi" w:cstheme="minorHAnsi"/>
          <w:bCs/>
          <w:sz w:val="22"/>
          <w:szCs w:val="22"/>
          <w:highlight w:val="cyan"/>
        </w:rPr>
        <w:t>BUDE DOPLNĚNO PŘED UZAVŘENÍM SMLOUVY</w:t>
      </w:r>
      <w:r w:rsidR="00B51172" w:rsidRPr="00F664AB" w:rsidDel="00B51172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</w:p>
    <w:p w14:paraId="23B2203C" w14:textId="77777777" w:rsidR="00E24AA3" w:rsidRPr="00F664AB" w:rsidRDefault="00E24AA3" w:rsidP="00AE0360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F664AB">
        <w:rPr>
          <w:rFonts w:asciiTheme="minorHAnsi" w:hAnsiTheme="minorHAnsi" w:cstheme="minorHAnsi"/>
          <w:sz w:val="22"/>
          <w:szCs w:val="22"/>
        </w:rPr>
        <w:t>Zapsaná v OR:</w:t>
      </w:r>
      <w:r w:rsidRPr="00F664AB">
        <w:rPr>
          <w:rFonts w:asciiTheme="minorHAnsi" w:hAnsiTheme="minorHAnsi" w:cstheme="minorHAnsi"/>
          <w:sz w:val="22"/>
          <w:szCs w:val="22"/>
        </w:rPr>
        <w:tab/>
      </w:r>
      <w:r w:rsidRPr="00F664AB">
        <w:rPr>
          <w:rFonts w:asciiTheme="minorHAnsi" w:hAnsiTheme="minorHAnsi" w:cstheme="minorHAnsi"/>
          <w:sz w:val="22"/>
          <w:szCs w:val="22"/>
        </w:rPr>
        <w:tab/>
      </w:r>
      <w:r w:rsidR="00AE0360" w:rsidRPr="00F664AB">
        <w:rPr>
          <w:rFonts w:asciiTheme="minorHAnsi" w:hAnsiTheme="minorHAnsi" w:cstheme="minorHAnsi"/>
          <w:sz w:val="22"/>
          <w:szCs w:val="22"/>
        </w:rPr>
        <w:tab/>
      </w:r>
      <w:r w:rsidR="00B51172" w:rsidRPr="00567319">
        <w:rPr>
          <w:rFonts w:asciiTheme="minorHAnsi" w:hAnsiTheme="minorHAnsi" w:cstheme="minorHAnsi"/>
          <w:bCs/>
          <w:sz w:val="22"/>
          <w:szCs w:val="22"/>
          <w:highlight w:val="cyan"/>
        </w:rPr>
        <w:t>BUDE DOPLNĚNO PŘED UZAVŘENÍM SMLOUVY</w:t>
      </w:r>
      <w:r w:rsidR="00B51172" w:rsidRPr="00F664AB" w:rsidDel="00B51172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</w:p>
    <w:p w14:paraId="038B6C2D" w14:textId="77777777" w:rsidR="005513A1" w:rsidRPr="00F664AB" w:rsidRDefault="005513A1" w:rsidP="00AE0360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F664AB">
        <w:rPr>
          <w:rFonts w:asciiTheme="minorHAnsi" w:hAnsiTheme="minorHAnsi" w:cstheme="minorHAnsi"/>
          <w:sz w:val="22"/>
          <w:szCs w:val="22"/>
        </w:rPr>
        <w:t>Bankovní spojení:</w:t>
      </w:r>
      <w:r w:rsidR="00AE0360" w:rsidRPr="00F664AB">
        <w:rPr>
          <w:rFonts w:asciiTheme="minorHAnsi" w:hAnsiTheme="minorHAnsi" w:cstheme="minorHAnsi"/>
          <w:sz w:val="22"/>
          <w:szCs w:val="22"/>
        </w:rPr>
        <w:tab/>
      </w:r>
      <w:r w:rsidRPr="00F664AB">
        <w:rPr>
          <w:rFonts w:asciiTheme="minorHAnsi" w:hAnsiTheme="minorHAnsi" w:cstheme="minorHAnsi"/>
          <w:sz w:val="22"/>
          <w:szCs w:val="22"/>
        </w:rPr>
        <w:tab/>
      </w:r>
      <w:r w:rsidR="00B51172" w:rsidRPr="00567319">
        <w:rPr>
          <w:rFonts w:asciiTheme="minorHAnsi" w:hAnsiTheme="minorHAnsi" w:cstheme="minorHAnsi"/>
          <w:bCs/>
          <w:sz w:val="22"/>
          <w:szCs w:val="22"/>
          <w:highlight w:val="cyan"/>
        </w:rPr>
        <w:t>BUDE DOPLNĚNO PŘED UZAVŘENÍM SMLOUVY</w:t>
      </w:r>
      <w:r w:rsidR="00B51172" w:rsidRPr="00F664AB" w:rsidDel="00B51172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</w:p>
    <w:p w14:paraId="16C1ADAD" w14:textId="77777777" w:rsidR="005513A1" w:rsidRPr="00F664AB" w:rsidRDefault="005513A1" w:rsidP="00AE0360">
      <w:pPr>
        <w:spacing w:after="120"/>
        <w:rPr>
          <w:rFonts w:asciiTheme="minorHAnsi" w:hAnsiTheme="minorHAnsi" w:cstheme="minorHAnsi"/>
          <w:color w:val="000000"/>
          <w:sz w:val="22"/>
          <w:szCs w:val="22"/>
        </w:rPr>
      </w:pPr>
    </w:p>
    <w:p w14:paraId="1F308996" w14:textId="77777777" w:rsidR="009D7E2C" w:rsidRPr="00F664AB" w:rsidRDefault="005513A1" w:rsidP="00AE0360">
      <w:pPr>
        <w:spacing w:after="120"/>
        <w:rPr>
          <w:rFonts w:asciiTheme="minorHAnsi" w:hAnsiTheme="minorHAnsi" w:cstheme="minorHAnsi"/>
          <w:color w:val="000000"/>
          <w:sz w:val="22"/>
          <w:szCs w:val="22"/>
        </w:rPr>
      </w:pPr>
      <w:r w:rsidRPr="00F664AB">
        <w:rPr>
          <w:rFonts w:asciiTheme="minorHAnsi" w:hAnsiTheme="minorHAnsi" w:cstheme="minorHAnsi"/>
          <w:color w:val="000000"/>
          <w:sz w:val="22"/>
          <w:szCs w:val="22"/>
        </w:rPr>
        <w:t xml:space="preserve">Společně </w:t>
      </w:r>
      <w:r w:rsidR="009D7E2C" w:rsidRPr="00F664AB">
        <w:rPr>
          <w:rFonts w:asciiTheme="minorHAnsi" w:hAnsiTheme="minorHAnsi" w:cstheme="minorHAnsi"/>
          <w:color w:val="000000"/>
          <w:sz w:val="22"/>
          <w:szCs w:val="22"/>
        </w:rPr>
        <w:t xml:space="preserve">také </w:t>
      </w:r>
      <w:r w:rsidRPr="00F664AB">
        <w:rPr>
          <w:rFonts w:asciiTheme="minorHAnsi" w:hAnsiTheme="minorHAnsi" w:cstheme="minorHAnsi"/>
          <w:color w:val="000000"/>
          <w:sz w:val="22"/>
          <w:szCs w:val="22"/>
        </w:rPr>
        <w:t>jako „smluvní strany“</w:t>
      </w:r>
      <w:r w:rsidR="009D7E2C" w:rsidRPr="00F664AB">
        <w:rPr>
          <w:rFonts w:asciiTheme="minorHAnsi" w:hAnsiTheme="minorHAnsi" w:cstheme="minorHAnsi"/>
          <w:color w:val="000000"/>
          <w:sz w:val="22"/>
          <w:szCs w:val="22"/>
        </w:rPr>
        <w:t xml:space="preserve"> nebo jednotlivě jako „smluvní strana“</w:t>
      </w:r>
    </w:p>
    <w:p w14:paraId="241AFAC3" w14:textId="77777777" w:rsidR="009D7E2C" w:rsidRPr="00F664AB" w:rsidRDefault="009D7E2C" w:rsidP="00AE0360">
      <w:pPr>
        <w:pStyle w:val="SBSnormln"/>
        <w:spacing w:before="0" w:after="120"/>
        <w:ind w:hanging="284"/>
        <w:jc w:val="center"/>
        <w:rPr>
          <w:rFonts w:asciiTheme="minorHAnsi" w:hAnsiTheme="minorHAnsi" w:cstheme="minorHAnsi"/>
          <w:b/>
          <w:color w:val="000000"/>
          <w:sz w:val="28"/>
          <w:szCs w:val="22"/>
        </w:rPr>
      </w:pPr>
      <w:r w:rsidRPr="00F664AB">
        <w:rPr>
          <w:rFonts w:asciiTheme="minorHAnsi" w:hAnsiTheme="minorHAnsi" w:cstheme="minorHAnsi"/>
          <w:color w:val="000000"/>
          <w:szCs w:val="22"/>
        </w:rPr>
        <w:br w:type="page"/>
      </w:r>
      <w:r w:rsidR="005879F5" w:rsidRPr="00F664AB">
        <w:rPr>
          <w:rFonts w:asciiTheme="minorHAnsi" w:hAnsiTheme="minorHAnsi" w:cstheme="minorHAnsi"/>
          <w:b/>
          <w:color w:val="000000"/>
          <w:sz w:val="28"/>
          <w:szCs w:val="22"/>
        </w:rPr>
        <w:lastRenderedPageBreak/>
        <w:t>OBSAH</w:t>
      </w:r>
    </w:p>
    <w:p w14:paraId="0074224F" w14:textId="6BAACABD" w:rsidR="00C02DB2" w:rsidRDefault="009D7E2C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r w:rsidRPr="00F664AB">
        <w:rPr>
          <w:rFonts w:asciiTheme="minorHAnsi" w:hAnsiTheme="minorHAnsi" w:cstheme="minorHAnsi"/>
          <w:sz w:val="22"/>
          <w:szCs w:val="22"/>
        </w:rPr>
        <w:fldChar w:fldCharType="begin"/>
      </w:r>
      <w:r w:rsidRPr="00F664AB">
        <w:rPr>
          <w:rFonts w:asciiTheme="minorHAnsi" w:hAnsiTheme="minorHAnsi" w:cstheme="minorHAnsi"/>
          <w:sz w:val="22"/>
          <w:szCs w:val="22"/>
        </w:rPr>
        <w:instrText xml:space="preserve"> TOC \o "1-3" \h \z \u </w:instrText>
      </w:r>
      <w:r w:rsidRPr="00F664AB">
        <w:rPr>
          <w:rFonts w:asciiTheme="minorHAnsi" w:hAnsiTheme="minorHAnsi" w:cstheme="minorHAnsi"/>
          <w:sz w:val="22"/>
          <w:szCs w:val="22"/>
        </w:rPr>
        <w:fldChar w:fldCharType="separate"/>
      </w:r>
      <w:hyperlink w:anchor="_Toc167182249" w:history="1">
        <w:r w:rsidR="00C02DB2" w:rsidRPr="00FD1604">
          <w:rPr>
            <w:rStyle w:val="Hypertextovodkaz"/>
            <w:rFonts w:cstheme="minorHAnsi"/>
          </w:rPr>
          <w:t>I.</w:t>
        </w:r>
        <w:r w:rsidR="00C02DB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C02DB2" w:rsidRPr="00FD1604">
          <w:rPr>
            <w:rStyle w:val="Hypertextovodkaz"/>
            <w:rFonts w:cstheme="minorHAnsi"/>
          </w:rPr>
          <w:t>Preambule</w:t>
        </w:r>
        <w:r w:rsidR="00C02DB2">
          <w:rPr>
            <w:webHidden/>
          </w:rPr>
          <w:tab/>
        </w:r>
        <w:r w:rsidR="00C02DB2">
          <w:rPr>
            <w:webHidden/>
          </w:rPr>
          <w:fldChar w:fldCharType="begin"/>
        </w:r>
        <w:r w:rsidR="00C02DB2">
          <w:rPr>
            <w:webHidden/>
          </w:rPr>
          <w:instrText xml:space="preserve"> PAGEREF _Toc167182249 \h </w:instrText>
        </w:r>
        <w:r w:rsidR="00C02DB2">
          <w:rPr>
            <w:webHidden/>
          </w:rPr>
        </w:r>
        <w:r w:rsidR="00C02DB2">
          <w:rPr>
            <w:webHidden/>
          </w:rPr>
          <w:fldChar w:fldCharType="separate"/>
        </w:r>
        <w:r w:rsidR="00C02DB2">
          <w:rPr>
            <w:webHidden/>
          </w:rPr>
          <w:t>3</w:t>
        </w:r>
        <w:r w:rsidR="00C02DB2">
          <w:rPr>
            <w:webHidden/>
          </w:rPr>
          <w:fldChar w:fldCharType="end"/>
        </w:r>
      </w:hyperlink>
    </w:p>
    <w:p w14:paraId="0254ED65" w14:textId="7A9BD45B" w:rsidR="00C02DB2" w:rsidRDefault="00CE73B9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167182250" w:history="1">
        <w:r w:rsidR="00C02DB2" w:rsidRPr="00FD1604">
          <w:rPr>
            <w:rStyle w:val="Hypertextovodkaz"/>
            <w:rFonts w:cstheme="minorHAnsi"/>
          </w:rPr>
          <w:t>II.</w:t>
        </w:r>
        <w:r w:rsidR="00C02DB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C02DB2" w:rsidRPr="00FD1604">
          <w:rPr>
            <w:rStyle w:val="Hypertextovodkaz"/>
            <w:rFonts w:cstheme="minorHAnsi"/>
          </w:rPr>
          <w:t>Předmět a účel Smlouvy</w:t>
        </w:r>
        <w:r w:rsidR="00C02DB2">
          <w:rPr>
            <w:webHidden/>
          </w:rPr>
          <w:tab/>
        </w:r>
        <w:r w:rsidR="00C02DB2">
          <w:rPr>
            <w:webHidden/>
          </w:rPr>
          <w:fldChar w:fldCharType="begin"/>
        </w:r>
        <w:r w:rsidR="00C02DB2">
          <w:rPr>
            <w:webHidden/>
          </w:rPr>
          <w:instrText xml:space="preserve"> PAGEREF _Toc167182250 \h </w:instrText>
        </w:r>
        <w:r w:rsidR="00C02DB2">
          <w:rPr>
            <w:webHidden/>
          </w:rPr>
        </w:r>
        <w:r w:rsidR="00C02DB2">
          <w:rPr>
            <w:webHidden/>
          </w:rPr>
          <w:fldChar w:fldCharType="separate"/>
        </w:r>
        <w:r w:rsidR="00C02DB2">
          <w:rPr>
            <w:webHidden/>
          </w:rPr>
          <w:t>3</w:t>
        </w:r>
        <w:r w:rsidR="00C02DB2">
          <w:rPr>
            <w:webHidden/>
          </w:rPr>
          <w:fldChar w:fldCharType="end"/>
        </w:r>
      </w:hyperlink>
    </w:p>
    <w:p w14:paraId="0F23F41E" w14:textId="0ED5EB99" w:rsidR="00C02DB2" w:rsidRDefault="00CE73B9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167182251" w:history="1">
        <w:r w:rsidR="00C02DB2" w:rsidRPr="00FD1604">
          <w:rPr>
            <w:rStyle w:val="Hypertextovodkaz"/>
            <w:rFonts w:cstheme="minorHAnsi"/>
          </w:rPr>
          <w:t>ČÁST A – Systém</w:t>
        </w:r>
        <w:r w:rsidR="00C02DB2">
          <w:rPr>
            <w:webHidden/>
          </w:rPr>
          <w:tab/>
        </w:r>
        <w:r w:rsidR="00C02DB2">
          <w:rPr>
            <w:webHidden/>
          </w:rPr>
          <w:fldChar w:fldCharType="begin"/>
        </w:r>
        <w:r w:rsidR="00C02DB2">
          <w:rPr>
            <w:webHidden/>
          </w:rPr>
          <w:instrText xml:space="preserve"> PAGEREF _Toc167182251 \h </w:instrText>
        </w:r>
        <w:r w:rsidR="00C02DB2">
          <w:rPr>
            <w:webHidden/>
          </w:rPr>
        </w:r>
        <w:r w:rsidR="00C02DB2">
          <w:rPr>
            <w:webHidden/>
          </w:rPr>
          <w:fldChar w:fldCharType="separate"/>
        </w:r>
        <w:r w:rsidR="00C02DB2">
          <w:rPr>
            <w:webHidden/>
          </w:rPr>
          <w:t>3</w:t>
        </w:r>
        <w:r w:rsidR="00C02DB2">
          <w:rPr>
            <w:webHidden/>
          </w:rPr>
          <w:fldChar w:fldCharType="end"/>
        </w:r>
      </w:hyperlink>
    </w:p>
    <w:p w14:paraId="7158D941" w14:textId="44FB3055" w:rsidR="00C02DB2" w:rsidRDefault="00CE73B9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167182252" w:history="1">
        <w:r w:rsidR="00C02DB2" w:rsidRPr="00FD1604">
          <w:rPr>
            <w:rStyle w:val="Hypertextovodkaz"/>
            <w:rFonts w:cstheme="minorHAnsi"/>
          </w:rPr>
          <w:t>III.</w:t>
        </w:r>
        <w:r w:rsidR="00C02DB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C02DB2" w:rsidRPr="00FD1604">
          <w:rPr>
            <w:rStyle w:val="Hypertextovodkaz"/>
            <w:rFonts w:cstheme="minorHAnsi"/>
          </w:rPr>
          <w:t>Předmět části A Smlouvy, Opce</w:t>
        </w:r>
        <w:r w:rsidR="00C02DB2">
          <w:rPr>
            <w:webHidden/>
          </w:rPr>
          <w:tab/>
        </w:r>
        <w:r w:rsidR="00C02DB2">
          <w:rPr>
            <w:webHidden/>
          </w:rPr>
          <w:fldChar w:fldCharType="begin"/>
        </w:r>
        <w:r w:rsidR="00C02DB2">
          <w:rPr>
            <w:webHidden/>
          </w:rPr>
          <w:instrText xml:space="preserve"> PAGEREF _Toc167182252 \h </w:instrText>
        </w:r>
        <w:r w:rsidR="00C02DB2">
          <w:rPr>
            <w:webHidden/>
          </w:rPr>
        </w:r>
        <w:r w:rsidR="00C02DB2">
          <w:rPr>
            <w:webHidden/>
          </w:rPr>
          <w:fldChar w:fldCharType="separate"/>
        </w:r>
        <w:r w:rsidR="00C02DB2">
          <w:rPr>
            <w:webHidden/>
          </w:rPr>
          <w:t>3</w:t>
        </w:r>
        <w:r w:rsidR="00C02DB2">
          <w:rPr>
            <w:webHidden/>
          </w:rPr>
          <w:fldChar w:fldCharType="end"/>
        </w:r>
      </w:hyperlink>
    </w:p>
    <w:p w14:paraId="78938690" w14:textId="2A48496B" w:rsidR="00C02DB2" w:rsidRDefault="00CE73B9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167182253" w:history="1">
        <w:r w:rsidR="00C02DB2" w:rsidRPr="00FD1604">
          <w:rPr>
            <w:rStyle w:val="Hypertextovodkaz"/>
            <w:rFonts w:cstheme="minorHAnsi"/>
          </w:rPr>
          <w:t>IV.</w:t>
        </w:r>
        <w:r w:rsidR="00C02DB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C02DB2" w:rsidRPr="00FD1604">
          <w:rPr>
            <w:rStyle w:val="Hypertextovodkaz"/>
            <w:rFonts w:cstheme="minorHAnsi"/>
          </w:rPr>
          <w:t>Implementace Systému</w:t>
        </w:r>
        <w:r w:rsidR="00C02DB2">
          <w:rPr>
            <w:webHidden/>
          </w:rPr>
          <w:tab/>
        </w:r>
        <w:r w:rsidR="00C02DB2">
          <w:rPr>
            <w:webHidden/>
          </w:rPr>
          <w:fldChar w:fldCharType="begin"/>
        </w:r>
        <w:r w:rsidR="00C02DB2">
          <w:rPr>
            <w:webHidden/>
          </w:rPr>
          <w:instrText xml:space="preserve"> PAGEREF _Toc167182253 \h </w:instrText>
        </w:r>
        <w:r w:rsidR="00C02DB2">
          <w:rPr>
            <w:webHidden/>
          </w:rPr>
        </w:r>
        <w:r w:rsidR="00C02DB2">
          <w:rPr>
            <w:webHidden/>
          </w:rPr>
          <w:fldChar w:fldCharType="separate"/>
        </w:r>
        <w:r w:rsidR="00C02DB2">
          <w:rPr>
            <w:webHidden/>
          </w:rPr>
          <w:t>4</w:t>
        </w:r>
        <w:r w:rsidR="00C02DB2">
          <w:rPr>
            <w:webHidden/>
          </w:rPr>
          <w:fldChar w:fldCharType="end"/>
        </w:r>
      </w:hyperlink>
    </w:p>
    <w:p w14:paraId="4E9E32C8" w14:textId="5D54036D" w:rsidR="00C02DB2" w:rsidRDefault="00CE73B9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167182254" w:history="1">
        <w:r w:rsidR="00C02DB2" w:rsidRPr="00FD1604">
          <w:rPr>
            <w:rStyle w:val="Hypertextovodkaz"/>
            <w:rFonts w:cstheme="minorHAnsi"/>
          </w:rPr>
          <w:t>V.</w:t>
        </w:r>
        <w:r w:rsidR="00C02DB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C02DB2" w:rsidRPr="00FD1604">
          <w:rPr>
            <w:rStyle w:val="Hypertextovodkaz"/>
            <w:rFonts w:cstheme="minorHAnsi"/>
          </w:rPr>
          <w:t>Předání a převzetí Systému, akceptační řízení</w:t>
        </w:r>
        <w:r w:rsidR="00C02DB2">
          <w:rPr>
            <w:webHidden/>
          </w:rPr>
          <w:tab/>
        </w:r>
        <w:r w:rsidR="00C02DB2">
          <w:rPr>
            <w:webHidden/>
          </w:rPr>
          <w:fldChar w:fldCharType="begin"/>
        </w:r>
        <w:r w:rsidR="00C02DB2">
          <w:rPr>
            <w:webHidden/>
          </w:rPr>
          <w:instrText xml:space="preserve"> PAGEREF _Toc167182254 \h </w:instrText>
        </w:r>
        <w:r w:rsidR="00C02DB2">
          <w:rPr>
            <w:webHidden/>
          </w:rPr>
        </w:r>
        <w:r w:rsidR="00C02DB2">
          <w:rPr>
            <w:webHidden/>
          </w:rPr>
          <w:fldChar w:fldCharType="separate"/>
        </w:r>
        <w:r w:rsidR="00C02DB2">
          <w:rPr>
            <w:webHidden/>
          </w:rPr>
          <w:t>5</w:t>
        </w:r>
        <w:r w:rsidR="00C02DB2">
          <w:rPr>
            <w:webHidden/>
          </w:rPr>
          <w:fldChar w:fldCharType="end"/>
        </w:r>
      </w:hyperlink>
    </w:p>
    <w:p w14:paraId="260EEEDC" w14:textId="3CC34706" w:rsidR="00C02DB2" w:rsidRDefault="00CE73B9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167182255" w:history="1">
        <w:r w:rsidR="00C02DB2" w:rsidRPr="00FD1604">
          <w:rPr>
            <w:rStyle w:val="Hypertextovodkaz"/>
            <w:rFonts w:cstheme="minorHAnsi"/>
          </w:rPr>
          <w:t>VI.</w:t>
        </w:r>
        <w:r w:rsidR="00C02DB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C02DB2" w:rsidRPr="00FD1604">
          <w:rPr>
            <w:rStyle w:val="Hypertextovodkaz"/>
            <w:rFonts w:cstheme="minorHAnsi"/>
          </w:rPr>
          <w:t>Cena Systému</w:t>
        </w:r>
        <w:r w:rsidR="00C02DB2">
          <w:rPr>
            <w:webHidden/>
          </w:rPr>
          <w:tab/>
        </w:r>
        <w:r w:rsidR="00C02DB2">
          <w:rPr>
            <w:webHidden/>
          </w:rPr>
          <w:fldChar w:fldCharType="begin"/>
        </w:r>
        <w:r w:rsidR="00C02DB2">
          <w:rPr>
            <w:webHidden/>
          </w:rPr>
          <w:instrText xml:space="preserve"> PAGEREF _Toc167182255 \h </w:instrText>
        </w:r>
        <w:r w:rsidR="00C02DB2">
          <w:rPr>
            <w:webHidden/>
          </w:rPr>
        </w:r>
        <w:r w:rsidR="00C02DB2">
          <w:rPr>
            <w:webHidden/>
          </w:rPr>
          <w:fldChar w:fldCharType="separate"/>
        </w:r>
        <w:r w:rsidR="00C02DB2">
          <w:rPr>
            <w:webHidden/>
          </w:rPr>
          <w:t>6</w:t>
        </w:r>
        <w:r w:rsidR="00C02DB2">
          <w:rPr>
            <w:webHidden/>
          </w:rPr>
          <w:fldChar w:fldCharType="end"/>
        </w:r>
      </w:hyperlink>
    </w:p>
    <w:p w14:paraId="25EE3D59" w14:textId="5C645B1F" w:rsidR="00C02DB2" w:rsidRDefault="00CE73B9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167182256" w:history="1">
        <w:r w:rsidR="00C02DB2" w:rsidRPr="00FD1604">
          <w:rPr>
            <w:rStyle w:val="Hypertextovodkaz"/>
            <w:rFonts w:cstheme="minorHAnsi"/>
          </w:rPr>
          <w:t>VII.</w:t>
        </w:r>
        <w:r w:rsidR="00C02DB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C02DB2" w:rsidRPr="00FD1604">
          <w:rPr>
            <w:rStyle w:val="Hypertextovodkaz"/>
            <w:rFonts w:cstheme="minorHAnsi"/>
          </w:rPr>
          <w:t>Fakturace a platební podmínky</w:t>
        </w:r>
        <w:r w:rsidR="00C02DB2">
          <w:rPr>
            <w:webHidden/>
          </w:rPr>
          <w:tab/>
        </w:r>
        <w:r w:rsidR="00C02DB2">
          <w:rPr>
            <w:webHidden/>
          </w:rPr>
          <w:fldChar w:fldCharType="begin"/>
        </w:r>
        <w:r w:rsidR="00C02DB2">
          <w:rPr>
            <w:webHidden/>
          </w:rPr>
          <w:instrText xml:space="preserve"> PAGEREF _Toc167182256 \h </w:instrText>
        </w:r>
        <w:r w:rsidR="00C02DB2">
          <w:rPr>
            <w:webHidden/>
          </w:rPr>
        </w:r>
        <w:r w:rsidR="00C02DB2">
          <w:rPr>
            <w:webHidden/>
          </w:rPr>
          <w:fldChar w:fldCharType="separate"/>
        </w:r>
        <w:r w:rsidR="00C02DB2">
          <w:rPr>
            <w:webHidden/>
          </w:rPr>
          <w:t>6</w:t>
        </w:r>
        <w:r w:rsidR="00C02DB2">
          <w:rPr>
            <w:webHidden/>
          </w:rPr>
          <w:fldChar w:fldCharType="end"/>
        </w:r>
      </w:hyperlink>
    </w:p>
    <w:p w14:paraId="3FB4477D" w14:textId="74A6B875" w:rsidR="00C02DB2" w:rsidRDefault="00CE73B9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167182257" w:history="1">
        <w:r w:rsidR="00C02DB2" w:rsidRPr="00FD1604">
          <w:rPr>
            <w:rStyle w:val="Hypertextovodkaz"/>
            <w:rFonts w:cstheme="minorHAnsi"/>
          </w:rPr>
          <w:t>VIII.</w:t>
        </w:r>
        <w:r w:rsidR="00C02DB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C02DB2" w:rsidRPr="00FD1604">
          <w:rPr>
            <w:rStyle w:val="Hypertextovodkaz"/>
            <w:rFonts w:cstheme="minorHAnsi"/>
          </w:rPr>
          <w:t>Nebezpečí škody na Systému</w:t>
        </w:r>
        <w:r w:rsidR="00C02DB2">
          <w:rPr>
            <w:webHidden/>
          </w:rPr>
          <w:tab/>
        </w:r>
        <w:r w:rsidR="00C02DB2">
          <w:rPr>
            <w:webHidden/>
          </w:rPr>
          <w:fldChar w:fldCharType="begin"/>
        </w:r>
        <w:r w:rsidR="00C02DB2">
          <w:rPr>
            <w:webHidden/>
          </w:rPr>
          <w:instrText xml:space="preserve"> PAGEREF _Toc167182257 \h </w:instrText>
        </w:r>
        <w:r w:rsidR="00C02DB2">
          <w:rPr>
            <w:webHidden/>
          </w:rPr>
        </w:r>
        <w:r w:rsidR="00C02DB2">
          <w:rPr>
            <w:webHidden/>
          </w:rPr>
          <w:fldChar w:fldCharType="separate"/>
        </w:r>
        <w:r w:rsidR="00C02DB2">
          <w:rPr>
            <w:webHidden/>
          </w:rPr>
          <w:t>7</w:t>
        </w:r>
        <w:r w:rsidR="00C02DB2">
          <w:rPr>
            <w:webHidden/>
          </w:rPr>
          <w:fldChar w:fldCharType="end"/>
        </w:r>
      </w:hyperlink>
    </w:p>
    <w:p w14:paraId="02275D2E" w14:textId="57BE3F25" w:rsidR="00C02DB2" w:rsidRDefault="00CE73B9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167182258" w:history="1">
        <w:r w:rsidR="00C02DB2" w:rsidRPr="00FD1604">
          <w:rPr>
            <w:rStyle w:val="Hypertextovodkaz"/>
            <w:rFonts w:cstheme="minorHAnsi"/>
          </w:rPr>
          <w:t>IX.</w:t>
        </w:r>
        <w:r w:rsidR="00C02DB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C02DB2" w:rsidRPr="00FD1604">
          <w:rPr>
            <w:rStyle w:val="Hypertextovodkaz"/>
            <w:rFonts w:cstheme="minorHAnsi"/>
          </w:rPr>
          <w:t>Licence, práva duševního vlastnictví, další vlastnická práva k Systému a práva k databázím</w:t>
        </w:r>
        <w:r w:rsidR="00C02DB2">
          <w:rPr>
            <w:webHidden/>
          </w:rPr>
          <w:tab/>
        </w:r>
        <w:r w:rsidR="00C02DB2">
          <w:rPr>
            <w:webHidden/>
          </w:rPr>
          <w:fldChar w:fldCharType="begin"/>
        </w:r>
        <w:r w:rsidR="00C02DB2">
          <w:rPr>
            <w:webHidden/>
          </w:rPr>
          <w:instrText xml:space="preserve"> PAGEREF _Toc167182258 \h </w:instrText>
        </w:r>
        <w:r w:rsidR="00C02DB2">
          <w:rPr>
            <w:webHidden/>
          </w:rPr>
        </w:r>
        <w:r w:rsidR="00C02DB2">
          <w:rPr>
            <w:webHidden/>
          </w:rPr>
          <w:fldChar w:fldCharType="separate"/>
        </w:r>
        <w:r w:rsidR="00C02DB2">
          <w:rPr>
            <w:webHidden/>
          </w:rPr>
          <w:t>7</w:t>
        </w:r>
        <w:r w:rsidR="00C02DB2">
          <w:rPr>
            <w:webHidden/>
          </w:rPr>
          <w:fldChar w:fldCharType="end"/>
        </w:r>
      </w:hyperlink>
    </w:p>
    <w:p w14:paraId="3B2E6E3A" w14:textId="4A99D411" w:rsidR="00C02DB2" w:rsidRDefault="00CE73B9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167182259" w:history="1">
        <w:r w:rsidR="00C02DB2" w:rsidRPr="00FD1604">
          <w:rPr>
            <w:rStyle w:val="Hypertextovodkaz"/>
            <w:rFonts w:cstheme="minorHAnsi"/>
          </w:rPr>
          <w:t>X.</w:t>
        </w:r>
        <w:r w:rsidR="00C02DB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C02DB2" w:rsidRPr="00FD1604">
          <w:rPr>
            <w:rStyle w:val="Hypertextovodkaz"/>
            <w:rFonts w:cstheme="minorHAnsi"/>
          </w:rPr>
          <w:t>Odpovědnost za vady</w:t>
        </w:r>
        <w:r w:rsidR="00C02DB2">
          <w:rPr>
            <w:webHidden/>
          </w:rPr>
          <w:tab/>
        </w:r>
        <w:r w:rsidR="00C02DB2">
          <w:rPr>
            <w:webHidden/>
          </w:rPr>
          <w:fldChar w:fldCharType="begin"/>
        </w:r>
        <w:r w:rsidR="00C02DB2">
          <w:rPr>
            <w:webHidden/>
          </w:rPr>
          <w:instrText xml:space="preserve"> PAGEREF _Toc167182259 \h </w:instrText>
        </w:r>
        <w:r w:rsidR="00C02DB2">
          <w:rPr>
            <w:webHidden/>
          </w:rPr>
        </w:r>
        <w:r w:rsidR="00C02DB2">
          <w:rPr>
            <w:webHidden/>
          </w:rPr>
          <w:fldChar w:fldCharType="separate"/>
        </w:r>
        <w:r w:rsidR="00C02DB2">
          <w:rPr>
            <w:webHidden/>
          </w:rPr>
          <w:t>9</w:t>
        </w:r>
        <w:r w:rsidR="00C02DB2">
          <w:rPr>
            <w:webHidden/>
          </w:rPr>
          <w:fldChar w:fldCharType="end"/>
        </w:r>
      </w:hyperlink>
    </w:p>
    <w:p w14:paraId="7F47699B" w14:textId="0D9B3C21" w:rsidR="00C02DB2" w:rsidRDefault="00CE73B9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167182260" w:history="1">
        <w:r w:rsidR="00C02DB2" w:rsidRPr="00FD1604">
          <w:rPr>
            <w:rStyle w:val="Hypertextovodkaz"/>
            <w:rFonts w:cstheme="minorHAnsi"/>
          </w:rPr>
          <w:t>XI.</w:t>
        </w:r>
        <w:r w:rsidR="00C02DB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C02DB2" w:rsidRPr="00FD1604">
          <w:rPr>
            <w:rStyle w:val="Hypertextovodkaz"/>
            <w:rFonts w:cstheme="minorHAnsi"/>
          </w:rPr>
          <w:t>Exit</w:t>
        </w:r>
        <w:r w:rsidR="00C02DB2">
          <w:rPr>
            <w:webHidden/>
          </w:rPr>
          <w:tab/>
        </w:r>
        <w:r w:rsidR="00C02DB2">
          <w:rPr>
            <w:webHidden/>
          </w:rPr>
          <w:fldChar w:fldCharType="begin"/>
        </w:r>
        <w:r w:rsidR="00C02DB2">
          <w:rPr>
            <w:webHidden/>
          </w:rPr>
          <w:instrText xml:space="preserve"> PAGEREF _Toc167182260 \h </w:instrText>
        </w:r>
        <w:r w:rsidR="00C02DB2">
          <w:rPr>
            <w:webHidden/>
          </w:rPr>
        </w:r>
        <w:r w:rsidR="00C02DB2">
          <w:rPr>
            <w:webHidden/>
          </w:rPr>
          <w:fldChar w:fldCharType="separate"/>
        </w:r>
        <w:r w:rsidR="00C02DB2">
          <w:rPr>
            <w:webHidden/>
          </w:rPr>
          <w:t>10</w:t>
        </w:r>
        <w:r w:rsidR="00C02DB2">
          <w:rPr>
            <w:webHidden/>
          </w:rPr>
          <w:fldChar w:fldCharType="end"/>
        </w:r>
      </w:hyperlink>
    </w:p>
    <w:p w14:paraId="71AB5B89" w14:textId="3B681C1F" w:rsidR="00C02DB2" w:rsidRDefault="00CE73B9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167182261" w:history="1">
        <w:r w:rsidR="00C02DB2" w:rsidRPr="00FD1604">
          <w:rPr>
            <w:rStyle w:val="Hypertextovodkaz"/>
            <w:rFonts w:cstheme="minorHAnsi"/>
          </w:rPr>
          <w:t>XII.</w:t>
        </w:r>
        <w:r w:rsidR="00C02DB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C02DB2" w:rsidRPr="00FD1604">
          <w:rPr>
            <w:rStyle w:val="Hypertextovodkaz"/>
            <w:rFonts w:cstheme="minorHAnsi"/>
          </w:rPr>
          <w:t>Ostatní podmínky; hardware jako příslušenství Systému</w:t>
        </w:r>
        <w:r w:rsidR="00C02DB2">
          <w:rPr>
            <w:webHidden/>
          </w:rPr>
          <w:tab/>
        </w:r>
        <w:r w:rsidR="00C02DB2">
          <w:rPr>
            <w:webHidden/>
          </w:rPr>
          <w:fldChar w:fldCharType="begin"/>
        </w:r>
        <w:r w:rsidR="00C02DB2">
          <w:rPr>
            <w:webHidden/>
          </w:rPr>
          <w:instrText xml:space="preserve"> PAGEREF _Toc167182261 \h </w:instrText>
        </w:r>
        <w:r w:rsidR="00C02DB2">
          <w:rPr>
            <w:webHidden/>
          </w:rPr>
        </w:r>
        <w:r w:rsidR="00C02DB2">
          <w:rPr>
            <w:webHidden/>
          </w:rPr>
          <w:fldChar w:fldCharType="separate"/>
        </w:r>
        <w:r w:rsidR="00C02DB2">
          <w:rPr>
            <w:webHidden/>
          </w:rPr>
          <w:t>11</w:t>
        </w:r>
        <w:r w:rsidR="00C02DB2">
          <w:rPr>
            <w:webHidden/>
          </w:rPr>
          <w:fldChar w:fldCharType="end"/>
        </w:r>
      </w:hyperlink>
    </w:p>
    <w:p w14:paraId="55E39D44" w14:textId="7A3D6CB2" w:rsidR="00C02DB2" w:rsidRDefault="00CE73B9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167182262" w:history="1">
        <w:r w:rsidR="00C02DB2" w:rsidRPr="00FD1604">
          <w:rPr>
            <w:rStyle w:val="Hypertextovodkaz"/>
            <w:rFonts w:cstheme="minorHAnsi"/>
          </w:rPr>
          <w:t>ČÁST B – SERVISNÍ SLUŽBY</w:t>
        </w:r>
        <w:r w:rsidR="00C02DB2">
          <w:rPr>
            <w:webHidden/>
          </w:rPr>
          <w:tab/>
        </w:r>
        <w:r w:rsidR="00C02DB2">
          <w:rPr>
            <w:webHidden/>
          </w:rPr>
          <w:fldChar w:fldCharType="begin"/>
        </w:r>
        <w:r w:rsidR="00C02DB2">
          <w:rPr>
            <w:webHidden/>
          </w:rPr>
          <w:instrText xml:space="preserve"> PAGEREF _Toc167182262 \h </w:instrText>
        </w:r>
        <w:r w:rsidR="00C02DB2">
          <w:rPr>
            <w:webHidden/>
          </w:rPr>
        </w:r>
        <w:r w:rsidR="00C02DB2">
          <w:rPr>
            <w:webHidden/>
          </w:rPr>
          <w:fldChar w:fldCharType="separate"/>
        </w:r>
        <w:r w:rsidR="00C02DB2">
          <w:rPr>
            <w:webHidden/>
          </w:rPr>
          <w:t>12</w:t>
        </w:r>
        <w:r w:rsidR="00C02DB2">
          <w:rPr>
            <w:webHidden/>
          </w:rPr>
          <w:fldChar w:fldCharType="end"/>
        </w:r>
      </w:hyperlink>
    </w:p>
    <w:p w14:paraId="18151558" w14:textId="2FDBA8B1" w:rsidR="00C02DB2" w:rsidRDefault="00CE73B9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167182263" w:history="1">
        <w:r w:rsidR="00C02DB2" w:rsidRPr="00FD1604">
          <w:rPr>
            <w:rStyle w:val="Hypertextovodkaz"/>
            <w:rFonts w:cstheme="minorHAnsi"/>
          </w:rPr>
          <w:t>XIII.</w:t>
        </w:r>
        <w:r w:rsidR="00C02DB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C02DB2" w:rsidRPr="00FD1604">
          <w:rPr>
            <w:rStyle w:val="Hypertextovodkaz"/>
            <w:rFonts w:cstheme="minorHAnsi"/>
          </w:rPr>
          <w:t>Předmět části B Smlouvy</w:t>
        </w:r>
        <w:r w:rsidR="00C02DB2">
          <w:rPr>
            <w:webHidden/>
          </w:rPr>
          <w:tab/>
        </w:r>
        <w:r w:rsidR="00C02DB2">
          <w:rPr>
            <w:webHidden/>
          </w:rPr>
          <w:fldChar w:fldCharType="begin"/>
        </w:r>
        <w:r w:rsidR="00C02DB2">
          <w:rPr>
            <w:webHidden/>
          </w:rPr>
          <w:instrText xml:space="preserve"> PAGEREF _Toc167182263 \h </w:instrText>
        </w:r>
        <w:r w:rsidR="00C02DB2">
          <w:rPr>
            <w:webHidden/>
          </w:rPr>
        </w:r>
        <w:r w:rsidR="00C02DB2">
          <w:rPr>
            <w:webHidden/>
          </w:rPr>
          <w:fldChar w:fldCharType="separate"/>
        </w:r>
        <w:r w:rsidR="00C02DB2">
          <w:rPr>
            <w:webHidden/>
          </w:rPr>
          <w:t>12</w:t>
        </w:r>
        <w:r w:rsidR="00C02DB2">
          <w:rPr>
            <w:webHidden/>
          </w:rPr>
          <w:fldChar w:fldCharType="end"/>
        </w:r>
      </w:hyperlink>
    </w:p>
    <w:p w14:paraId="7BE08A10" w14:textId="6D6EE709" w:rsidR="00C02DB2" w:rsidRDefault="00CE73B9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167182264" w:history="1">
        <w:r w:rsidR="00C02DB2" w:rsidRPr="00FD1604">
          <w:rPr>
            <w:rStyle w:val="Hypertextovodkaz"/>
            <w:rFonts w:cstheme="minorHAnsi"/>
          </w:rPr>
          <w:t>XIV.</w:t>
        </w:r>
        <w:r w:rsidR="00C02DB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C02DB2" w:rsidRPr="00FD1604">
          <w:rPr>
            <w:rStyle w:val="Hypertextovodkaz"/>
            <w:rFonts w:cstheme="minorHAnsi"/>
          </w:rPr>
          <w:t>Cena Servisních služeb</w:t>
        </w:r>
        <w:r w:rsidR="00C02DB2">
          <w:rPr>
            <w:webHidden/>
          </w:rPr>
          <w:tab/>
        </w:r>
        <w:r w:rsidR="00C02DB2">
          <w:rPr>
            <w:webHidden/>
          </w:rPr>
          <w:fldChar w:fldCharType="begin"/>
        </w:r>
        <w:r w:rsidR="00C02DB2">
          <w:rPr>
            <w:webHidden/>
          </w:rPr>
          <w:instrText xml:space="preserve"> PAGEREF _Toc167182264 \h </w:instrText>
        </w:r>
        <w:r w:rsidR="00C02DB2">
          <w:rPr>
            <w:webHidden/>
          </w:rPr>
        </w:r>
        <w:r w:rsidR="00C02DB2">
          <w:rPr>
            <w:webHidden/>
          </w:rPr>
          <w:fldChar w:fldCharType="separate"/>
        </w:r>
        <w:r w:rsidR="00C02DB2">
          <w:rPr>
            <w:webHidden/>
          </w:rPr>
          <w:t>13</w:t>
        </w:r>
        <w:r w:rsidR="00C02DB2">
          <w:rPr>
            <w:webHidden/>
          </w:rPr>
          <w:fldChar w:fldCharType="end"/>
        </w:r>
      </w:hyperlink>
    </w:p>
    <w:p w14:paraId="701D7162" w14:textId="2579CEBD" w:rsidR="00C02DB2" w:rsidRDefault="00CE73B9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167182265" w:history="1">
        <w:r w:rsidR="00C02DB2" w:rsidRPr="00FD1604">
          <w:rPr>
            <w:rStyle w:val="Hypertextovodkaz"/>
            <w:rFonts w:cstheme="minorHAnsi"/>
          </w:rPr>
          <w:t>XV.</w:t>
        </w:r>
        <w:r w:rsidR="00C02DB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C02DB2" w:rsidRPr="00FD1604">
          <w:rPr>
            <w:rStyle w:val="Hypertextovodkaz"/>
            <w:rFonts w:cstheme="minorHAnsi"/>
          </w:rPr>
          <w:t>Fakturace a platební podmínky</w:t>
        </w:r>
        <w:r w:rsidR="00C02DB2">
          <w:rPr>
            <w:webHidden/>
          </w:rPr>
          <w:tab/>
        </w:r>
        <w:r w:rsidR="00C02DB2">
          <w:rPr>
            <w:webHidden/>
          </w:rPr>
          <w:fldChar w:fldCharType="begin"/>
        </w:r>
        <w:r w:rsidR="00C02DB2">
          <w:rPr>
            <w:webHidden/>
          </w:rPr>
          <w:instrText xml:space="preserve"> PAGEREF _Toc167182265 \h </w:instrText>
        </w:r>
        <w:r w:rsidR="00C02DB2">
          <w:rPr>
            <w:webHidden/>
          </w:rPr>
        </w:r>
        <w:r w:rsidR="00C02DB2">
          <w:rPr>
            <w:webHidden/>
          </w:rPr>
          <w:fldChar w:fldCharType="separate"/>
        </w:r>
        <w:r w:rsidR="00C02DB2">
          <w:rPr>
            <w:webHidden/>
          </w:rPr>
          <w:t>13</w:t>
        </w:r>
        <w:r w:rsidR="00C02DB2">
          <w:rPr>
            <w:webHidden/>
          </w:rPr>
          <w:fldChar w:fldCharType="end"/>
        </w:r>
      </w:hyperlink>
    </w:p>
    <w:p w14:paraId="3493BA42" w14:textId="525405D1" w:rsidR="00C02DB2" w:rsidRDefault="00CE73B9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167182266" w:history="1">
        <w:r w:rsidR="00C02DB2" w:rsidRPr="00FD1604">
          <w:rPr>
            <w:rStyle w:val="Hypertextovodkaz"/>
            <w:rFonts w:cstheme="minorHAnsi"/>
          </w:rPr>
          <w:t>XVI.</w:t>
        </w:r>
        <w:r w:rsidR="00C02DB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C02DB2" w:rsidRPr="00FD1604">
          <w:rPr>
            <w:rStyle w:val="Hypertextovodkaz"/>
            <w:rFonts w:cstheme="minorHAnsi"/>
          </w:rPr>
          <w:t>Ostatní podmínky Servisních služeb</w:t>
        </w:r>
        <w:r w:rsidR="00C02DB2">
          <w:rPr>
            <w:webHidden/>
          </w:rPr>
          <w:tab/>
        </w:r>
        <w:r w:rsidR="00C02DB2">
          <w:rPr>
            <w:webHidden/>
          </w:rPr>
          <w:fldChar w:fldCharType="begin"/>
        </w:r>
        <w:r w:rsidR="00C02DB2">
          <w:rPr>
            <w:webHidden/>
          </w:rPr>
          <w:instrText xml:space="preserve"> PAGEREF _Toc167182266 \h </w:instrText>
        </w:r>
        <w:r w:rsidR="00C02DB2">
          <w:rPr>
            <w:webHidden/>
          </w:rPr>
        </w:r>
        <w:r w:rsidR="00C02DB2">
          <w:rPr>
            <w:webHidden/>
          </w:rPr>
          <w:fldChar w:fldCharType="separate"/>
        </w:r>
        <w:r w:rsidR="00C02DB2">
          <w:rPr>
            <w:webHidden/>
          </w:rPr>
          <w:t>14</w:t>
        </w:r>
        <w:r w:rsidR="00C02DB2">
          <w:rPr>
            <w:webHidden/>
          </w:rPr>
          <w:fldChar w:fldCharType="end"/>
        </w:r>
      </w:hyperlink>
    </w:p>
    <w:p w14:paraId="225D40FB" w14:textId="1BC1DD6E" w:rsidR="00C02DB2" w:rsidRDefault="00CE73B9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167182267" w:history="1">
        <w:r w:rsidR="00C02DB2" w:rsidRPr="00FD1604">
          <w:rPr>
            <w:rStyle w:val="Hypertextovodkaz"/>
            <w:rFonts w:cstheme="minorHAnsi"/>
          </w:rPr>
          <w:t>ČÁST C – ROZVOJ</w:t>
        </w:r>
        <w:r w:rsidR="00C02DB2">
          <w:rPr>
            <w:webHidden/>
          </w:rPr>
          <w:tab/>
        </w:r>
        <w:r w:rsidR="00C02DB2">
          <w:rPr>
            <w:webHidden/>
          </w:rPr>
          <w:fldChar w:fldCharType="begin"/>
        </w:r>
        <w:r w:rsidR="00C02DB2">
          <w:rPr>
            <w:webHidden/>
          </w:rPr>
          <w:instrText xml:space="preserve"> PAGEREF _Toc167182267 \h </w:instrText>
        </w:r>
        <w:r w:rsidR="00C02DB2">
          <w:rPr>
            <w:webHidden/>
          </w:rPr>
        </w:r>
        <w:r w:rsidR="00C02DB2">
          <w:rPr>
            <w:webHidden/>
          </w:rPr>
          <w:fldChar w:fldCharType="separate"/>
        </w:r>
        <w:r w:rsidR="00C02DB2">
          <w:rPr>
            <w:webHidden/>
          </w:rPr>
          <w:t>15</w:t>
        </w:r>
        <w:r w:rsidR="00C02DB2">
          <w:rPr>
            <w:webHidden/>
          </w:rPr>
          <w:fldChar w:fldCharType="end"/>
        </w:r>
      </w:hyperlink>
    </w:p>
    <w:p w14:paraId="6E92B034" w14:textId="756B21F1" w:rsidR="00C02DB2" w:rsidRDefault="00CE73B9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167182268" w:history="1">
        <w:r w:rsidR="00C02DB2" w:rsidRPr="00FD1604">
          <w:rPr>
            <w:rStyle w:val="Hypertextovodkaz"/>
            <w:rFonts w:cstheme="minorHAnsi"/>
          </w:rPr>
          <w:t>XVII.</w:t>
        </w:r>
        <w:r w:rsidR="00C02DB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C02DB2" w:rsidRPr="00FD1604">
          <w:rPr>
            <w:rStyle w:val="Hypertextovodkaz"/>
            <w:rFonts w:cstheme="minorHAnsi"/>
          </w:rPr>
          <w:t>Předmět části C Smlouvy</w:t>
        </w:r>
        <w:r w:rsidR="00C02DB2">
          <w:rPr>
            <w:webHidden/>
          </w:rPr>
          <w:tab/>
        </w:r>
        <w:r w:rsidR="00C02DB2">
          <w:rPr>
            <w:webHidden/>
          </w:rPr>
          <w:fldChar w:fldCharType="begin"/>
        </w:r>
        <w:r w:rsidR="00C02DB2">
          <w:rPr>
            <w:webHidden/>
          </w:rPr>
          <w:instrText xml:space="preserve"> PAGEREF _Toc167182268 \h </w:instrText>
        </w:r>
        <w:r w:rsidR="00C02DB2">
          <w:rPr>
            <w:webHidden/>
          </w:rPr>
        </w:r>
        <w:r w:rsidR="00C02DB2">
          <w:rPr>
            <w:webHidden/>
          </w:rPr>
          <w:fldChar w:fldCharType="separate"/>
        </w:r>
        <w:r w:rsidR="00C02DB2">
          <w:rPr>
            <w:webHidden/>
          </w:rPr>
          <w:t>15</w:t>
        </w:r>
        <w:r w:rsidR="00C02DB2">
          <w:rPr>
            <w:webHidden/>
          </w:rPr>
          <w:fldChar w:fldCharType="end"/>
        </w:r>
      </w:hyperlink>
    </w:p>
    <w:p w14:paraId="0C7E9EA0" w14:textId="38801128" w:rsidR="00C02DB2" w:rsidRDefault="00CE73B9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167182269" w:history="1">
        <w:r w:rsidR="00C02DB2" w:rsidRPr="00FD1604">
          <w:rPr>
            <w:rStyle w:val="Hypertextovodkaz"/>
            <w:rFonts w:cstheme="minorHAnsi"/>
          </w:rPr>
          <w:t>XVIII.</w:t>
        </w:r>
        <w:r w:rsidR="00C02DB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C02DB2" w:rsidRPr="00FD1604">
          <w:rPr>
            <w:rStyle w:val="Hypertextovodkaz"/>
            <w:rFonts w:cstheme="minorHAnsi"/>
          </w:rPr>
          <w:t>Cena Rozvoje</w:t>
        </w:r>
        <w:r w:rsidR="00C02DB2">
          <w:rPr>
            <w:webHidden/>
          </w:rPr>
          <w:tab/>
        </w:r>
        <w:r w:rsidR="00C02DB2">
          <w:rPr>
            <w:webHidden/>
          </w:rPr>
          <w:fldChar w:fldCharType="begin"/>
        </w:r>
        <w:r w:rsidR="00C02DB2">
          <w:rPr>
            <w:webHidden/>
          </w:rPr>
          <w:instrText xml:space="preserve"> PAGEREF _Toc167182269 \h </w:instrText>
        </w:r>
        <w:r w:rsidR="00C02DB2">
          <w:rPr>
            <w:webHidden/>
          </w:rPr>
        </w:r>
        <w:r w:rsidR="00C02DB2">
          <w:rPr>
            <w:webHidden/>
          </w:rPr>
          <w:fldChar w:fldCharType="separate"/>
        </w:r>
        <w:r w:rsidR="00C02DB2">
          <w:rPr>
            <w:webHidden/>
          </w:rPr>
          <w:t>16</w:t>
        </w:r>
        <w:r w:rsidR="00C02DB2">
          <w:rPr>
            <w:webHidden/>
          </w:rPr>
          <w:fldChar w:fldCharType="end"/>
        </w:r>
      </w:hyperlink>
    </w:p>
    <w:p w14:paraId="70980A9B" w14:textId="2B264244" w:rsidR="00C02DB2" w:rsidRDefault="00CE73B9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167182270" w:history="1">
        <w:r w:rsidR="00C02DB2" w:rsidRPr="00FD1604">
          <w:rPr>
            <w:rStyle w:val="Hypertextovodkaz"/>
            <w:rFonts w:cstheme="minorHAnsi"/>
          </w:rPr>
          <w:t>XIX.</w:t>
        </w:r>
        <w:r w:rsidR="00C02DB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C02DB2" w:rsidRPr="00FD1604">
          <w:rPr>
            <w:rStyle w:val="Hypertextovodkaz"/>
            <w:rFonts w:cstheme="minorHAnsi"/>
          </w:rPr>
          <w:t>Fakturace</w:t>
        </w:r>
        <w:r w:rsidR="00C02DB2">
          <w:rPr>
            <w:webHidden/>
          </w:rPr>
          <w:tab/>
        </w:r>
        <w:r w:rsidR="00C02DB2">
          <w:rPr>
            <w:webHidden/>
          </w:rPr>
          <w:fldChar w:fldCharType="begin"/>
        </w:r>
        <w:r w:rsidR="00C02DB2">
          <w:rPr>
            <w:webHidden/>
          </w:rPr>
          <w:instrText xml:space="preserve"> PAGEREF _Toc167182270 \h </w:instrText>
        </w:r>
        <w:r w:rsidR="00C02DB2">
          <w:rPr>
            <w:webHidden/>
          </w:rPr>
        </w:r>
        <w:r w:rsidR="00C02DB2">
          <w:rPr>
            <w:webHidden/>
          </w:rPr>
          <w:fldChar w:fldCharType="separate"/>
        </w:r>
        <w:r w:rsidR="00C02DB2">
          <w:rPr>
            <w:webHidden/>
          </w:rPr>
          <w:t>17</w:t>
        </w:r>
        <w:r w:rsidR="00C02DB2">
          <w:rPr>
            <w:webHidden/>
          </w:rPr>
          <w:fldChar w:fldCharType="end"/>
        </w:r>
      </w:hyperlink>
    </w:p>
    <w:p w14:paraId="13DBDC24" w14:textId="4889A313" w:rsidR="00C02DB2" w:rsidRDefault="00CE73B9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167182271" w:history="1">
        <w:r w:rsidR="00C02DB2" w:rsidRPr="00FD1604">
          <w:rPr>
            <w:rStyle w:val="Hypertextovodkaz"/>
            <w:rFonts w:cstheme="minorHAnsi"/>
          </w:rPr>
          <w:t>XX.</w:t>
        </w:r>
        <w:r w:rsidR="00C02DB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C02DB2" w:rsidRPr="00FD1604">
          <w:rPr>
            <w:rStyle w:val="Hypertextovodkaz"/>
            <w:rFonts w:cstheme="minorHAnsi"/>
          </w:rPr>
          <w:t>Ostatní podmínky</w:t>
        </w:r>
        <w:r w:rsidR="00C02DB2">
          <w:rPr>
            <w:webHidden/>
          </w:rPr>
          <w:tab/>
        </w:r>
        <w:r w:rsidR="00C02DB2">
          <w:rPr>
            <w:webHidden/>
          </w:rPr>
          <w:fldChar w:fldCharType="begin"/>
        </w:r>
        <w:r w:rsidR="00C02DB2">
          <w:rPr>
            <w:webHidden/>
          </w:rPr>
          <w:instrText xml:space="preserve"> PAGEREF _Toc167182271 \h </w:instrText>
        </w:r>
        <w:r w:rsidR="00C02DB2">
          <w:rPr>
            <w:webHidden/>
          </w:rPr>
        </w:r>
        <w:r w:rsidR="00C02DB2">
          <w:rPr>
            <w:webHidden/>
          </w:rPr>
          <w:fldChar w:fldCharType="separate"/>
        </w:r>
        <w:r w:rsidR="00C02DB2">
          <w:rPr>
            <w:webHidden/>
          </w:rPr>
          <w:t>17</w:t>
        </w:r>
        <w:r w:rsidR="00C02DB2">
          <w:rPr>
            <w:webHidden/>
          </w:rPr>
          <w:fldChar w:fldCharType="end"/>
        </w:r>
      </w:hyperlink>
    </w:p>
    <w:p w14:paraId="7499000E" w14:textId="611D06DD" w:rsidR="00C02DB2" w:rsidRDefault="00CE73B9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167182272" w:history="1">
        <w:r w:rsidR="00C02DB2" w:rsidRPr="00FD1604">
          <w:rPr>
            <w:rStyle w:val="Hypertextovodkaz"/>
            <w:rFonts w:cstheme="minorHAnsi"/>
          </w:rPr>
          <w:t>SPOLEČNÁ USTANOVENÍ PRO VŠECHNY ČÁSTI SMLOUVY</w:t>
        </w:r>
        <w:r w:rsidR="00C02DB2">
          <w:rPr>
            <w:webHidden/>
          </w:rPr>
          <w:tab/>
        </w:r>
        <w:r w:rsidR="00C02DB2">
          <w:rPr>
            <w:webHidden/>
          </w:rPr>
          <w:fldChar w:fldCharType="begin"/>
        </w:r>
        <w:r w:rsidR="00C02DB2">
          <w:rPr>
            <w:webHidden/>
          </w:rPr>
          <w:instrText xml:space="preserve"> PAGEREF _Toc167182272 \h </w:instrText>
        </w:r>
        <w:r w:rsidR="00C02DB2">
          <w:rPr>
            <w:webHidden/>
          </w:rPr>
        </w:r>
        <w:r w:rsidR="00C02DB2">
          <w:rPr>
            <w:webHidden/>
          </w:rPr>
          <w:fldChar w:fldCharType="separate"/>
        </w:r>
        <w:r w:rsidR="00C02DB2">
          <w:rPr>
            <w:webHidden/>
          </w:rPr>
          <w:t>17</w:t>
        </w:r>
        <w:r w:rsidR="00C02DB2">
          <w:rPr>
            <w:webHidden/>
          </w:rPr>
          <w:fldChar w:fldCharType="end"/>
        </w:r>
      </w:hyperlink>
    </w:p>
    <w:p w14:paraId="2CA41505" w14:textId="2D2C88EC" w:rsidR="00C02DB2" w:rsidRDefault="00CE73B9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167182273" w:history="1">
        <w:r w:rsidR="00C02DB2" w:rsidRPr="00FD1604">
          <w:rPr>
            <w:rStyle w:val="Hypertextovodkaz"/>
            <w:rFonts w:cstheme="minorHAnsi"/>
          </w:rPr>
          <w:t>XXI.</w:t>
        </w:r>
        <w:r w:rsidR="00C02DB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C02DB2" w:rsidRPr="00FD1604">
          <w:rPr>
            <w:rStyle w:val="Hypertextovodkaz"/>
            <w:rFonts w:cstheme="minorHAnsi"/>
          </w:rPr>
          <w:t>Doba a místo plnění, způsob předání Systému</w:t>
        </w:r>
        <w:r w:rsidR="00C02DB2">
          <w:rPr>
            <w:webHidden/>
          </w:rPr>
          <w:tab/>
        </w:r>
        <w:r w:rsidR="00C02DB2">
          <w:rPr>
            <w:webHidden/>
          </w:rPr>
          <w:fldChar w:fldCharType="begin"/>
        </w:r>
        <w:r w:rsidR="00C02DB2">
          <w:rPr>
            <w:webHidden/>
          </w:rPr>
          <w:instrText xml:space="preserve"> PAGEREF _Toc167182273 \h </w:instrText>
        </w:r>
        <w:r w:rsidR="00C02DB2">
          <w:rPr>
            <w:webHidden/>
          </w:rPr>
        </w:r>
        <w:r w:rsidR="00C02DB2">
          <w:rPr>
            <w:webHidden/>
          </w:rPr>
          <w:fldChar w:fldCharType="separate"/>
        </w:r>
        <w:r w:rsidR="00C02DB2">
          <w:rPr>
            <w:webHidden/>
          </w:rPr>
          <w:t>17</w:t>
        </w:r>
        <w:r w:rsidR="00C02DB2">
          <w:rPr>
            <w:webHidden/>
          </w:rPr>
          <w:fldChar w:fldCharType="end"/>
        </w:r>
      </w:hyperlink>
    </w:p>
    <w:p w14:paraId="2DC72514" w14:textId="3EF9E71D" w:rsidR="00C02DB2" w:rsidRDefault="00CE73B9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167182274" w:history="1">
        <w:r w:rsidR="00C02DB2" w:rsidRPr="00FD1604">
          <w:rPr>
            <w:rStyle w:val="Hypertextovodkaz"/>
            <w:rFonts w:cstheme="minorHAnsi"/>
          </w:rPr>
          <w:t>XXII.</w:t>
        </w:r>
        <w:r w:rsidR="00C02DB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C02DB2" w:rsidRPr="00FD1604">
          <w:rPr>
            <w:rStyle w:val="Hypertextovodkaz"/>
            <w:rFonts w:cstheme="minorHAnsi"/>
          </w:rPr>
          <w:t>Doba trvání závazku, ukončení Smlouvy a likvidace dat</w:t>
        </w:r>
        <w:r w:rsidR="00C02DB2">
          <w:rPr>
            <w:webHidden/>
          </w:rPr>
          <w:tab/>
        </w:r>
        <w:r w:rsidR="00C02DB2">
          <w:rPr>
            <w:webHidden/>
          </w:rPr>
          <w:fldChar w:fldCharType="begin"/>
        </w:r>
        <w:r w:rsidR="00C02DB2">
          <w:rPr>
            <w:webHidden/>
          </w:rPr>
          <w:instrText xml:space="preserve"> PAGEREF _Toc167182274 \h </w:instrText>
        </w:r>
        <w:r w:rsidR="00C02DB2">
          <w:rPr>
            <w:webHidden/>
          </w:rPr>
        </w:r>
        <w:r w:rsidR="00C02DB2">
          <w:rPr>
            <w:webHidden/>
          </w:rPr>
          <w:fldChar w:fldCharType="separate"/>
        </w:r>
        <w:r w:rsidR="00C02DB2">
          <w:rPr>
            <w:webHidden/>
          </w:rPr>
          <w:t>19</w:t>
        </w:r>
        <w:r w:rsidR="00C02DB2">
          <w:rPr>
            <w:webHidden/>
          </w:rPr>
          <w:fldChar w:fldCharType="end"/>
        </w:r>
      </w:hyperlink>
    </w:p>
    <w:p w14:paraId="4BE635F3" w14:textId="51FCE5D6" w:rsidR="00C02DB2" w:rsidRDefault="00CE73B9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167182275" w:history="1">
        <w:r w:rsidR="00C02DB2" w:rsidRPr="00FD1604">
          <w:rPr>
            <w:rStyle w:val="Hypertextovodkaz"/>
            <w:rFonts w:cstheme="minorHAnsi"/>
          </w:rPr>
          <w:t>XXIII.</w:t>
        </w:r>
        <w:r w:rsidR="00C02DB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C02DB2" w:rsidRPr="00FD1604">
          <w:rPr>
            <w:rStyle w:val="Hypertextovodkaz"/>
            <w:rFonts w:cstheme="minorHAnsi"/>
          </w:rPr>
          <w:t>Ochrana osobních údajů</w:t>
        </w:r>
        <w:r w:rsidR="00C02DB2">
          <w:rPr>
            <w:webHidden/>
          </w:rPr>
          <w:tab/>
        </w:r>
        <w:r w:rsidR="00C02DB2">
          <w:rPr>
            <w:webHidden/>
          </w:rPr>
          <w:fldChar w:fldCharType="begin"/>
        </w:r>
        <w:r w:rsidR="00C02DB2">
          <w:rPr>
            <w:webHidden/>
          </w:rPr>
          <w:instrText xml:space="preserve"> PAGEREF _Toc167182275 \h </w:instrText>
        </w:r>
        <w:r w:rsidR="00C02DB2">
          <w:rPr>
            <w:webHidden/>
          </w:rPr>
        </w:r>
        <w:r w:rsidR="00C02DB2">
          <w:rPr>
            <w:webHidden/>
          </w:rPr>
          <w:fldChar w:fldCharType="separate"/>
        </w:r>
        <w:r w:rsidR="00C02DB2">
          <w:rPr>
            <w:webHidden/>
          </w:rPr>
          <w:t>19</w:t>
        </w:r>
        <w:r w:rsidR="00C02DB2">
          <w:rPr>
            <w:webHidden/>
          </w:rPr>
          <w:fldChar w:fldCharType="end"/>
        </w:r>
      </w:hyperlink>
    </w:p>
    <w:p w14:paraId="59B08245" w14:textId="64D0F186" w:rsidR="00C02DB2" w:rsidRDefault="00CE73B9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167182276" w:history="1">
        <w:r w:rsidR="00C02DB2" w:rsidRPr="00FD1604">
          <w:rPr>
            <w:rStyle w:val="Hypertextovodkaz"/>
            <w:rFonts w:cstheme="minorHAnsi"/>
          </w:rPr>
          <w:t>XXIV.</w:t>
        </w:r>
        <w:r w:rsidR="00C02DB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C02DB2" w:rsidRPr="00FD1604">
          <w:rPr>
            <w:rStyle w:val="Hypertextovodkaz"/>
            <w:rFonts w:cstheme="minorHAnsi"/>
          </w:rPr>
          <w:t>Pojištění odpovědnosti</w:t>
        </w:r>
        <w:r w:rsidR="00C02DB2">
          <w:rPr>
            <w:webHidden/>
          </w:rPr>
          <w:tab/>
        </w:r>
        <w:r w:rsidR="00C02DB2">
          <w:rPr>
            <w:webHidden/>
          </w:rPr>
          <w:fldChar w:fldCharType="begin"/>
        </w:r>
        <w:r w:rsidR="00C02DB2">
          <w:rPr>
            <w:webHidden/>
          </w:rPr>
          <w:instrText xml:space="preserve"> PAGEREF _Toc167182276 \h </w:instrText>
        </w:r>
        <w:r w:rsidR="00C02DB2">
          <w:rPr>
            <w:webHidden/>
          </w:rPr>
        </w:r>
        <w:r w:rsidR="00C02DB2">
          <w:rPr>
            <w:webHidden/>
          </w:rPr>
          <w:fldChar w:fldCharType="separate"/>
        </w:r>
        <w:r w:rsidR="00C02DB2">
          <w:rPr>
            <w:webHidden/>
          </w:rPr>
          <w:t>20</w:t>
        </w:r>
        <w:r w:rsidR="00C02DB2">
          <w:rPr>
            <w:webHidden/>
          </w:rPr>
          <w:fldChar w:fldCharType="end"/>
        </w:r>
      </w:hyperlink>
    </w:p>
    <w:p w14:paraId="6382667C" w14:textId="04957470" w:rsidR="00C02DB2" w:rsidRDefault="00CE73B9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167182277" w:history="1">
        <w:r w:rsidR="00C02DB2" w:rsidRPr="00FD1604">
          <w:rPr>
            <w:rStyle w:val="Hypertextovodkaz"/>
            <w:rFonts w:cstheme="minorHAnsi"/>
          </w:rPr>
          <w:t>XXV.</w:t>
        </w:r>
        <w:r w:rsidR="00C02DB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C02DB2" w:rsidRPr="00FD1604">
          <w:rPr>
            <w:rStyle w:val="Hypertextovodkaz"/>
            <w:rFonts w:cstheme="minorHAnsi"/>
          </w:rPr>
          <w:t>Realizační tým</w:t>
        </w:r>
        <w:r w:rsidR="00C02DB2">
          <w:rPr>
            <w:webHidden/>
          </w:rPr>
          <w:tab/>
        </w:r>
        <w:r w:rsidR="00C02DB2">
          <w:rPr>
            <w:webHidden/>
          </w:rPr>
          <w:fldChar w:fldCharType="begin"/>
        </w:r>
        <w:r w:rsidR="00C02DB2">
          <w:rPr>
            <w:webHidden/>
          </w:rPr>
          <w:instrText xml:space="preserve"> PAGEREF _Toc167182277 \h </w:instrText>
        </w:r>
        <w:r w:rsidR="00C02DB2">
          <w:rPr>
            <w:webHidden/>
          </w:rPr>
        </w:r>
        <w:r w:rsidR="00C02DB2">
          <w:rPr>
            <w:webHidden/>
          </w:rPr>
          <w:fldChar w:fldCharType="separate"/>
        </w:r>
        <w:r w:rsidR="00C02DB2">
          <w:rPr>
            <w:webHidden/>
          </w:rPr>
          <w:t>20</w:t>
        </w:r>
        <w:r w:rsidR="00C02DB2">
          <w:rPr>
            <w:webHidden/>
          </w:rPr>
          <w:fldChar w:fldCharType="end"/>
        </w:r>
      </w:hyperlink>
    </w:p>
    <w:p w14:paraId="1CA27F96" w14:textId="4E739E3D" w:rsidR="00C02DB2" w:rsidRDefault="00CE73B9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167182278" w:history="1">
        <w:r w:rsidR="00C02DB2" w:rsidRPr="00FD1604">
          <w:rPr>
            <w:rStyle w:val="Hypertextovodkaz"/>
            <w:rFonts w:cstheme="minorHAnsi"/>
          </w:rPr>
          <w:t>XXVI.</w:t>
        </w:r>
        <w:r w:rsidR="00C02DB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C02DB2" w:rsidRPr="00FD1604">
          <w:rPr>
            <w:rStyle w:val="Hypertextovodkaz"/>
            <w:rFonts w:cstheme="minorHAnsi"/>
          </w:rPr>
          <w:t>Sankce a odstoupení od Smlouvy</w:t>
        </w:r>
        <w:r w:rsidR="00C02DB2">
          <w:rPr>
            <w:webHidden/>
          </w:rPr>
          <w:tab/>
        </w:r>
        <w:r w:rsidR="00C02DB2">
          <w:rPr>
            <w:webHidden/>
          </w:rPr>
          <w:fldChar w:fldCharType="begin"/>
        </w:r>
        <w:r w:rsidR="00C02DB2">
          <w:rPr>
            <w:webHidden/>
          </w:rPr>
          <w:instrText xml:space="preserve"> PAGEREF _Toc167182278 \h </w:instrText>
        </w:r>
        <w:r w:rsidR="00C02DB2">
          <w:rPr>
            <w:webHidden/>
          </w:rPr>
        </w:r>
        <w:r w:rsidR="00C02DB2">
          <w:rPr>
            <w:webHidden/>
          </w:rPr>
          <w:fldChar w:fldCharType="separate"/>
        </w:r>
        <w:r w:rsidR="00C02DB2">
          <w:rPr>
            <w:webHidden/>
          </w:rPr>
          <w:t>21</w:t>
        </w:r>
        <w:r w:rsidR="00C02DB2">
          <w:rPr>
            <w:webHidden/>
          </w:rPr>
          <w:fldChar w:fldCharType="end"/>
        </w:r>
      </w:hyperlink>
    </w:p>
    <w:p w14:paraId="21055D7C" w14:textId="1B7A102E" w:rsidR="00C02DB2" w:rsidRDefault="00CE73B9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167182279" w:history="1">
        <w:r w:rsidR="00C02DB2" w:rsidRPr="00FD1604">
          <w:rPr>
            <w:rStyle w:val="Hypertextovodkaz"/>
            <w:rFonts w:cstheme="minorHAnsi"/>
          </w:rPr>
          <w:t>XXVII.</w:t>
        </w:r>
        <w:r w:rsidR="00C02DB2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C02DB2" w:rsidRPr="00FD1604">
          <w:rPr>
            <w:rStyle w:val="Hypertextovodkaz"/>
            <w:rFonts w:cstheme="minorHAnsi"/>
          </w:rPr>
          <w:t>Závěrečná ustanovení</w:t>
        </w:r>
        <w:r w:rsidR="00C02DB2">
          <w:rPr>
            <w:webHidden/>
          </w:rPr>
          <w:tab/>
        </w:r>
        <w:r w:rsidR="00C02DB2">
          <w:rPr>
            <w:webHidden/>
          </w:rPr>
          <w:fldChar w:fldCharType="begin"/>
        </w:r>
        <w:r w:rsidR="00C02DB2">
          <w:rPr>
            <w:webHidden/>
          </w:rPr>
          <w:instrText xml:space="preserve"> PAGEREF _Toc167182279 \h </w:instrText>
        </w:r>
        <w:r w:rsidR="00C02DB2">
          <w:rPr>
            <w:webHidden/>
          </w:rPr>
        </w:r>
        <w:r w:rsidR="00C02DB2">
          <w:rPr>
            <w:webHidden/>
          </w:rPr>
          <w:fldChar w:fldCharType="separate"/>
        </w:r>
        <w:r w:rsidR="00C02DB2">
          <w:rPr>
            <w:webHidden/>
          </w:rPr>
          <w:t>22</w:t>
        </w:r>
        <w:r w:rsidR="00C02DB2">
          <w:rPr>
            <w:webHidden/>
          </w:rPr>
          <w:fldChar w:fldCharType="end"/>
        </w:r>
      </w:hyperlink>
    </w:p>
    <w:p w14:paraId="2AE79E7A" w14:textId="77777777" w:rsidR="009D7E2C" w:rsidRPr="00F664AB" w:rsidRDefault="009D7E2C" w:rsidP="005879F5">
      <w:pPr>
        <w:spacing w:after="60"/>
        <w:ind w:hanging="284"/>
        <w:rPr>
          <w:rFonts w:asciiTheme="minorHAnsi" w:hAnsiTheme="minorHAnsi" w:cstheme="minorHAnsi"/>
          <w:sz w:val="22"/>
          <w:szCs w:val="22"/>
        </w:rPr>
      </w:pPr>
      <w:r w:rsidRPr="00F664AB">
        <w:rPr>
          <w:rFonts w:asciiTheme="minorHAnsi" w:hAnsiTheme="minorHAnsi" w:cstheme="minorHAnsi"/>
          <w:b/>
          <w:bCs/>
          <w:sz w:val="22"/>
          <w:szCs w:val="22"/>
        </w:rPr>
        <w:fldChar w:fldCharType="end"/>
      </w:r>
    </w:p>
    <w:p w14:paraId="12B783F7" w14:textId="77777777" w:rsidR="00A448DF" w:rsidRPr="00F664AB" w:rsidRDefault="00A448DF" w:rsidP="005879F5">
      <w:pPr>
        <w:pStyle w:val="SBSnormln"/>
        <w:spacing w:before="0" w:after="120"/>
        <w:ind w:hanging="284"/>
        <w:rPr>
          <w:rFonts w:asciiTheme="minorHAnsi" w:hAnsiTheme="minorHAnsi" w:cstheme="minorHAnsi"/>
          <w:color w:val="000000"/>
          <w:szCs w:val="22"/>
        </w:rPr>
      </w:pPr>
    </w:p>
    <w:p w14:paraId="254E65D0" w14:textId="77777777" w:rsidR="005513A1" w:rsidRPr="00F664AB" w:rsidRDefault="00CF632C" w:rsidP="0089470C">
      <w:pPr>
        <w:pStyle w:val="Nadpis1"/>
        <w:ind w:left="142" w:hanging="142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br w:type="page"/>
      </w:r>
      <w:bookmarkStart w:id="1" w:name="_Ref45152346"/>
      <w:bookmarkStart w:id="2" w:name="_Toc49258767"/>
      <w:bookmarkStart w:id="3" w:name="_Toc167182249"/>
      <w:r w:rsidR="005513A1" w:rsidRPr="00F664AB">
        <w:rPr>
          <w:rFonts w:asciiTheme="minorHAnsi" w:hAnsiTheme="minorHAnsi" w:cstheme="minorHAnsi"/>
        </w:rPr>
        <w:lastRenderedPageBreak/>
        <w:t>Preambule</w:t>
      </w:r>
      <w:bookmarkEnd w:id="1"/>
      <w:bookmarkEnd w:id="2"/>
      <w:bookmarkEnd w:id="3"/>
    </w:p>
    <w:p w14:paraId="466B5999" w14:textId="5F8D65FE" w:rsidR="007A1307" w:rsidRDefault="005513A1" w:rsidP="007A1307">
      <w:pPr>
        <w:widowControl w:val="0"/>
        <w:tabs>
          <w:tab w:val="left" w:pos="9498"/>
        </w:tabs>
        <w:ind w:right="21"/>
        <w:rPr>
          <w:sz w:val="22"/>
          <w:szCs w:val="22"/>
        </w:rPr>
      </w:pPr>
      <w:r w:rsidRPr="09969DA8">
        <w:rPr>
          <w:rFonts w:asciiTheme="minorHAnsi" w:hAnsiTheme="minorHAnsi" w:cstheme="minorBidi"/>
          <w:sz w:val="22"/>
          <w:szCs w:val="22"/>
        </w:rPr>
        <w:t xml:space="preserve">Smluvní strany uzavírají tuto </w:t>
      </w:r>
      <w:r w:rsidR="008C0F67" w:rsidRPr="09969DA8">
        <w:rPr>
          <w:rFonts w:asciiTheme="minorHAnsi" w:hAnsiTheme="minorHAnsi" w:cstheme="minorBidi"/>
          <w:sz w:val="22"/>
          <w:szCs w:val="22"/>
        </w:rPr>
        <w:t>S</w:t>
      </w:r>
      <w:r w:rsidRPr="09969DA8">
        <w:rPr>
          <w:rFonts w:asciiTheme="minorHAnsi" w:hAnsiTheme="minorHAnsi" w:cstheme="minorBidi"/>
          <w:sz w:val="22"/>
          <w:szCs w:val="22"/>
        </w:rPr>
        <w:t xml:space="preserve">mlouvu na základě </w:t>
      </w:r>
      <w:r w:rsidR="007A1307" w:rsidRPr="00665436">
        <w:rPr>
          <w:sz w:val="22"/>
          <w:szCs w:val="22"/>
        </w:rPr>
        <w:t>výběrového řízení vedeného u Dopravního pod</w:t>
      </w:r>
      <w:r w:rsidR="007A1307">
        <w:rPr>
          <w:sz w:val="22"/>
          <w:szCs w:val="22"/>
        </w:rPr>
        <w:t>niku Ostrava a.s. pod číslem SVZ-49-24-PŘ-Ku</w:t>
      </w:r>
      <w:r w:rsidR="00BC7889" w:rsidRPr="00BC7889">
        <w:rPr>
          <w:szCs w:val="22"/>
        </w:rPr>
        <w:t xml:space="preserve"> </w:t>
      </w:r>
      <w:r w:rsidR="00BC7889" w:rsidRPr="00BC7889">
        <w:rPr>
          <w:sz w:val="22"/>
          <w:szCs w:val="22"/>
        </w:rPr>
        <w:t>a v investičním plánu je vedena pod číslem IP 031_2023</w:t>
      </w:r>
      <w:r w:rsidR="007A1307" w:rsidRPr="00BC7889">
        <w:rPr>
          <w:sz w:val="22"/>
          <w:szCs w:val="22"/>
        </w:rPr>
        <w:t>.</w:t>
      </w:r>
    </w:p>
    <w:p w14:paraId="4BA49030" w14:textId="42367F00" w:rsidR="005513A1" w:rsidRPr="00F664AB" w:rsidRDefault="005513A1" w:rsidP="09969DA8">
      <w:pPr>
        <w:spacing w:after="240"/>
        <w:rPr>
          <w:rFonts w:asciiTheme="minorHAnsi" w:hAnsiTheme="minorHAnsi" w:cstheme="minorBidi"/>
          <w:sz w:val="22"/>
          <w:szCs w:val="22"/>
        </w:rPr>
      </w:pPr>
    </w:p>
    <w:p w14:paraId="033C610D" w14:textId="77777777" w:rsidR="005513A1" w:rsidRPr="00F664AB" w:rsidRDefault="005513A1" w:rsidP="0089470C">
      <w:pPr>
        <w:pStyle w:val="Nadpis1"/>
        <w:ind w:left="0" w:firstLine="0"/>
        <w:rPr>
          <w:rFonts w:asciiTheme="minorHAnsi" w:hAnsiTheme="minorHAnsi" w:cstheme="minorHAnsi"/>
        </w:rPr>
      </w:pPr>
      <w:bookmarkStart w:id="4" w:name="_Ref45150127"/>
      <w:bookmarkStart w:id="5" w:name="_Toc49258768"/>
      <w:bookmarkStart w:id="6" w:name="_Toc167182250"/>
      <w:r w:rsidRPr="00F664AB">
        <w:rPr>
          <w:rFonts w:asciiTheme="minorHAnsi" w:hAnsiTheme="minorHAnsi" w:cstheme="minorHAnsi"/>
        </w:rPr>
        <w:t xml:space="preserve">Předmět a účel </w:t>
      </w:r>
      <w:r w:rsidR="00A46356" w:rsidRPr="00F664AB">
        <w:rPr>
          <w:rFonts w:asciiTheme="minorHAnsi" w:hAnsiTheme="minorHAnsi" w:cstheme="minorHAnsi"/>
        </w:rPr>
        <w:t>Smlouvy</w:t>
      </w:r>
      <w:bookmarkEnd w:id="4"/>
      <w:bookmarkEnd w:id="5"/>
      <w:bookmarkEnd w:id="6"/>
    </w:p>
    <w:p w14:paraId="4F2F0068" w14:textId="60DC4C27" w:rsidR="00CD0630" w:rsidRPr="003A5012" w:rsidRDefault="005513A1" w:rsidP="003A5012">
      <w:pPr>
        <w:pStyle w:val="Odst"/>
        <w:rPr>
          <w:rFonts w:asciiTheme="minorHAnsi" w:hAnsiTheme="minorHAnsi" w:cstheme="minorHAnsi"/>
        </w:rPr>
      </w:pPr>
      <w:r w:rsidRPr="003A5012">
        <w:rPr>
          <w:rFonts w:asciiTheme="minorHAnsi" w:hAnsiTheme="minorHAnsi" w:cstheme="minorHAnsi"/>
        </w:rPr>
        <w:t xml:space="preserve">Účelem </w:t>
      </w:r>
      <w:r w:rsidR="00A46356" w:rsidRPr="003A5012">
        <w:rPr>
          <w:rFonts w:asciiTheme="minorHAnsi" w:hAnsiTheme="minorHAnsi" w:cstheme="minorHAnsi"/>
        </w:rPr>
        <w:t>Smlouvy</w:t>
      </w:r>
      <w:r w:rsidRPr="003A5012">
        <w:rPr>
          <w:rFonts w:asciiTheme="minorHAnsi" w:hAnsiTheme="minorHAnsi" w:cstheme="minorHAnsi"/>
        </w:rPr>
        <w:t xml:space="preserve"> je </w:t>
      </w:r>
      <w:r w:rsidR="003A5012" w:rsidRPr="003A5012">
        <w:rPr>
          <w:rFonts w:asciiTheme="minorHAnsi" w:hAnsiTheme="minorHAnsi" w:cstheme="minorHAnsi"/>
        </w:rPr>
        <w:t>dodání a implementac</w:t>
      </w:r>
      <w:r w:rsidR="004C5686">
        <w:rPr>
          <w:rFonts w:asciiTheme="minorHAnsi" w:hAnsiTheme="minorHAnsi" w:cstheme="minorHAnsi"/>
        </w:rPr>
        <w:t>e</w:t>
      </w:r>
      <w:r w:rsidR="003A5012" w:rsidRPr="003A5012">
        <w:rPr>
          <w:rFonts w:asciiTheme="minorHAnsi" w:hAnsiTheme="minorHAnsi" w:cstheme="minorHAnsi"/>
        </w:rPr>
        <w:t xml:space="preserve"> informačního systému pro jednotnou podporu a řízení všech stravovacích procesů, včetně dodání a implementace potřebného HW</w:t>
      </w:r>
      <w:r w:rsidR="00CD0630" w:rsidRPr="003A5012">
        <w:rPr>
          <w:rFonts w:asciiTheme="minorHAnsi" w:hAnsiTheme="minorHAnsi" w:cstheme="minorHAnsi"/>
        </w:rPr>
        <w:t xml:space="preserve">, včetně jeho údržby a rozvoje (dále v textu </w:t>
      </w:r>
      <w:r w:rsidR="00351B38" w:rsidRPr="003A5012">
        <w:rPr>
          <w:rFonts w:asciiTheme="minorHAnsi" w:hAnsiTheme="minorHAnsi" w:cstheme="minorHAnsi"/>
        </w:rPr>
        <w:t xml:space="preserve">jen </w:t>
      </w:r>
      <w:r w:rsidR="00CD0630" w:rsidRPr="003A5012">
        <w:rPr>
          <w:rFonts w:asciiTheme="minorHAnsi" w:hAnsiTheme="minorHAnsi" w:cstheme="minorHAnsi"/>
        </w:rPr>
        <w:t xml:space="preserve">„Systém“). </w:t>
      </w:r>
    </w:p>
    <w:p w14:paraId="3E63DA82" w14:textId="29258405" w:rsidR="009D7E2C" w:rsidRPr="00F664AB" w:rsidRDefault="0018304D" w:rsidP="002666A7">
      <w:pPr>
        <w:pStyle w:val="Od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Účelem Smlouvy</w:t>
      </w:r>
      <w:r w:rsidR="003A5012">
        <w:rPr>
          <w:rFonts w:asciiTheme="minorHAnsi" w:hAnsiTheme="minorHAnsi" w:cstheme="minorHAnsi"/>
        </w:rPr>
        <w:t xml:space="preserve"> je dále skutečnost, aby Systém</w:t>
      </w:r>
      <w:r>
        <w:rPr>
          <w:rFonts w:asciiTheme="minorHAnsi" w:hAnsiTheme="minorHAnsi" w:cstheme="minorHAnsi"/>
        </w:rPr>
        <w:t xml:space="preserve"> měl všechny vlastnosti vymezené v</w:t>
      </w:r>
      <w:r w:rsidR="00F378AA">
        <w:rPr>
          <w:rFonts w:asciiTheme="minorHAnsi" w:hAnsiTheme="minorHAnsi" w:cstheme="minorHAnsi"/>
        </w:rPr>
        <w:t xml:space="preserve"> Přílo</w:t>
      </w:r>
      <w:r>
        <w:rPr>
          <w:rFonts w:asciiTheme="minorHAnsi" w:hAnsiTheme="minorHAnsi" w:cstheme="minorHAnsi"/>
        </w:rPr>
        <w:t>ze</w:t>
      </w:r>
      <w:r w:rsidR="00F378AA">
        <w:rPr>
          <w:rFonts w:asciiTheme="minorHAnsi" w:hAnsiTheme="minorHAnsi" w:cstheme="minorHAnsi"/>
        </w:rPr>
        <w:t xml:space="preserve"> č. 1 Smlouvy – Technická specifikace</w:t>
      </w:r>
      <w:r w:rsidR="008326DF">
        <w:rPr>
          <w:rFonts w:asciiTheme="minorHAnsi" w:hAnsiTheme="minorHAnsi" w:cstheme="minorHAnsi"/>
        </w:rPr>
        <w:t xml:space="preserve">. </w:t>
      </w:r>
    </w:p>
    <w:p w14:paraId="17C27C35" w14:textId="46FB5D32" w:rsidR="005513A1" w:rsidRPr="00F664AB" w:rsidRDefault="005513A1" w:rsidP="002666A7">
      <w:pPr>
        <w:pStyle w:val="Odst"/>
        <w:rPr>
          <w:rFonts w:asciiTheme="minorHAnsi" w:hAnsiTheme="minorHAnsi" w:cstheme="minorHAnsi"/>
        </w:rPr>
      </w:pPr>
      <w:bookmarkStart w:id="7" w:name="_Ref49501278"/>
      <w:r w:rsidRPr="00F664AB">
        <w:rPr>
          <w:rFonts w:asciiTheme="minorHAnsi" w:hAnsiTheme="minorHAnsi" w:cstheme="minorHAnsi"/>
        </w:rPr>
        <w:t>Předmět</w:t>
      </w:r>
      <w:r w:rsidR="00EB64F4">
        <w:rPr>
          <w:rFonts w:asciiTheme="minorHAnsi" w:hAnsiTheme="minorHAnsi" w:cstheme="minorHAnsi"/>
        </w:rPr>
        <w:t>em</w:t>
      </w:r>
      <w:r w:rsidRPr="00F664AB">
        <w:rPr>
          <w:rFonts w:asciiTheme="minorHAnsi" w:hAnsiTheme="minorHAnsi" w:cstheme="minorHAnsi"/>
        </w:rPr>
        <w:t xml:space="preserve">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 </w:t>
      </w:r>
      <w:r w:rsidR="00AA6E65">
        <w:rPr>
          <w:rFonts w:asciiTheme="minorHAnsi" w:hAnsiTheme="minorHAnsi" w:cstheme="minorHAnsi"/>
        </w:rPr>
        <w:t xml:space="preserve">je </w:t>
      </w:r>
      <w:r w:rsidR="0018304D">
        <w:rPr>
          <w:rFonts w:asciiTheme="minorHAnsi" w:hAnsiTheme="minorHAnsi" w:cstheme="minorHAnsi"/>
        </w:rPr>
        <w:t xml:space="preserve">dále výslovně </w:t>
      </w:r>
      <w:r w:rsidR="00AA6E65">
        <w:rPr>
          <w:rFonts w:asciiTheme="minorHAnsi" w:hAnsiTheme="minorHAnsi" w:cstheme="minorHAnsi"/>
        </w:rPr>
        <w:t>závazek Zhotovitele provést na svůj náklad a nebezpečí ve sjednaném termínu a za podmínek sjednaných v</w:t>
      </w:r>
      <w:r w:rsidR="00CC5DF0">
        <w:rPr>
          <w:rFonts w:asciiTheme="minorHAnsi" w:hAnsiTheme="minorHAnsi" w:cstheme="minorHAnsi"/>
        </w:rPr>
        <w:t>e</w:t>
      </w:r>
      <w:r w:rsidR="00AA6E65">
        <w:rPr>
          <w:rFonts w:asciiTheme="minorHAnsi" w:hAnsiTheme="minorHAnsi" w:cstheme="minorHAnsi"/>
        </w:rPr>
        <w:t xml:space="preserve"> Smlouvě</w:t>
      </w:r>
      <w:r w:rsidR="00D96047">
        <w:rPr>
          <w:rFonts w:asciiTheme="minorHAnsi" w:hAnsiTheme="minorHAnsi" w:cstheme="minorHAnsi"/>
        </w:rPr>
        <w:t xml:space="preserve"> a jejích přílohách</w:t>
      </w:r>
      <w:r w:rsidR="00AA6E65">
        <w:rPr>
          <w:rFonts w:asciiTheme="minorHAnsi" w:hAnsiTheme="minorHAnsi" w:cstheme="minorHAnsi"/>
        </w:rPr>
        <w:t xml:space="preserve"> níže specifikované plnění</w:t>
      </w:r>
      <w:r w:rsidRPr="00F664AB">
        <w:rPr>
          <w:rFonts w:asciiTheme="minorHAnsi" w:hAnsiTheme="minorHAnsi" w:cstheme="minorHAnsi"/>
        </w:rPr>
        <w:t>:</w:t>
      </w:r>
      <w:bookmarkEnd w:id="7"/>
      <w:r w:rsidR="008D51F2" w:rsidRPr="00F664AB">
        <w:rPr>
          <w:rFonts w:asciiTheme="minorHAnsi" w:hAnsiTheme="minorHAnsi" w:cstheme="minorHAnsi"/>
        </w:rPr>
        <w:t xml:space="preserve"> </w:t>
      </w:r>
    </w:p>
    <w:p w14:paraId="1B23B29B" w14:textId="135C92D2" w:rsidR="009D7E2C" w:rsidRPr="0083569D" w:rsidRDefault="003E64A2" w:rsidP="0083569D">
      <w:pPr>
        <w:pStyle w:val="Psm"/>
        <w:rPr>
          <w:rFonts w:asciiTheme="minorHAnsi" w:hAnsiTheme="minorHAnsi" w:cstheme="minorHAnsi"/>
        </w:rPr>
      </w:pPr>
      <w:bookmarkStart w:id="8" w:name="_Ref45144775"/>
      <w:r>
        <w:rPr>
          <w:rFonts w:asciiTheme="minorHAnsi" w:hAnsiTheme="minorHAnsi" w:cstheme="minorHAnsi"/>
        </w:rPr>
        <w:t>implementac</w:t>
      </w:r>
      <w:r w:rsidR="0018304D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</w:t>
      </w:r>
      <w:r w:rsidR="001010A2">
        <w:rPr>
          <w:rFonts w:asciiTheme="minorHAnsi" w:hAnsiTheme="minorHAnsi" w:cstheme="minorHAnsi"/>
        </w:rPr>
        <w:t>Systému</w:t>
      </w:r>
      <w:r>
        <w:rPr>
          <w:rFonts w:asciiTheme="minorHAnsi" w:hAnsiTheme="minorHAnsi" w:cstheme="minorHAnsi"/>
        </w:rPr>
        <w:t>, blíže specifikovaného v </w:t>
      </w:r>
      <w:r w:rsidR="00981852">
        <w:rPr>
          <w:rFonts w:asciiTheme="minorHAnsi" w:hAnsiTheme="minorHAnsi" w:cstheme="minorHAnsi"/>
        </w:rPr>
        <w:t>P</w:t>
      </w:r>
      <w:r w:rsidR="00981852" w:rsidRPr="00F664AB">
        <w:rPr>
          <w:rFonts w:asciiTheme="minorHAnsi" w:hAnsiTheme="minorHAnsi" w:cstheme="minorHAnsi"/>
        </w:rPr>
        <w:t>říloze č. 1 Smlouvy</w:t>
      </w:r>
      <w:r>
        <w:rPr>
          <w:rFonts w:asciiTheme="minorHAnsi" w:hAnsiTheme="minorHAnsi" w:cstheme="minorHAnsi"/>
        </w:rPr>
        <w:t xml:space="preserve"> – Technická specifikace, </w:t>
      </w:r>
      <w:r w:rsidR="00067227">
        <w:rPr>
          <w:rFonts w:asciiTheme="minorHAnsi" w:hAnsiTheme="minorHAnsi" w:cstheme="minorHAnsi"/>
        </w:rPr>
        <w:t xml:space="preserve">včetně souvisejících </w:t>
      </w:r>
      <w:r w:rsidR="00C327CA">
        <w:rPr>
          <w:rFonts w:asciiTheme="minorHAnsi" w:hAnsiTheme="minorHAnsi" w:cstheme="minorHAnsi"/>
        </w:rPr>
        <w:t xml:space="preserve">implementačních </w:t>
      </w:r>
      <w:r w:rsidR="00067227">
        <w:rPr>
          <w:rFonts w:asciiTheme="minorHAnsi" w:hAnsiTheme="minorHAnsi" w:cstheme="minorHAnsi"/>
        </w:rPr>
        <w:t xml:space="preserve">služeb, </w:t>
      </w:r>
      <w:r w:rsidR="00C327CA">
        <w:rPr>
          <w:rFonts w:asciiTheme="minorHAnsi" w:hAnsiTheme="minorHAnsi" w:cstheme="minorHAnsi"/>
        </w:rPr>
        <w:t xml:space="preserve">zejména </w:t>
      </w:r>
      <w:proofErr w:type="spellStart"/>
      <w:r w:rsidR="00C327CA">
        <w:rPr>
          <w:rFonts w:asciiTheme="minorHAnsi" w:hAnsiTheme="minorHAnsi" w:cstheme="minorHAnsi"/>
        </w:rPr>
        <w:t>předimplementační</w:t>
      </w:r>
      <w:proofErr w:type="spellEnd"/>
      <w:r w:rsidR="00C327CA">
        <w:rPr>
          <w:rFonts w:asciiTheme="minorHAnsi" w:hAnsiTheme="minorHAnsi" w:cstheme="minorHAnsi"/>
        </w:rPr>
        <w:t xml:space="preserve"> analýzy, </w:t>
      </w:r>
      <w:r w:rsidR="002E1CC9" w:rsidRPr="0083569D">
        <w:rPr>
          <w:rFonts w:asciiTheme="minorHAnsi" w:hAnsiTheme="minorHAnsi" w:cstheme="minorHAnsi"/>
        </w:rPr>
        <w:t>migrace dat, školení</w:t>
      </w:r>
      <w:r w:rsidR="003F778E">
        <w:rPr>
          <w:rFonts w:asciiTheme="minorHAnsi" w:hAnsiTheme="minorHAnsi" w:cstheme="minorHAnsi"/>
        </w:rPr>
        <w:t xml:space="preserve"> – na náklad </w:t>
      </w:r>
      <w:r w:rsidR="00B13230">
        <w:rPr>
          <w:rFonts w:asciiTheme="minorHAnsi" w:hAnsiTheme="minorHAnsi" w:cstheme="minorHAnsi"/>
        </w:rPr>
        <w:t>zhotovitele</w:t>
      </w:r>
      <w:r w:rsidR="002E1CC9" w:rsidRPr="0083569D">
        <w:rPr>
          <w:rFonts w:asciiTheme="minorHAnsi" w:hAnsiTheme="minorHAnsi" w:cstheme="minorHAnsi"/>
        </w:rPr>
        <w:t>, dokumentace</w:t>
      </w:r>
      <w:r w:rsidR="003F778E">
        <w:rPr>
          <w:rFonts w:asciiTheme="minorHAnsi" w:hAnsiTheme="minorHAnsi" w:cstheme="minorHAnsi"/>
        </w:rPr>
        <w:t xml:space="preserve"> </w:t>
      </w:r>
      <w:r w:rsidR="00DE4654">
        <w:rPr>
          <w:rFonts w:asciiTheme="minorHAnsi" w:hAnsiTheme="minorHAnsi" w:cstheme="minorHAnsi"/>
        </w:rPr>
        <w:t>k aplikaci,</w:t>
      </w:r>
      <w:r w:rsidR="00C327CA" w:rsidRPr="00D6610C">
        <w:rPr>
          <w:rFonts w:asciiTheme="minorHAnsi" w:hAnsiTheme="minorHAnsi" w:cstheme="minorHAnsi"/>
          <w:color w:val="FF0000"/>
        </w:rPr>
        <w:t xml:space="preserve"> </w:t>
      </w:r>
      <w:r w:rsidR="00C327CA">
        <w:rPr>
          <w:rFonts w:asciiTheme="minorHAnsi" w:hAnsiTheme="minorHAnsi" w:cstheme="minorHAnsi"/>
        </w:rPr>
        <w:t>testovací a zkušební</w:t>
      </w:r>
      <w:r w:rsidR="002E1CC9" w:rsidRPr="0083569D">
        <w:rPr>
          <w:rFonts w:asciiTheme="minorHAnsi" w:hAnsiTheme="minorHAnsi" w:cstheme="minorHAnsi"/>
        </w:rPr>
        <w:t xml:space="preserve"> provoz systému na dobu </w:t>
      </w:r>
      <w:r w:rsidR="00F355E2" w:rsidRPr="0083569D">
        <w:rPr>
          <w:rFonts w:asciiTheme="minorHAnsi" w:hAnsiTheme="minorHAnsi" w:cstheme="minorHAnsi"/>
        </w:rPr>
        <w:t>určitou</w:t>
      </w:r>
      <w:r w:rsidR="00D96047">
        <w:rPr>
          <w:rFonts w:asciiTheme="minorHAnsi" w:hAnsiTheme="minorHAnsi" w:cstheme="minorHAnsi"/>
        </w:rPr>
        <w:t xml:space="preserve"> a vytvoření exitové strategie</w:t>
      </w:r>
      <w:r w:rsidR="00F355E2" w:rsidRPr="0083569D">
        <w:rPr>
          <w:rFonts w:asciiTheme="minorHAnsi" w:hAnsiTheme="minorHAnsi" w:cstheme="minorHAnsi"/>
        </w:rPr>
        <w:t xml:space="preserve"> </w:t>
      </w:r>
      <w:r w:rsidR="002E1CC9" w:rsidRPr="0083569D">
        <w:rPr>
          <w:rFonts w:asciiTheme="minorHAnsi" w:hAnsiTheme="minorHAnsi" w:cstheme="minorHAnsi"/>
        </w:rPr>
        <w:t>d</w:t>
      </w:r>
      <w:r w:rsidR="005513A1" w:rsidRPr="0083569D">
        <w:rPr>
          <w:rFonts w:asciiTheme="minorHAnsi" w:hAnsiTheme="minorHAnsi" w:cstheme="minorHAnsi"/>
        </w:rPr>
        <w:t xml:space="preserve">le podmínek </w:t>
      </w:r>
      <w:r w:rsidR="00A46356" w:rsidRPr="0083569D">
        <w:rPr>
          <w:rFonts w:asciiTheme="minorHAnsi" w:hAnsiTheme="minorHAnsi" w:cstheme="minorHAnsi"/>
        </w:rPr>
        <w:t>Smlouvy</w:t>
      </w:r>
      <w:r w:rsidR="005513A1" w:rsidRPr="0083569D">
        <w:rPr>
          <w:rFonts w:asciiTheme="minorHAnsi" w:hAnsiTheme="minorHAnsi" w:cstheme="minorHAnsi"/>
        </w:rPr>
        <w:t xml:space="preserve"> a jejích </w:t>
      </w:r>
      <w:r w:rsidR="004B0B19" w:rsidRPr="0083569D">
        <w:rPr>
          <w:rFonts w:asciiTheme="minorHAnsi" w:hAnsiTheme="minorHAnsi" w:cstheme="minorHAnsi"/>
        </w:rPr>
        <w:t>příloh,</w:t>
      </w:r>
      <w:r w:rsidR="00883864" w:rsidRPr="0083569D">
        <w:rPr>
          <w:rFonts w:asciiTheme="minorHAnsi" w:hAnsiTheme="minorHAnsi" w:cstheme="minorHAnsi"/>
        </w:rPr>
        <w:t xml:space="preserve"> včetně příslušenství </w:t>
      </w:r>
      <w:r w:rsidR="001010A2">
        <w:rPr>
          <w:rFonts w:asciiTheme="minorHAnsi" w:hAnsiTheme="minorHAnsi" w:cstheme="minorHAnsi"/>
        </w:rPr>
        <w:t>Systému</w:t>
      </w:r>
      <w:r w:rsidR="00883864" w:rsidRPr="0083569D">
        <w:rPr>
          <w:rFonts w:asciiTheme="minorHAnsi" w:hAnsiTheme="minorHAnsi" w:cstheme="minorHAnsi"/>
        </w:rPr>
        <w:t>, které tvoří hardwar</w:t>
      </w:r>
      <w:r>
        <w:rPr>
          <w:rFonts w:asciiTheme="minorHAnsi" w:hAnsiTheme="minorHAnsi" w:cstheme="minorHAnsi"/>
        </w:rPr>
        <w:t>ové vybavení</w:t>
      </w:r>
      <w:r w:rsidR="00883864" w:rsidRPr="0083569D">
        <w:rPr>
          <w:rFonts w:asciiTheme="minorHAnsi" w:hAnsiTheme="minorHAnsi" w:cstheme="minorHAnsi"/>
        </w:rPr>
        <w:t xml:space="preserve"> dle </w:t>
      </w:r>
      <w:r w:rsidR="00A46356" w:rsidRPr="0083569D">
        <w:rPr>
          <w:rFonts w:asciiTheme="minorHAnsi" w:hAnsiTheme="minorHAnsi" w:cstheme="minorHAnsi"/>
        </w:rPr>
        <w:t>Smlouvy</w:t>
      </w:r>
      <w:bookmarkEnd w:id="8"/>
      <w:r w:rsidR="00883864" w:rsidRPr="0083569D">
        <w:rPr>
          <w:rFonts w:asciiTheme="minorHAnsi" w:hAnsiTheme="minorHAnsi" w:cstheme="minorHAnsi"/>
        </w:rPr>
        <w:t xml:space="preserve"> </w:t>
      </w:r>
      <w:r w:rsidR="00115137">
        <w:rPr>
          <w:rFonts w:asciiTheme="minorHAnsi" w:hAnsiTheme="minorHAnsi" w:cstheme="minorHAnsi"/>
        </w:rPr>
        <w:t>(</w:t>
      </w:r>
      <w:r>
        <w:rPr>
          <w:rFonts w:asciiTheme="minorHAnsi" w:hAnsiTheme="minorHAnsi" w:cstheme="minorHAnsi"/>
        </w:rPr>
        <w:t>dále také „</w:t>
      </w:r>
      <w:r w:rsidR="00115137">
        <w:rPr>
          <w:rFonts w:asciiTheme="minorHAnsi" w:hAnsiTheme="minorHAnsi" w:cstheme="minorHAnsi"/>
        </w:rPr>
        <w:t>část A</w:t>
      </w:r>
      <w:r>
        <w:rPr>
          <w:rFonts w:asciiTheme="minorHAnsi" w:hAnsiTheme="minorHAnsi" w:cstheme="minorHAnsi"/>
        </w:rPr>
        <w:t>“</w:t>
      </w:r>
      <w:r w:rsidR="00115137">
        <w:rPr>
          <w:rFonts w:asciiTheme="minorHAnsi" w:hAnsiTheme="minorHAnsi" w:cstheme="minorHAnsi"/>
        </w:rPr>
        <w:t>)</w:t>
      </w:r>
      <w:r w:rsidR="001010A2">
        <w:rPr>
          <w:rFonts w:asciiTheme="minorHAnsi" w:hAnsiTheme="minorHAnsi" w:cstheme="minorHAnsi"/>
        </w:rPr>
        <w:t>;</w:t>
      </w:r>
    </w:p>
    <w:p w14:paraId="4387A45F" w14:textId="25C3721F" w:rsidR="009D7E2C" w:rsidRPr="00F664AB" w:rsidRDefault="004B0B19" w:rsidP="002666A7">
      <w:pPr>
        <w:pStyle w:val="Psm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poskytování </w:t>
      </w:r>
      <w:r w:rsidR="003E64A2">
        <w:rPr>
          <w:rFonts w:asciiTheme="minorHAnsi" w:hAnsiTheme="minorHAnsi" w:cstheme="minorHAnsi"/>
        </w:rPr>
        <w:t xml:space="preserve">podpory a údržby </w:t>
      </w:r>
      <w:r w:rsidR="003A5012">
        <w:rPr>
          <w:rFonts w:asciiTheme="minorHAnsi" w:hAnsiTheme="minorHAnsi" w:cstheme="minorHAnsi"/>
        </w:rPr>
        <w:t>Stravovací</w:t>
      </w:r>
      <w:r w:rsidR="001010A2">
        <w:rPr>
          <w:rFonts w:asciiTheme="minorHAnsi" w:hAnsiTheme="minorHAnsi" w:cstheme="minorHAnsi"/>
        </w:rPr>
        <w:t>ho systému</w:t>
      </w:r>
      <w:r w:rsidR="003E64A2">
        <w:rPr>
          <w:rFonts w:asciiTheme="minorHAnsi" w:hAnsiTheme="minorHAnsi" w:cstheme="minorHAnsi"/>
        </w:rPr>
        <w:t>,</w:t>
      </w:r>
      <w:r w:rsidR="003A568A" w:rsidRPr="00F664AB">
        <w:rPr>
          <w:rFonts w:asciiTheme="minorHAnsi" w:hAnsiTheme="minorHAnsi" w:cstheme="minorHAnsi"/>
        </w:rPr>
        <w:t xml:space="preserve"> </w:t>
      </w:r>
      <w:r w:rsidRPr="00F664AB">
        <w:rPr>
          <w:rFonts w:asciiTheme="minorHAnsi" w:hAnsiTheme="minorHAnsi" w:cstheme="minorHAnsi"/>
        </w:rPr>
        <w:t>a jeho pravidelných</w:t>
      </w:r>
      <w:r w:rsidR="00C52099" w:rsidRPr="00F664AB">
        <w:rPr>
          <w:rFonts w:asciiTheme="minorHAnsi" w:hAnsiTheme="minorHAnsi" w:cstheme="minorHAnsi"/>
        </w:rPr>
        <w:t>,</w:t>
      </w:r>
      <w:r w:rsidRPr="00F664AB">
        <w:rPr>
          <w:rFonts w:asciiTheme="minorHAnsi" w:hAnsiTheme="minorHAnsi" w:cstheme="minorHAnsi"/>
        </w:rPr>
        <w:t xml:space="preserve"> resp. nahodilých aktualizací i po jeho nasazení a implementaci dle podmínek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 a </w:t>
      </w:r>
      <w:r w:rsidR="00981852">
        <w:rPr>
          <w:rFonts w:asciiTheme="minorHAnsi" w:hAnsiTheme="minorHAnsi" w:cstheme="minorHAnsi"/>
        </w:rPr>
        <w:t>P</w:t>
      </w:r>
      <w:r w:rsidR="00981852" w:rsidRPr="00F664AB">
        <w:rPr>
          <w:rFonts w:asciiTheme="minorHAnsi" w:hAnsiTheme="minorHAnsi" w:cstheme="minorHAnsi"/>
        </w:rPr>
        <w:t>říloze č. 1 Smlouvy</w:t>
      </w:r>
      <w:r w:rsidR="00981852">
        <w:rPr>
          <w:rFonts w:asciiTheme="minorHAnsi" w:hAnsiTheme="minorHAnsi" w:cstheme="minorHAnsi"/>
        </w:rPr>
        <w:t xml:space="preserve"> </w:t>
      </w:r>
      <w:r w:rsidR="003A6DF1">
        <w:rPr>
          <w:rFonts w:asciiTheme="minorHAnsi" w:hAnsiTheme="minorHAnsi" w:cstheme="minorHAnsi"/>
        </w:rPr>
        <w:t>– Technické specifikace</w:t>
      </w:r>
      <w:r w:rsidR="00E42E14" w:rsidRPr="00F664AB">
        <w:rPr>
          <w:rFonts w:asciiTheme="minorHAnsi" w:hAnsiTheme="minorHAnsi" w:cstheme="minorHAnsi"/>
        </w:rPr>
        <w:t xml:space="preserve"> </w:t>
      </w:r>
      <w:r w:rsidR="001010A2">
        <w:rPr>
          <w:rFonts w:asciiTheme="minorHAnsi" w:hAnsiTheme="minorHAnsi" w:cstheme="minorHAnsi"/>
        </w:rPr>
        <w:t xml:space="preserve">a dle Přílohy č. </w:t>
      </w:r>
      <w:r w:rsidR="000475AE">
        <w:rPr>
          <w:rFonts w:asciiTheme="minorHAnsi" w:hAnsiTheme="minorHAnsi" w:cstheme="minorHAnsi"/>
        </w:rPr>
        <w:t>2 -</w:t>
      </w:r>
      <w:r w:rsidR="001010A2">
        <w:rPr>
          <w:rFonts w:asciiTheme="minorHAnsi" w:hAnsiTheme="minorHAnsi" w:cstheme="minorHAnsi"/>
        </w:rPr>
        <w:t xml:space="preserve"> SLA </w:t>
      </w:r>
      <w:r w:rsidR="00E42E14" w:rsidRPr="00F664AB">
        <w:rPr>
          <w:rFonts w:asciiTheme="minorHAnsi" w:hAnsiTheme="minorHAnsi" w:cstheme="minorHAnsi"/>
        </w:rPr>
        <w:t>(dále „Servisní služby“</w:t>
      </w:r>
      <w:r w:rsidR="001010A2">
        <w:rPr>
          <w:rFonts w:asciiTheme="minorHAnsi" w:hAnsiTheme="minorHAnsi" w:cstheme="minorHAnsi"/>
        </w:rPr>
        <w:t xml:space="preserve"> a</w:t>
      </w:r>
      <w:r w:rsidR="003E64A2">
        <w:rPr>
          <w:rFonts w:asciiTheme="minorHAnsi" w:hAnsiTheme="minorHAnsi" w:cstheme="minorHAnsi"/>
        </w:rPr>
        <w:t xml:space="preserve"> také „</w:t>
      </w:r>
      <w:r w:rsidR="00115137">
        <w:rPr>
          <w:rFonts w:asciiTheme="minorHAnsi" w:hAnsiTheme="minorHAnsi" w:cstheme="minorHAnsi"/>
        </w:rPr>
        <w:t>část B</w:t>
      </w:r>
      <w:r w:rsidR="003E64A2">
        <w:rPr>
          <w:rFonts w:asciiTheme="minorHAnsi" w:hAnsiTheme="minorHAnsi" w:cstheme="minorHAnsi"/>
        </w:rPr>
        <w:t>“</w:t>
      </w:r>
      <w:r w:rsidR="00115137">
        <w:rPr>
          <w:rFonts w:asciiTheme="minorHAnsi" w:hAnsiTheme="minorHAnsi" w:cstheme="minorHAnsi"/>
        </w:rPr>
        <w:t>)</w:t>
      </w:r>
      <w:r w:rsidR="001010A2">
        <w:rPr>
          <w:rFonts w:asciiTheme="minorHAnsi" w:hAnsiTheme="minorHAnsi" w:cstheme="minorHAnsi"/>
        </w:rPr>
        <w:t>;</w:t>
      </w:r>
    </w:p>
    <w:p w14:paraId="45B9B5F7" w14:textId="7E98A99B" w:rsidR="005513A1" w:rsidRPr="00F664AB" w:rsidRDefault="005513A1" w:rsidP="002666A7">
      <w:pPr>
        <w:pStyle w:val="Psm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poskytování rozvoje </w:t>
      </w:r>
      <w:r w:rsidR="003A568A" w:rsidRPr="00F664AB">
        <w:rPr>
          <w:rFonts w:asciiTheme="minorHAnsi" w:hAnsiTheme="minorHAnsi" w:cstheme="minorHAnsi"/>
        </w:rPr>
        <w:t xml:space="preserve">systému </w:t>
      </w:r>
      <w:r w:rsidR="0095756F" w:rsidRPr="00F664AB">
        <w:rPr>
          <w:rFonts w:asciiTheme="minorHAnsi" w:hAnsiTheme="minorHAnsi" w:cstheme="minorHAnsi"/>
        </w:rPr>
        <w:t xml:space="preserve">vyžádaného </w:t>
      </w:r>
      <w:r w:rsidR="00E64BA5" w:rsidRPr="00F664AB">
        <w:rPr>
          <w:rFonts w:asciiTheme="minorHAnsi" w:hAnsiTheme="minorHAnsi" w:cstheme="minorHAnsi"/>
        </w:rPr>
        <w:t>Objednatele</w:t>
      </w:r>
      <w:r w:rsidR="00E42E14" w:rsidRPr="00F664AB">
        <w:rPr>
          <w:rFonts w:asciiTheme="minorHAnsi" w:hAnsiTheme="minorHAnsi" w:cstheme="minorHAnsi"/>
        </w:rPr>
        <w:t>m</w:t>
      </w:r>
      <w:r w:rsidR="00E64BA5" w:rsidRPr="00F664AB">
        <w:rPr>
          <w:rFonts w:asciiTheme="minorHAnsi" w:hAnsiTheme="minorHAnsi" w:cstheme="minorHAnsi"/>
        </w:rPr>
        <w:t xml:space="preserve"> </w:t>
      </w:r>
      <w:r w:rsidR="00E42E14" w:rsidRPr="00F664AB">
        <w:rPr>
          <w:rFonts w:asciiTheme="minorHAnsi" w:hAnsiTheme="minorHAnsi" w:cstheme="minorHAnsi"/>
        </w:rPr>
        <w:t>(dále „Rozvoj“</w:t>
      </w:r>
      <w:r w:rsidR="001010A2">
        <w:rPr>
          <w:rFonts w:asciiTheme="minorHAnsi" w:hAnsiTheme="minorHAnsi" w:cstheme="minorHAnsi"/>
        </w:rPr>
        <w:t xml:space="preserve"> a</w:t>
      </w:r>
      <w:r w:rsidR="003E64A2">
        <w:rPr>
          <w:rFonts w:asciiTheme="minorHAnsi" w:hAnsiTheme="minorHAnsi" w:cstheme="minorHAnsi"/>
        </w:rPr>
        <w:t xml:space="preserve"> také „</w:t>
      </w:r>
      <w:r w:rsidR="00115137">
        <w:rPr>
          <w:rFonts w:asciiTheme="minorHAnsi" w:hAnsiTheme="minorHAnsi" w:cstheme="minorHAnsi"/>
        </w:rPr>
        <w:t>část C</w:t>
      </w:r>
      <w:r w:rsidR="003E64A2">
        <w:rPr>
          <w:rFonts w:asciiTheme="minorHAnsi" w:hAnsiTheme="minorHAnsi" w:cstheme="minorHAnsi"/>
        </w:rPr>
        <w:t>“</w:t>
      </w:r>
      <w:r w:rsidR="00115137">
        <w:rPr>
          <w:rFonts w:asciiTheme="minorHAnsi" w:hAnsiTheme="minorHAnsi" w:cstheme="minorHAnsi"/>
        </w:rPr>
        <w:t>)</w:t>
      </w:r>
      <w:r w:rsidR="001010A2">
        <w:rPr>
          <w:rFonts w:asciiTheme="minorHAnsi" w:hAnsiTheme="minorHAnsi" w:cstheme="minorHAnsi"/>
        </w:rPr>
        <w:t>;</w:t>
      </w:r>
    </w:p>
    <w:p w14:paraId="00869C53" w14:textId="7F6BB98C" w:rsidR="00B86FD1" w:rsidRPr="00D7704D" w:rsidRDefault="005513A1" w:rsidP="00D7704D">
      <w:pPr>
        <w:pStyle w:val="Odst"/>
        <w:rPr>
          <w:rFonts w:asciiTheme="minorHAnsi" w:hAnsiTheme="minorHAnsi" w:cstheme="minorHAnsi"/>
        </w:rPr>
      </w:pPr>
      <w:r w:rsidRPr="00D7704D">
        <w:rPr>
          <w:rFonts w:asciiTheme="minorHAnsi" w:hAnsiTheme="minorHAnsi" w:cstheme="minorHAnsi"/>
        </w:rPr>
        <w:t xml:space="preserve">Popis stávajícího stavu softwarového vybavení </w:t>
      </w:r>
      <w:r w:rsidR="00180DA3" w:rsidRPr="00D7704D">
        <w:rPr>
          <w:rFonts w:asciiTheme="minorHAnsi" w:hAnsiTheme="minorHAnsi" w:cstheme="minorHAnsi"/>
        </w:rPr>
        <w:t>Objednatel</w:t>
      </w:r>
      <w:r w:rsidRPr="00D7704D">
        <w:rPr>
          <w:rFonts w:asciiTheme="minorHAnsi" w:hAnsiTheme="minorHAnsi" w:cstheme="minorHAnsi"/>
        </w:rPr>
        <w:t xml:space="preserve">e relevantní pro plnění </w:t>
      </w:r>
      <w:r w:rsidR="00A46356" w:rsidRPr="00D7704D">
        <w:rPr>
          <w:rFonts w:asciiTheme="minorHAnsi" w:hAnsiTheme="minorHAnsi" w:cstheme="minorHAnsi"/>
        </w:rPr>
        <w:t>Smlouvy</w:t>
      </w:r>
      <w:r w:rsidR="00BD62D7" w:rsidRPr="00D7704D">
        <w:rPr>
          <w:rFonts w:asciiTheme="minorHAnsi" w:hAnsiTheme="minorHAnsi" w:cstheme="minorHAnsi"/>
        </w:rPr>
        <w:t xml:space="preserve">, který je nutný pro řádný provoz předmětu plnění veřejné zakázky dle zadávacích podmínek, </w:t>
      </w:r>
      <w:r w:rsidR="008A41DE" w:rsidRPr="00D7704D">
        <w:rPr>
          <w:rFonts w:asciiTheme="minorHAnsi" w:hAnsiTheme="minorHAnsi" w:cstheme="minorHAnsi"/>
        </w:rPr>
        <w:t xml:space="preserve">je uveden v zadávacích podmínkách a </w:t>
      </w:r>
      <w:r w:rsidR="007A6BC0" w:rsidRPr="00D7704D">
        <w:rPr>
          <w:rFonts w:asciiTheme="minorHAnsi" w:hAnsiTheme="minorHAnsi" w:cstheme="minorHAnsi"/>
        </w:rPr>
        <w:t>P</w:t>
      </w:r>
      <w:r w:rsidR="008A41DE" w:rsidRPr="00D7704D">
        <w:rPr>
          <w:rFonts w:asciiTheme="minorHAnsi" w:hAnsiTheme="minorHAnsi" w:cstheme="minorHAnsi"/>
        </w:rPr>
        <w:t xml:space="preserve">říloze č. 1 </w:t>
      </w:r>
      <w:r w:rsidR="00A46356" w:rsidRPr="00D7704D">
        <w:rPr>
          <w:rFonts w:asciiTheme="minorHAnsi" w:hAnsiTheme="minorHAnsi" w:cstheme="minorHAnsi"/>
        </w:rPr>
        <w:t>Smlouvy</w:t>
      </w:r>
      <w:r w:rsidR="00061DDE" w:rsidRPr="00D7704D">
        <w:rPr>
          <w:rFonts w:asciiTheme="minorHAnsi" w:hAnsiTheme="minorHAnsi" w:cstheme="minorHAnsi"/>
        </w:rPr>
        <w:t xml:space="preserve"> – </w:t>
      </w:r>
      <w:r w:rsidR="003E64A2" w:rsidRPr="00D7704D">
        <w:rPr>
          <w:rFonts w:asciiTheme="minorHAnsi" w:hAnsiTheme="minorHAnsi" w:cstheme="minorHAnsi"/>
        </w:rPr>
        <w:t>T</w:t>
      </w:r>
      <w:r w:rsidR="008A41DE" w:rsidRPr="00D7704D">
        <w:rPr>
          <w:rFonts w:asciiTheme="minorHAnsi" w:hAnsiTheme="minorHAnsi" w:cstheme="minorHAnsi"/>
        </w:rPr>
        <w:t>echnická specifikace</w:t>
      </w:r>
      <w:r w:rsidR="00067227" w:rsidRPr="00D7704D">
        <w:rPr>
          <w:rFonts w:asciiTheme="minorHAnsi" w:hAnsiTheme="minorHAnsi" w:cstheme="minorHAnsi"/>
        </w:rPr>
        <w:t xml:space="preserve"> – </w:t>
      </w:r>
      <w:r w:rsidR="00D7704D" w:rsidRPr="00D7704D">
        <w:rPr>
          <w:rFonts w:asciiTheme="minorHAnsi" w:hAnsiTheme="minorHAnsi" w:cstheme="minorHAnsi"/>
        </w:rPr>
        <w:t>Specifikace infrastruktury objednavatele</w:t>
      </w:r>
      <w:r w:rsidR="008A41DE" w:rsidRPr="00D7704D">
        <w:rPr>
          <w:rFonts w:asciiTheme="minorHAnsi" w:hAnsiTheme="minorHAnsi" w:cstheme="minorHAnsi"/>
        </w:rPr>
        <w:t>. Zhotovitel prohlašuje, že se s popisem stavu softwarového vybavení Objednatele relevantní</w:t>
      </w:r>
      <w:r w:rsidR="00891FA2" w:rsidRPr="00D7704D">
        <w:rPr>
          <w:rFonts w:asciiTheme="minorHAnsi" w:hAnsiTheme="minorHAnsi" w:cstheme="minorHAnsi"/>
        </w:rPr>
        <w:t>ho</w:t>
      </w:r>
      <w:r w:rsidR="008A41DE" w:rsidRPr="00D7704D">
        <w:rPr>
          <w:rFonts w:asciiTheme="minorHAnsi" w:hAnsiTheme="minorHAnsi" w:cstheme="minorHAnsi"/>
        </w:rPr>
        <w:t xml:space="preserve"> pro plnění </w:t>
      </w:r>
      <w:r w:rsidR="00A46356" w:rsidRPr="00D7704D">
        <w:rPr>
          <w:rFonts w:asciiTheme="minorHAnsi" w:hAnsiTheme="minorHAnsi" w:cstheme="minorHAnsi"/>
        </w:rPr>
        <w:t>Smlouvy</w:t>
      </w:r>
      <w:r w:rsidR="008A41DE" w:rsidRPr="00D7704D">
        <w:rPr>
          <w:rFonts w:asciiTheme="minorHAnsi" w:hAnsiTheme="minorHAnsi" w:cstheme="minorHAnsi"/>
        </w:rPr>
        <w:t xml:space="preserve"> seznámil.</w:t>
      </w:r>
    </w:p>
    <w:p w14:paraId="4727DC97" w14:textId="73989558" w:rsidR="00CF632C" w:rsidRPr="00F664AB" w:rsidRDefault="005513A1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Předmětem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 je </w:t>
      </w:r>
      <w:r w:rsidR="00AA6E65">
        <w:rPr>
          <w:rFonts w:asciiTheme="minorHAnsi" w:hAnsiTheme="minorHAnsi" w:cstheme="minorHAnsi"/>
        </w:rPr>
        <w:t xml:space="preserve">rovněž závazek Objednatele plnění Zhotovitele převzít </w:t>
      </w:r>
      <w:r w:rsidR="009B366E">
        <w:rPr>
          <w:rFonts w:asciiTheme="minorHAnsi" w:hAnsiTheme="minorHAnsi" w:cstheme="minorHAnsi"/>
        </w:rPr>
        <w:t>a zaplatit za něj sjednanou cenu a příslušnou DPH</w:t>
      </w:r>
      <w:r w:rsidR="009B366E" w:rsidRPr="009B366E">
        <w:rPr>
          <w:rFonts w:asciiTheme="minorHAnsi" w:hAnsiTheme="minorHAnsi" w:cstheme="minorHAnsi"/>
        </w:rPr>
        <w:t xml:space="preserve">, je-li Zhotovitel povinen podle zákona č. 235/2004 Sb., o dani </w:t>
      </w:r>
      <w:r w:rsidR="008A554F">
        <w:rPr>
          <w:rFonts w:asciiTheme="minorHAnsi" w:hAnsiTheme="minorHAnsi" w:cstheme="minorHAnsi"/>
        </w:rPr>
        <w:br/>
      </w:r>
      <w:r w:rsidR="009B366E" w:rsidRPr="009B366E">
        <w:rPr>
          <w:rFonts w:asciiTheme="minorHAnsi" w:hAnsiTheme="minorHAnsi" w:cstheme="minorHAnsi"/>
        </w:rPr>
        <w:t>z přidané hodnoty, ve znění pozdějších předpisů (dále jen „</w:t>
      </w:r>
      <w:r w:rsidR="009B366E">
        <w:rPr>
          <w:rFonts w:asciiTheme="minorHAnsi" w:hAnsiTheme="minorHAnsi" w:cstheme="minorHAnsi"/>
        </w:rPr>
        <w:t xml:space="preserve">zákon o </w:t>
      </w:r>
      <w:r w:rsidR="009B366E" w:rsidRPr="009B366E">
        <w:rPr>
          <w:rFonts w:asciiTheme="minorHAnsi" w:hAnsiTheme="minorHAnsi" w:cstheme="minorHAnsi"/>
        </w:rPr>
        <w:t>DPH“) hradit DPH</w:t>
      </w:r>
      <w:r w:rsidR="009B366E">
        <w:rPr>
          <w:rFonts w:asciiTheme="minorHAnsi" w:hAnsiTheme="minorHAnsi" w:cstheme="minorHAnsi"/>
        </w:rPr>
        <w:t xml:space="preserve">, jakož i </w:t>
      </w:r>
      <w:r w:rsidRPr="00F664AB">
        <w:rPr>
          <w:rFonts w:asciiTheme="minorHAnsi" w:hAnsiTheme="minorHAnsi" w:cstheme="minorHAnsi"/>
        </w:rPr>
        <w:t xml:space="preserve">závazek </w:t>
      </w:r>
      <w:r w:rsidR="00180DA3" w:rsidRPr="00F664AB">
        <w:rPr>
          <w:rFonts w:asciiTheme="minorHAnsi" w:hAnsiTheme="minorHAnsi" w:cstheme="minorHAnsi"/>
        </w:rPr>
        <w:t>Objednatel</w:t>
      </w:r>
      <w:r w:rsidRPr="00F664AB">
        <w:rPr>
          <w:rFonts w:asciiTheme="minorHAnsi" w:hAnsiTheme="minorHAnsi" w:cstheme="minorHAnsi"/>
        </w:rPr>
        <w:t xml:space="preserve">e spolupracovat se </w:t>
      </w:r>
      <w:r w:rsidR="00180DA3" w:rsidRPr="00F664AB">
        <w:rPr>
          <w:rFonts w:asciiTheme="minorHAnsi" w:hAnsiTheme="minorHAnsi" w:cstheme="minorHAnsi"/>
        </w:rPr>
        <w:t>Zhotovitel</w:t>
      </w:r>
      <w:r w:rsidRPr="00F664AB">
        <w:rPr>
          <w:rFonts w:asciiTheme="minorHAnsi" w:hAnsiTheme="minorHAnsi" w:cstheme="minorHAnsi"/>
        </w:rPr>
        <w:t>em při plnění jeho povinností vyplývajících z</w:t>
      </w:r>
      <w:r w:rsidR="00CC5DF0">
        <w:rPr>
          <w:rFonts w:asciiTheme="minorHAnsi" w:hAnsiTheme="minorHAnsi" w:cstheme="minorHAnsi"/>
        </w:rPr>
        <w:t>e</w:t>
      </w:r>
      <w:r w:rsidRPr="00F664AB">
        <w:rPr>
          <w:rFonts w:asciiTheme="minorHAnsi" w:hAnsiTheme="minorHAnsi" w:cstheme="minorHAnsi"/>
        </w:rPr>
        <w:t xml:space="preserve">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 tak, aby </w:t>
      </w:r>
      <w:r w:rsidR="00D62DEB" w:rsidRPr="00F664AB">
        <w:rPr>
          <w:rFonts w:asciiTheme="minorHAnsi" w:hAnsiTheme="minorHAnsi" w:cstheme="minorHAnsi"/>
        </w:rPr>
        <w:t>S</w:t>
      </w:r>
      <w:r w:rsidRPr="00F664AB">
        <w:rPr>
          <w:rFonts w:asciiTheme="minorHAnsi" w:hAnsiTheme="minorHAnsi" w:cstheme="minorHAnsi"/>
        </w:rPr>
        <w:t>mlouva mohla být řádně realizována po celou dobu trvání závazku z ní vyplývajícího.</w:t>
      </w:r>
    </w:p>
    <w:p w14:paraId="5F466EC9" w14:textId="42434CC8" w:rsidR="008A41DE" w:rsidRPr="00EC6A10" w:rsidRDefault="008A41DE" w:rsidP="732AE0F4">
      <w:pPr>
        <w:pStyle w:val="Odst"/>
        <w:rPr>
          <w:rFonts w:asciiTheme="minorHAnsi" w:hAnsiTheme="minorHAnsi" w:cstheme="minorHAnsi"/>
        </w:rPr>
      </w:pPr>
      <w:r w:rsidRPr="00EC6A10">
        <w:rPr>
          <w:rFonts w:asciiTheme="minorHAnsi" w:hAnsiTheme="minorHAnsi" w:cstheme="minorHAnsi"/>
        </w:rPr>
        <w:t xml:space="preserve">Konečně je předmětem závazek Zhotovitele </w:t>
      </w:r>
      <w:r w:rsidR="00292548" w:rsidRPr="00EC6A10">
        <w:rPr>
          <w:rFonts w:asciiTheme="minorHAnsi" w:hAnsiTheme="minorHAnsi" w:cstheme="minorHAnsi"/>
        </w:rPr>
        <w:t>Systém</w:t>
      </w:r>
      <w:r w:rsidR="00D3656E" w:rsidRPr="00EC6A10">
        <w:rPr>
          <w:rFonts w:asciiTheme="minorHAnsi" w:hAnsiTheme="minorHAnsi" w:cstheme="minorHAnsi"/>
        </w:rPr>
        <w:t xml:space="preserve"> provozovat</w:t>
      </w:r>
      <w:r w:rsidR="00292548" w:rsidRPr="00EC6A10">
        <w:rPr>
          <w:rFonts w:asciiTheme="minorHAnsi" w:hAnsiTheme="minorHAnsi" w:cstheme="minorHAnsi"/>
        </w:rPr>
        <w:t>, udržovat</w:t>
      </w:r>
      <w:r w:rsidR="00D3656E" w:rsidRPr="00EC6A10">
        <w:rPr>
          <w:rFonts w:asciiTheme="minorHAnsi" w:hAnsiTheme="minorHAnsi" w:cstheme="minorHAnsi"/>
        </w:rPr>
        <w:t xml:space="preserve"> jeho příslušenství,</w:t>
      </w:r>
      <w:r w:rsidR="00292548" w:rsidRPr="00EC6A10">
        <w:rPr>
          <w:rFonts w:asciiTheme="minorHAnsi" w:hAnsiTheme="minorHAnsi" w:cstheme="minorHAnsi"/>
        </w:rPr>
        <w:t xml:space="preserve"> poskytovat</w:t>
      </w:r>
      <w:r w:rsidRPr="00EC6A10">
        <w:rPr>
          <w:rFonts w:asciiTheme="minorHAnsi" w:hAnsiTheme="minorHAnsi" w:cstheme="minorHAnsi"/>
        </w:rPr>
        <w:t xml:space="preserve"> Servisní služby a Rozvoj v souladu s</w:t>
      </w:r>
      <w:r w:rsidR="000475AE" w:rsidRPr="00EC6A10">
        <w:rPr>
          <w:rFonts w:asciiTheme="minorHAnsi" w:hAnsiTheme="minorHAnsi" w:cstheme="minorHAnsi"/>
        </w:rPr>
        <w:t>e Smlouvou a přílohou č. 1 a 2</w:t>
      </w:r>
      <w:r w:rsidR="00292548" w:rsidRPr="00EC6A10">
        <w:rPr>
          <w:rFonts w:asciiTheme="minorHAnsi" w:hAnsiTheme="minorHAnsi" w:cstheme="minorHAnsi"/>
        </w:rPr>
        <w:t xml:space="preserve"> Smlouvy a </w:t>
      </w:r>
      <w:r w:rsidR="003F778E" w:rsidRPr="00EC6A10">
        <w:rPr>
          <w:rFonts w:asciiTheme="minorHAnsi" w:hAnsiTheme="minorHAnsi" w:cstheme="minorHAnsi"/>
        </w:rPr>
        <w:t xml:space="preserve">přílohou č. </w:t>
      </w:r>
      <w:r w:rsidR="000475AE" w:rsidRPr="00EC6A10">
        <w:rPr>
          <w:rFonts w:asciiTheme="minorHAnsi" w:hAnsiTheme="minorHAnsi" w:cstheme="minorHAnsi"/>
        </w:rPr>
        <w:t>3</w:t>
      </w:r>
      <w:r w:rsidR="003F778E" w:rsidRPr="00EC6A10">
        <w:rPr>
          <w:rFonts w:asciiTheme="minorHAnsi" w:hAnsiTheme="minorHAnsi" w:cstheme="minorHAnsi"/>
        </w:rPr>
        <w:t xml:space="preserve"> Smlouvy - BOZP</w:t>
      </w:r>
      <w:r w:rsidR="00292548" w:rsidRPr="00EC6A10">
        <w:rPr>
          <w:rFonts w:asciiTheme="minorHAnsi" w:hAnsiTheme="minorHAnsi" w:cstheme="minorHAnsi"/>
        </w:rPr>
        <w:t>.</w:t>
      </w:r>
    </w:p>
    <w:p w14:paraId="2C1509D6" w14:textId="001CDC29" w:rsidR="00CA4E9D" w:rsidRPr="00F664AB" w:rsidRDefault="005513A1" w:rsidP="00EC4AD9">
      <w:pPr>
        <w:pStyle w:val="Nadpis1"/>
        <w:numPr>
          <w:ilvl w:val="0"/>
          <w:numId w:val="0"/>
        </w:numPr>
        <w:rPr>
          <w:rFonts w:asciiTheme="minorHAnsi" w:hAnsiTheme="minorHAnsi" w:cstheme="minorHAnsi"/>
          <w:sz w:val="28"/>
          <w:szCs w:val="28"/>
        </w:rPr>
      </w:pPr>
      <w:bookmarkStart w:id="9" w:name="_Toc49258769"/>
      <w:bookmarkStart w:id="10" w:name="_Toc167182251"/>
      <w:r w:rsidRPr="00F664AB">
        <w:rPr>
          <w:rFonts w:asciiTheme="minorHAnsi" w:hAnsiTheme="minorHAnsi" w:cstheme="minorHAnsi"/>
          <w:b w:val="0"/>
          <w:bCs w:val="0"/>
          <w:sz w:val="28"/>
          <w:szCs w:val="28"/>
        </w:rPr>
        <w:t xml:space="preserve">ČÁST A – </w:t>
      </w:r>
      <w:bookmarkStart w:id="11" w:name="_Ref45133429"/>
      <w:bookmarkEnd w:id="9"/>
      <w:r w:rsidR="001010A2">
        <w:rPr>
          <w:rFonts w:asciiTheme="minorHAnsi" w:hAnsiTheme="minorHAnsi" w:cstheme="minorHAnsi"/>
          <w:b w:val="0"/>
          <w:bCs w:val="0"/>
          <w:sz w:val="28"/>
          <w:szCs w:val="28"/>
        </w:rPr>
        <w:t>Systém</w:t>
      </w:r>
      <w:bookmarkEnd w:id="10"/>
    </w:p>
    <w:p w14:paraId="3E271109" w14:textId="4C6E6B2B" w:rsidR="005513A1" w:rsidRPr="00F664AB" w:rsidRDefault="00180DA3" w:rsidP="0089470C">
      <w:pPr>
        <w:pStyle w:val="Nadpis1"/>
        <w:spacing w:before="120"/>
        <w:ind w:left="0" w:firstLine="0"/>
        <w:rPr>
          <w:rFonts w:asciiTheme="minorHAnsi" w:hAnsiTheme="minorHAnsi" w:cstheme="minorHAnsi"/>
        </w:rPr>
      </w:pPr>
      <w:bookmarkStart w:id="12" w:name="_Toc49258770"/>
      <w:bookmarkStart w:id="13" w:name="_Toc167182252"/>
      <w:r w:rsidRPr="00F664AB">
        <w:rPr>
          <w:rFonts w:asciiTheme="minorHAnsi" w:hAnsiTheme="minorHAnsi" w:cstheme="minorHAnsi"/>
        </w:rPr>
        <w:t xml:space="preserve">Předmět části A </w:t>
      </w:r>
      <w:r w:rsidR="00A46356" w:rsidRPr="00F664AB">
        <w:rPr>
          <w:rFonts w:asciiTheme="minorHAnsi" w:hAnsiTheme="minorHAnsi" w:cstheme="minorHAnsi"/>
        </w:rPr>
        <w:t>Smlouvy</w:t>
      </w:r>
      <w:bookmarkEnd w:id="11"/>
      <w:bookmarkEnd w:id="12"/>
      <w:r w:rsidR="00B13230">
        <w:rPr>
          <w:rFonts w:asciiTheme="minorHAnsi" w:hAnsiTheme="minorHAnsi" w:cstheme="minorHAnsi"/>
        </w:rPr>
        <w:t>, Opce</w:t>
      </w:r>
      <w:bookmarkEnd w:id="13"/>
    </w:p>
    <w:p w14:paraId="7BC56C3E" w14:textId="0A920E5D" w:rsidR="00E47525" w:rsidRPr="00F378AA" w:rsidRDefault="00292548" w:rsidP="732AE0F4">
      <w:pPr>
        <w:pStyle w:val="Odst"/>
        <w:rPr>
          <w:rFonts w:asciiTheme="minorHAnsi" w:hAnsiTheme="minorHAnsi" w:cstheme="minorBidi"/>
        </w:rPr>
      </w:pPr>
      <w:bookmarkStart w:id="14" w:name="_Hlk530347441"/>
      <w:bookmarkStart w:id="15" w:name="_Ref45133450"/>
      <w:r w:rsidRPr="00EC6A10">
        <w:rPr>
          <w:rFonts w:asciiTheme="minorHAnsi" w:hAnsiTheme="minorHAnsi" w:cstheme="minorBidi"/>
        </w:rPr>
        <w:t>Předmětem</w:t>
      </w:r>
      <w:r w:rsidR="00F97775" w:rsidRPr="00EC6A10">
        <w:rPr>
          <w:rFonts w:asciiTheme="minorHAnsi" w:hAnsiTheme="minorHAnsi" w:cstheme="minorBidi"/>
        </w:rPr>
        <w:t xml:space="preserve"> části </w:t>
      </w:r>
      <w:r w:rsidR="00A46356" w:rsidRPr="00EC6A10">
        <w:rPr>
          <w:rFonts w:asciiTheme="minorHAnsi" w:hAnsiTheme="minorHAnsi" w:cstheme="minorBidi"/>
        </w:rPr>
        <w:t>Smlouvy</w:t>
      </w:r>
      <w:r w:rsidR="00F97775" w:rsidRPr="00EC6A10">
        <w:rPr>
          <w:rFonts w:asciiTheme="minorHAnsi" w:hAnsiTheme="minorHAnsi" w:cstheme="minorBidi"/>
        </w:rPr>
        <w:t xml:space="preserve"> </w:t>
      </w:r>
      <w:r w:rsidR="00E8115D" w:rsidRPr="00EC6A10">
        <w:rPr>
          <w:rFonts w:asciiTheme="minorHAnsi" w:hAnsiTheme="minorHAnsi" w:cstheme="minorBidi"/>
        </w:rPr>
        <w:t>je</w:t>
      </w:r>
      <w:r w:rsidR="007A6BC0" w:rsidRPr="00EC6A10">
        <w:rPr>
          <w:rFonts w:asciiTheme="minorHAnsi" w:hAnsiTheme="minorHAnsi" w:cstheme="minorBidi"/>
        </w:rPr>
        <w:t xml:space="preserve"> implementace </w:t>
      </w:r>
      <w:r w:rsidRPr="00EC6A10">
        <w:rPr>
          <w:rFonts w:asciiTheme="minorHAnsi" w:hAnsiTheme="minorHAnsi" w:cstheme="minorBidi"/>
        </w:rPr>
        <w:t>Systému</w:t>
      </w:r>
      <w:r w:rsidR="007A6BC0" w:rsidRPr="00EC6A10">
        <w:rPr>
          <w:rFonts w:asciiTheme="minorHAnsi" w:hAnsiTheme="minorHAnsi" w:cstheme="minorBidi"/>
        </w:rPr>
        <w:t>, blíže specifikovaného v </w:t>
      </w:r>
      <w:r w:rsidR="00981852" w:rsidRPr="00EC6A10">
        <w:rPr>
          <w:rFonts w:asciiTheme="minorHAnsi" w:hAnsiTheme="minorHAnsi" w:cstheme="minorBidi"/>
        </w:rPr>
        <w:t>Příloze č. 1 Smlouvy</w:t>
      </w:r>
      <w:r w:rsidR="007A6BC0" w:rsidRPr="00EC6A10">
        <w:rPr>
          <w:rFonts w:asciiTheme="minorHAnsi" w:hAnsiTheme="minorHAnsi" w:cstheme="minorBidi"/>
        </w:rPr>
        <w:t xml:space="preserve"> – Technická specifikace</w:t>
      </w:r>
      <w:r w:rsidR="008C315F" w:rsidRPr="00EC6A10">
        <w:rPr>
          <w:rFonts w:asciiTheme="minorHAnsi" w:hAnsiTheme="minorHAnsi" w:cstheme="minorBidi"/>
        </w:rPr>
        <w:t>, a související služby</w:t>
      </w:r>
      <w:r w:rsidR="00F378AA" w:rsidRPr="00EC6A10">
        <w:rPr>
          <w:rFonts w:asciiTheme="minorHAnsi" w:hAnsiTheme="minorHAnsi" w:cstheme="minorBidi"/>
        </w:rPr>
        <w:t>,</w:t>
      </w:r>
      <w:r w:rsidR="008C315F" w:rsidRPr="00EC6A10">
        <w:rPr>
          <w:rFonts w:asciiTheme="minorHAnsi" w:hAnsiTheme="minorHAnsi" w:cstheme="minorBidi"/>
        </w:rPr>
        <w:t xml:space="preserve"> specifikované tamtéž, zejména pak implementační analýza, integrace a </w:t>
      </w:r>
      <w:r w:rsidR="007A6BC0" w:rsidRPr="00EC6A10">
        <w:rPr>
          <w:rFonts w:asciiTheme="minorHAnsi" w:hAnsiTheme="minorHAnsi" w:cstheme="minorBidi"/>
        </w:rPr>
        <w:t xml:space="preserve">migrace dat, </w:t>
      </w:r>
      <w:r w:rsidR="003F778E" w:rsidRPr="00EC6A10">
        <w:rPr>
          <w:rFonts w:asciiTheme="minorHAnsi" w:hAnsiTheme="minorHAnsi" w:cstheme="minorBidi"/>
        </w:rPr>
        <w:t>školení na náklad zhotovitele, dokumentace k aplikaci</w:t>
      </w:r>
      <w:r w:rsidR="007A6BC0" w:rsidRPr="00EC6A10">
        <w:rPr>
          <w:rFonts w:asciiTheme="minorHAnsi" w:hAnsiTheme="minorHAnsi" w:cstheme="minorBidi"/>
        </w:rPr>
        <w:t xml:space="preserve">, </w:t>
      </w:r>
      <w:r w:rsidR="008C315F" w:rsidRPr="00EC6A10">
        <w:rPr>
          <w:rFonts w:asciiTheme="minorHAnsi" w:hAnsiTheme="minorHAnsi" w:cstheme="minorBidi"/>
        </w:rPr>
        <w:t>testovací a zkušební</w:t>
      </w:r>
      <w:r w:rsidR="007A6BC0" w:rsidRPr="00EC6A10">
        <w:rPr>
          <w:rFonts w:asciiTheme="minorHAnsi" w:hAnsiTheme="minorHAnsi" w:cstheme="minorBidi"/>
        </w:rPr>
        <w:t xml:space="preserve"> provoz systému na dobu určitou dle podmínek Smlouvy a jejích příloh, včetně příslušenství </w:t>
      </w:r>
      <w:r w:rsidRPr="00EC6A10">
        <w:rPr>
          <w:rFonts w:asciiTheme="minorHAnsi" w:hAnsiTheme="minorHAnsi" w:cstheme="minorBidi"/>
        </w:rPr>
        <w:t>Systému</w:t>
      </w:r>
      <w:r w:rsidR="007A6BC0" w:rsidRPr="00EC6A10">
        <w:rPr>
          <w:rFonts w:asciiTheme="minorHAnsi" w:hAnsiTheme="minorHAnsi" w:cstheme="minorBidi"/>
        </w:rPr>
        <w:t>, které tvoří hardwarové vybavení dle Smlouvy.</w:t>
      </w:r>
      <w:bookmarkEnd w:id="14"/>
      <w:r w:rsidR="00D06259" w:rsidRPr="00EC6A10">
        <w:rPr>
          <w:rFonts w:asciiTheme="minorHAnsi" w:hAnsiTheme="minorHAnsi" w:cstheme="minorBidi"/>
        </w:rPr>
        <w:t xml:space="preserve"> </w:t>
      </w:r>
      <w:r w:rsidR="00F97775" w:rsidRPr="00EC6A10">
        <w:rPr>
          <w:rFonts w:asciiTheme="minorHAnsi" w:hAnsiTheme="minorHAnsi" w:cstheme="minorBidi"/>
        </w:rPr>
        <w:t xml:space="preserve">Součástí předmětu </w:t>
      </w:r>
      <w:r w:rsidRPr="00EC6A10">
        <w:rPr>
          <w:rFonts w:asciiTheme="minorHAnsi" w:hAnsiTheme="minorHAnsi" w:cstheme="minorBidi"/>
        </w:rPr>
        <w:t>Systému</w:t>
      </w:r>
      <w:r w:rsidR="00F97775" w:rsidRPr="00EC6A10">
        <w:rPr>
          <w:rFonts w:asciiTheme="minorHAnsi" w:hAnsiTheme="minorHAnsi" w:cstheme="minorBidi"/>
        </w:rPr>
        <w:t xml:space="preserve"> je i zajištění </w:t>
      </w:r>
      <w:r w:rsidR="00F942C7" w:rsidRPr="00EC6A10">
        <w:rPr>
          <w:rFonts w:asciiTheme="minorHAnsi" w:hAnsiTheme="minorHAnsi" w:cstheme="minorBidi"/>
        </w:rPr>
        <w:t>migrace</w:t>
      </w:r>
      <w:r w:rsidR="0095756F" w:rsidRPr="00EC6A10">
        <w:rPr>
          <w:rFonts w:asciiTheme="minorHAnsi" w:hAnsiTheme="minorHAnsi" w:cstheme="minorBidi"/>
        </w:rPr>
        <w:t xml:space="preserve"> </w:t>
      </w:r>
      <w:r w:rsidR="00F97775" w:rsidRPr="00EC6A10">
        <w:rPr>
          <w:rFonts w:asciiTheme="minorHAnsi" w:hAnsiTheme="minorHAnsi" w:cstheme="minorBidi"/>
        </w:rPr>
        <w:t>dat z existujících informačních systémů Objednatele na náklady Zhotovitele, která jsou nutná pro zajištění požadované funkčnosti, školení pracovníků Objednatele, a zajištění integrace s informačními systémy, které budou dále provozovány Objednatelem.</w:t>
      </w:r>
      <w:bookmarkEnd w:id="15"/>
    </w:p>
    <w:p w14:paraId="5FD68EE4" w14:textId="391410CA" w:rsidR="00E47525" w:rsidRPr="00F664AB" w:rsidRDefault="00F97775" w:rsidP="732AE0F4">
      <w:pPr>
        <w:pStyle w:val="Odst"/>
        <w:rPr>
          <w:rFonts w:asciiTheme="minorHAnsi" w:hAnsiTheme="minorHAnsi" w:cstheme="minorBidi"/>
        </w:rPr>
      </w:pPr>
      <w:r w:rsidRPr="00EC6A10">
        <w:rPr>
          <w:rFonts w:asciiTheme="minorHAnsi" w:hAnsiTheme="minorHAnsi" w:cstheme="minorBidi"/>
        </w:rPr>
        <w:t xml:space="preserve">Konkrétní požadavky na vlastnosti a rozsah </w:t>
      </w:r>
      <w:r w:rsidR="00292548" w:rsidRPr="00EC6A10">
        <w:rPr>
          <w:rFonts w:asciiTheme="minorHAnsi" w:hAnsiTheme="minorHAnsi" w:cstheme="minorBidi"/>
        </w:rPr>
        <w:t>Systému</w:t>
      </w:r>
      <w:r w:rsidRPr="00EC6A10">
        <w:rPr>
          <w:rFonts w:asciiTheme="minorHAnsi" w:hAnsiTheme="minorHAnsi" w:cstheme="minorBidi"/>
        </w:rPr>
        <w:t xml:space="preserve"> stanoví </w:t>
      </w:r>
      <w:r w:rsidR="007A6BC0" w:rsidRPr="00EC6A10">
        <w:rPr>
          <w:rFonts w:asciiTheme="minorHAnsi" w:hAnsiTheme="minorHAnsi" w:cstheme="minorBidi"/>
        </w:rPr>
        <w:t>Příloha č.</w:t>
      </w:r>
      <w:r w:rsidR="00CC5DF0" w:rsidRPr="00EC6A10">
        <w:rPr>
          <w:rFonts w:asciiTheme="minorHAnsi" w:hAnsiTheme="minorHAnsi" w:cstheme="minorBidi"/>
        </w:rPr>
        <w:t xml:space="preserve"> </w:t>
      </w:r>
      <w:r w:rsidR="007A6BC0" w:rsidRPr="00EC6A10">
        <w:rPr>
          <w:rFonts w:asciiTheme="minorHAnsi" w:hAnsiTheme="minorHAnsi" w:cstheme="minorBidi"/>
        </w:rPr>
        <w:t>1 – Technická specifikace</w:t>
      </w:r>
      <w:r w:rsidR="00BC3D33" w:rsidRPr="00EC6A10">
        <w:rPr>
          <w:rFonts w:asciiTheme="minorHAnsi" w:hAnsiTheme="minorHAnsi" w:cstheme="minorBidi"/>
        </w:rPr>
        <w:t xml:space="preserve"> a Zhotovitel je povinen je při provádění a zhotovení </w:t>
      </w:r>
      <w:r w:rsidR="00292548" w:rsidRPr="00EC6A10">
        <w:rPr>
          <w:rFonts w:asciiTheme="minorHAnsi" w:hAnsiTheme="minorHAnsi" w:cstheme="minorBidi"/>
        </w:rPr>
        <w:t>Systému</w:t>
      </w:r>
      <w:r w:rsidR="00BC3D33" w:rsidRPr="00EC6A10">
        <w:rPr>
          <w:rFonts w:asciiTheme="minorHAnsi" w:hAnsiTheme="minorHAnsi" w:cstheme="minorBidi"/>
        </w:rPr>
        <w:t xml:space="preserve"> dodržet</w:t>
      </w:r>
      <w:r w:rsidR="00067227" w:rsidRPr="00EC6A10">
        <w:rPr>
          <w:rFonts w:asciiTheme="minorHAnsi" w:hAnsiTheme="minorHAnsi" w:cstheme="minorBidi"/>
        </w:rPr>
        <w:t xml:space="preserve"> tuto Přílohu. </w:t>
      </w:r>
    </w:p>
    <w:p w14:paraId="4534B125" w14:textId="12964E65" w:rsidR="00E47525" w:rsidRPr="00F664AB" w:rsidRDefault="00F97775" w:rsidP="00561F72">
      <w:pPr>
        <w:pStyle w:val="Odst"/>
        <w:rPr>
          <w:rFonts w:asciiTheme="minorHAnsi" w:hAnsiTheme="minorHAnsi" w:cstheme="minorHAnsi"/>
        </w:rPr>
      </w:pPr>
      <w:r w:rsidRPr="732AE0F4">
        <w:rPr>
          <w:rFonts w:asciiTheme="minorHAnsi" w:hAnsiTheme="minorHAnsi" w:cstheme="minorBidi"/>
        </w:rPr>
        <w:lastRenderedPageBreak/>
        <w:t xml:space="preserve">Zhotovitel je při provádění </w:t>
      </w:r>
      <w:r w:rsidR="00292548" w:rsidRPr="732AE0F4">
        <w:rPr>
          <w:rFonts w:asciiTheme="minorHAnsi" w:hAnsiTheme="minorHAnsi" w:cstheme="minorBidi"/>
        </w:rPr>
        <w:t>Systému</w:t>
      </w:r>
      <w:r w:rsidRPr="732AE0F4">
        <w:rPr>
          <w:rFonts w:asciiTheme="minorHAnsi" w:hAnsiTheme="minorHAnsi" w:cstheme="minorBidi"/>
        </w:rPr>
        <w:t xml:space="preserve"> vázán </w:t>
      </w:r>
      <w:r w:rsidR="00BC3D33" w:rsidRPr="732AE0F4">
        <w:rPr>
          <w:rFonts w:asciiTheme="minorHAnsi" w:hAnsiTheme="minorHAnsi" w:cstheme="minorBidi"/>
        </w:rPr>
        <w:t xml:space="preserve">také </w:t>
      </w:r>
      <w:r w:rsidRPr="732AE0F4">
        <w:rPr>
          <w:rFonts w:asciiTheme="minorHAnsi" w:hAnsiTheme="minorHAnsi" w:cstheme="minorBidi"/>
        </w:rPr>
        <w:t>pokyny Objednatele, pokud Objednatel Zhotoviteli takové pokyny udělí.</w:t>
      </w:r>
      <w:r w:rsidR="005B52F2" w:rsidRPr="732AE0F4">
        <w:rPr>
          <w:rFonts w:asciiTheme="minorHAnsi" w:hAnsiTheme="minorHAnsi" w:cstheme="minorBidi"/>
        </w:rPr>
        <w:t xml:space="preserve"> </w:t>
      </w:r>
    </w:p>
    <w:p w14:paraId="2B7403A2" w14:textId="77777777" w:rsidR="00BF1023" w:rsidRPr="00D7704D" w:rsidRDefault="00BF1023" w:rsidP="002666A7">
      <w:pPr>
        <w:pStyle w:val="Odst"/>
        <w:rPr>
          <w:rFonts w:asciiTheme="minorHAnsi" w:hAnsiTheme="minorHAnsi" w:cstheme="minorHAnsi"/>
        </w:rPr>
      </w:pPr>
      <w:r w:rsidRPr="00D7704D">
        <w:rPr>
          <w:rFonts w:asciiTheme="minorHAnsi" w:hAnsiTheme="minorHAnsi" w:cstheme="minorBidi"/>
        </w:rPr>
        <w:t>Zhotovitel bere na vědomí, že Objednatel si vyhradil právo na změnu předmětu plnění v následujícím rozsahu:</w:t>
      </w:r>
    </w:p>
    <w:p w14:paraId="1AFC55A4" w14:textId="77777777" w:rsidR="00BF1023" w:rsidRPr="00D7704D" w:rsidRDefault="00F97775" w:rsidP="00F619E4">
      <w:pPr>
        <w:pStyle w:val="Odst"/>
        <w:numPr>
          <w:ilvl w:val="0"/>
          <w:numId w:val="97"/>
        </w:numPr>
        <w:rPr>
          <w:rFonts w:asciiTheme="minorHAnsi" w:hAnsiTheme="minorHAnsi" w:cstheme="minorHAnsi"/>
        </w:rPr>
      </w:pPr>
      <w:r w:rsidRPr="00D7704D">
        <w:rPr>
          <w:rFonts w:asciiTheme="minorHAnsi" w:hAnsiTheme="minorHAnsi" w:cstheme="minorBidi"/>
        </w:rPr>
        <w:t xml:space="preserve">Změny </w:t>
      </w:r>
      <w:r w:rsidR="00292548" w:rsidRPr="00D7704D">
        <w:rPr>
          <w:rFonts w:asciiTheme="minorHAnsi" w:hAnsiTheme="minorHAnsi" w:cstheme="minorBidi"/>
        </w:rPr>
        <w:t>Systému</w:t>
      </w:r>
      <w:r w:rsidRPr="00D7704D">
        <w:rPr>
          <w:rFonts w:asciiTheme="minorHAnsi" w:hAnsiTheme="minorHAnsi" w:cstheme="minorBidi"/>
        </w:rPr>
        <w:t xml:space="preserve">, včetně provedení veškerých dodatečných prací na </w:t>
      </w:r>
      <w:r w:rsidR="00292548" w:rsidRPr="00D7704D">
        <w:rPr>
          <w:rFonts w:asciiTheme="minorHAnsi" w:hAnsiTheme="minorHAnsi" w:cstheme="minorBidi"/>
        </w:rPr>
        <w:t>Systému</w:t>
      </w:r>
      <w:r w:rsidRPr="00D7704D">
        <w:rPr>
          <w:rFonts w:asciiTheme="minorHAnsi" w:hAnsiTheme="minorHAnsi" w:cstheme="minorBidi"/>
        </w:rPr>
        <w:t xml:space="preserve">, </w:t>
      </w:r>
    </w:p>
    <w:p w14:paraId="72DAF483" w14:textId="77777777" w:rsidR="00BF1023" w:rsidRPr="00D7704D" w:rsidRDefault="00F97775" w:rsidP="00F619E4">
      <w:pPr>
        <w:pStyle w:val="Odst"/>
        <w:numPr>
          <w:ilvl w:val="0"/>
          <w:numId w:val="97"/>
        </w:numPr>
        <w:rPr>
          <w:rFonts w:asciiTheme="minorHAnsi" w:hAnsiTheme="minorHAnsi" w:cstheme="minorHAnsi"/>
        </w:rPr>
      </w:pPr>
      <w:r w:rsidRPr="00D7704D">
        <w:rPr>
          <w:rFonts w:asciiTheme="minorHAnsi" w:hAnsiTheme="minorHAnsi" w:cstheme="minorBidi"/>
        </w:rPr>
        <w:t xml:space="preserve">změny </w:t>
      </w:r>
      <w:r w:rsidR="0095756F" w:rsidRPr="00D7704D">
        <w:rPr>
          <w:rFonts w:asciiTheme="minorHAnsi" w:hAnsiTheme="minorHAnsi" w:cstheme="minorBidi"/>
        </w:rPr>
        <w:t xml:space="preserve">technologií, </w:t>
      </w:r>
      <w:r w:rsidR="003A5012" w:rsidRPr="00D7704D">
        <w:rPr>
          <w:rFonts w:asciiTheme="minorHAnsi" w:hAnsiTheme="minorHAnsi" w:cstheme="minorBidi"/>
        </w:rPr>
        <w:t>personálního</w:t>
      </w:r>
      <w:r w:rsidRPr="00D7704D">
        <w:rPr>
          <w:rFonts w:asciiTheme="minorHAnsi" w:hAnsiTheme="minorHAnsi" w:cstheme="minorBidi"/>
        </w:rPr>
        <w:t xml:space="preserve"> zabezpečení spojeného s činnostmi řádného užívání </w:t>
      </w:r>
      <w:proofErr w:type="gramStart"/>
      <w:r w:rsidR="00292548" w:rsidRPr="00D7704D">
        <w:rPr>
          <w:rFonts w:asciiTheme="minorHAnsi" w:hAnsiTheme="minorHAnsi" w:cstheme="minorBidi"/>
        </w:rPr>
        <w:t>Systému</w:t>
      </w:r>
      <w:r w:rsidRPr="00D7704D">
        <w:rPr>
          <w:rFonts w:asciiTheme="minorHAnsi" w:hAnsiTheme="minorHAnsi" w:cstheme="minorBidi"/>
        </w:rPr>
        <w:t>,</w:t>
      </w:r>
      <w:r w:rsidR="00BF1023" w:rsidRPr="00D7704D">
        <w:rPr>
          <w:rFonts w:asciiTheme="minorHAnsi" w:hAnsiTheme="minorHAnsi" w:cstheme="minorBidi"/>
        </w:rPr>
        <w:t>-</w:t>
      </w:r>
      <w:proofErr w:type="gramEnd"/>
    </w:p>
    <w:p w14:paraId="5FDDF391" w14:textId="7CA021F1" w:rsidR="00BF1023" w:rsidRPr="00D7704D" w:rsidRDefault="00F97775" w:rsidP="00F619E4">
      <w:pPr>
        <w:pStyle w:val="Odst"/>
        <w:numPr>
          <w:ilvl w:val="0"/>
          <w:numId w:val="97"/>
        </w:numPr>
        <w:rPr>
          <w:rFonts w:asciiTheme="minorHAnsi" w:hAnsiTheme="minorHAnsi" w:cstheme="minorHAnsi"/>
        </w:rPr>
      </w:pPr>
      <w:r w:rsidRPr="00D7704D">
        <w:rPr>
          <w:rFonts w:asciiTheme="minorHAnsi" w:hAnsiTheme="minorHAnsi" w:cstheme="minorBidi"/>
        </w:rPr>
        <w:t xml:space="preserve">doplňky, rozšíření či zúžení </w:t>
      </w:r>
      <w:r w:rsidR="00292548" w:rsidRPr="00D7704D">
        <w:rPr>
          <w:rFonts w:asciiTheme="minorHAnsi" w:hAnsiTheme="minorHAnsi" w:cstheme="minorBidi"/>
        </w:rPr>
        <w:t>Systému</w:t>
      </w:r>
      <w:r w:rsidR="005A360B" w:rsidRPr="00D7704D">
        <w:rPr>
          <w:rFonts w:asciiTheme="minorHAnsi" w:hAnsiTheme="minorHAnsi" w:cstheme="minorBidi"/>
        </w:rPr>
        <w:t xml:space="preserve">, </w:t>
      </w:r>
      <w:r w:rsidR="00BF1023" w:rsidRPr="00D7704D">
        <w:rPr>
          <w:rFonts w:asciiTheme="minorHAnsi" w:hAnsiTheme="minorHAnsi" w:cstheme="minorBidi"/>
        </w:rPr>
        <w:t>-</w:t>
      </w:r>
    </w:p>
    <w:p w14:paraId="5DD5ABF9" w14:textId="77777777" w:rsidR="00BF1023" w:rsidRPr="00D7704D" w:rsidRDefault="006C6511" w:rsidP="00F619E4">
      <w:pPr>
        <w:pStyle w:val="Odst"/>
        <w:numPr>
          <w:ilvl w:val="0"/>
          <w:numId w:val="97"/>
        </w:numPr>
        <w:rPr>
          <w:rFonts w:asciiTheme="minorHAnsi" w:hAnsiTheme="minorHAnsi" w:cstheme="minorHAnsi"/>
        </w:rPr>
      </w:pPr>
      <w:r w:rsidRPr="00D7704D">
        <w:rPr>
          <w:rFonts w:asciiTheme="minorHAnsi" w:hAnsiTheme="minorHAnsi" w:cstheme="minorBidi"/>
        </w:rPr>
        <w:t xml:space="preserve">Servisní služby </w:t>
      </w:r>
      <w:r w:rsidR="00292548" w:rsidRPr="00D7704D">
        <w:rPr>
          <w:rFonts w:asciiTheme="minorHAnsi" w:hAnsiTheme="minorHAnsi" w:cstheme="minorBidi"/>
        </w:rPr>
        <w:t>Systému</w:t>
      </w:r>
      <w:r w:rsidRPr="00D7704D">
        <w:rPr>
          <w:rFonts w:asciiTheme="minorHAnsi" w:hAnsiTheme="minorHAnsi" w:cstheme="minorBidi"/>
        </w:rPr>
        <w:t>, pokud vedou ke změně závazku vzešlého z</w:t>
      </w:r>
      <w:r w:rsidR="00CC5DF0" w:rsidRPr="00D7704D">
        <w:rPr>
          <w:rFonts w:asciiTheme="minorHAnsi" w:hAnsiTheme="minorHAnsi" w:cstheme="minorBidi"/>
        </w:rPr>
        <w:t>e</w:t>
      </w:r>
      <w:r w:rsidRPr="00D7704D">
        <w:rPr>
          <w:rFonts w:asciiTheme="minorHAnsi" w:hAnsiTheme="minorHAnsi" w:cstheme="minorBidi"/>
        </w:rPr>
        <w:t xml:space="preserve">  Smlouvy, </w:t>
      </w:r>
      <w:r w:rsidR="00BF1023" w:rsidRPr="00D7704D">
        <w:rPr>
          <w:rFonts w:asciiTheme="minorHAnsi" w:hAnsiTheme="minorHAnsi" w:cstheme="minorBidi"/>
        </w:rPr>
        <w:t>-</w:t>
      </w:r>
    </w:p>
    <w:p w14:paraId="426B3DEF" w14:textId="0E680E73" w:rsidR="00BF1023" w:rsidRPr="00D7704D" w:rsidRDefault="006C6511" w:rsidP="00F619E4">
      <w:pPr>
        <w:pStyle w:val="Odst"/>
        <w:numPr>
          <w:ilvl w:val="0"/>
          <w:numId w:val="97"/>
        </w:numPr>
        <w:rPr>
          <w:rFonts w:asciiTheme="minorHAnsi" w:hAnsiTheme="minorHAnsi" w:cstheme="minorHAnsi"/>
        </w:rPr>
      </w:pPr>
      <w:r w:rsidRPr="00D7704D">
        <w:rPr>
          <w:rFonts w:asciiTheme="minorHAnsi" w:hAnsiTheme="minorHAnsi" w:cstheme="minorBidi"/>
        </w:rPr>
        <w:t xml:space="preserve">Rozvoj </w:t>
      </w:r>
      <w:r w:rsidR="00292548" w:rsidRPr="00D7704D">
        <w:rPr>
          <w:rFonts w:asciiTheme="minorHAnsi" w:hAnsiTheme="minorHAnsi" w:cstheme="minorBidi"/>
        </w:rPr>
        <w:t>Systému</w:t>
      </w:r>
      <w:r w:rsidRPr="00D7704D">
        <w:rPr>
          <w:rFonts w:asciiTheme="minorHAnsi" w:hAnsiTheme="minorHAnsi" w:cstheme="minorBidi"/>
        </w:rPr>
        <w:t xml:space="preserve"> dle části C Smlouvy</w:t>
      </w:r>
      <w:r w:rsidR="00800F7D" w:rsidRPr="00D7704D">
        <w:rPr>
          <w:rFonts w:asciiTheme="minorHAnsi" w:hAnsiTheme="minorHAnsi" w:cstheme="minorBidi"/>
        </w:rPr>
        <w:t xml:space="preserve"> </w:t>
      </w:r>
    </w:p>
    <w:p w14:paraId="48FF161D" w14:textId="2EDD913D" w:rsidR="00B97BA6" w:rsidRPr="00D7704D" w:rsidRDefault="00B97BA6" w:rsidP="00F619E4">
      <w:pPr>
        <w:pStyle w:val="Odst"/>
        <w:numPr>
          <w:ilvl w:val="0"/>
          <w:numId w:val="97"/>
        </w:numPr>
        <w:rPr>
          <w:rFonts w:asciiTheme="minorHAnsi" w:hAnsiTheme="minorHAnsi" w:cstheme="minorHAnsi"/>
        </w:rPr>
      </w:pPr>
      <w:r w:rsidRPr="00D7704D">
        <w:rPr>
          <w:rFonts w:asciiTheme="minorHAnsi" w:hAnsiTheme="minorHAnsi" w:cstheme="minorHAnsi"/>
        </w:rPr>
        <w:t>Rozšíření a změny pracovišť Objednatele</w:t>
      </w:r>
    </w:p>
    <w:p w14:paraId="117CBD00" w14:textId="023EE91F" w:rsidR="00ED5212" w:rsidRPr="00D7704D" w:rsidRDefault="00800F7D" w:rsidP="00F619E4">
      <w:pPr>
        <w:pStyle w:val="Odst"/>
        <w:numPr>
          <w:ilvl w:val="0"/>
          <w:numId w:val="0"/>
        </w:numPr>
        <w:ind w:left="142"/>
        <w:rPr>
          <w:rFonts w:asciiTheme="minorHAnsi" w:hAnsiTheme="minorHAnsi" w:cstheme="minorHAnsi"/>
        </w:rPr>
      </w:pPr>
      <w:r w:rsidRPr="00D7704D">
        <w:rPr>
          <w:rFonts w:asciiTheme="minorHAnsi" w:hAnsiTheme="minorHAnsi" w:cstheme="minorBidi"/>
        </w:rPr>
        <w:t>to vše za podmínky, že nebude změněna celková povaha veřejné zakázky</w:t>
      </w:r>
      <w:r w:rsidR="006C6511" w:rsidRPr="00D7704D">
        <w:rPr>
          <w:rFonts w:asciiTheme="minorHAnsi" w:hAnsiTheme="minorHAnsi" w:cstheme="minorBidi"/>
        </w:rPr>
        <w:t xml:space="preserve">. </w:t>
      </w:r>
      <w:r w:rsidRPr="00D7704D">
        <w:rPr>
          <w:rFonts w:asciiTheme="minorHAnsi" w:hAnsiTheme="minorHAnsi" w:cstheme="minorBidi"/>
        </w:rPr>
        <w:t>V</w:t>
      </w:r>
      <w:r w:rsidR="006C6511" w:rsidRPr="00D7704D">
        <w:rPr>
          <w:rFonts w:asciiTheme="minorHAnsi" w:hAnsiTheme="minorHAnsi" w:cstheme="minorBidi"/>
        </w:rPr>
        <w:t>šechny takové změny</w:t>
      </w:r>
      <w:r w:rsidR="00F97775" w:rsidRPr="00D7704D">
        <w:rPr>
          <w:rFonts w:asciiTheme="minorHAnsi" w:hAnsiTheme="minorHAnsi" w:cstheme="minorBidi"/>
        </w:rPr>
        <w:t> </w:t>
      </w:r>
      <w:r w:rsidR="00877123" w:rsidRPr="00D7704D">
        <w:rPr>
          <w:rFonts w:asciiTheme="minorHAnsi" w:hAnsiTheme="minorHAnsi" w:cstheme="minorBidi"/>
        </w:rPr>
        <w:t xml:space="preserve">budou </w:t>
      </w:r>
      <w:r w:rsidR="00F97775" w:rsidRPr="00D7704D">
        <w:rPr>
          <w:rFonts w:asciiTheme="minorHAnsi" w:hAnsiTheme="minorHAnsi" w:cstheme="minorBidi"/>
        </w:rPr>
        <w:t>sjednán</w:t>
      </w:r>
      <w:r w:rsidR="00877123" w:rsidRPr="00D7704D">
        <w:rPr>
          <w:rFonts w:asciiTheme="minorHAnsi" w:hAnsiTheme="minorHAnsi" w:cstheme="minorBidi"/>
        </w:rPr>
        <w:t>y</w:t>
      </w:r>
      <w:r w:rsidR="00F97775" w:rsidRPr="00D7704D">
        <w:rPr>
          <w:rFonts w:asciiTheme="minorHAnsi" w:hAnsiTheme="minorHAnsi" w:cstheme="minorBidi"/>
        </w:rPr>
        <w:t xml:space="preserve"> ve formě písemného dodatku k  Smlouvě.</w:t>
      </w:r>
    </w:p>
    <w:p w14:paraId="796B5355" w14:textId="65CADCA9" w:rsidR="00BD7B55" w:rsidRPr="00F664AB" w:rsidRDefault="00BD7B55" w:rsidP="0089470C">
      <w:pPr>
        <w:pStyle w:val="Nadpis1"/>
        <w:ind w:left="0" w:firstLine="0"/>
        <w:rPr>
          <w:rFonts w:asciiTheme="minorHAnsi" w:hAnsiTheme="minorHAnsi" w:cstheme="minorHAnsi"/>
        </w:rPr>
      </w:pPr>
      <w:bookmarkStart w:id="16" w:name="_Toc45191166"/>
      <w:bookmarkStart w:id="17" w:name="_Toc45191331"/>
      <w:bookmarkStart w:id="18" w:name="_Toc45191368"/>
      <w:bookmarkStart w:id="19" w:name="_Ref45148963"/>
      <w:bookmarkStart w:id="20" w:name="_Toc49258771"/>
      <w:bookmarkStart w:id="21" w:name="_Toc167182253"/>
      <w:bookmarkEnd w:id="16"/>
      <w:bookmarkEnd w:id="17"/>
      <w:bookmarkEnd w:id="18"/>
      <w:r w:rsidRPr="00F664AB">
        <w:rPr>
          <w:rFonts w:asciiTheme="minorHAnsi" w:hAnsiTheme="minorHAnsi" w:cstheme="minorHAnsi"/>
        </w:rPr>
        <w:t xml:space="preserve">Implementace </w:t>
      </w:r>
      <w:bookmarkEnd w:id="19"/>
      <w:bookmarkEnd w:id="20"/>
      <w:r w:rsidR="00292548">
        <w:rPr>
          <w:rFonts w:asciiTheme="minorHAnsi" w:hAnsiTheme="minorHAnsi" w:cstheme="minorHAnsi"/>
        </w:rPr>
        <w:t>Systému</w:t>
      </w:r>
      <w:bookmarkEnd w:id="21"/>
    </w:p>
    <w:p w14:paraId="2568D5C6" w14:textId="5A5AAA20" w:rsidR="003776C2" w:rsidRDefault="007E1F62" w:rsidP="00302043">
      <w:pPr>
        <w:pStyle w:val="Odst"/>
        <w:rPr>
          <w:rFonts w:asciiTheme="minorHAnsi" w:hAnsiTheme="minorHAnsi" w:cstheme="minorHAnsi"/>
        </w:rPr>
      </w:pPr>
      <w:bookmarkStart w:id="22" w:name="_Ref45134038"/>
      <w:r>
        <w:rPr>
          <w:rFonts w:asciiTheme="minorHAnsi" w:hAnsiTheme="minorHAnsi" w:cstheme="minorHAnsi"/>
        </w:rPr>
        <w:t xml:space="preserve">Součástí implementace je nasazení a zprovoznění </w:t>
      </w:r>
      <w:r w:rsidR="00292548">
        <w:rPr>
          <w:rFonts w:asciiTheme="minorHAnsi" w:hAnsiTheme="minorHAnsi" w:cstheme="minorHAnsi"/>
        </w:rPr>
        <w:t>Systému</w:t>
      </w:r>
      <w:r>
        <w:rPr>
          <w:rFonts w:asciiTheme="minorHAnsi" w:hAnsiTheme="minorHAnsi" w:cstheme="minorHAnsi"/>
        </w:rPr>
        <w:t xml:space="preserve"> v provozním prostředí Objednatele</w:t>
      </w:r>
      <w:r w:rsidR="003776C2">
        <w:rPr>
          <w:rFonts w:asciiTheme="minorHAnsi" w:hAnsiTheme="minorHAnsi" w:cstheme="minorHAnsi"/>
        </w:rPr>
        <w:t>,</w:t>
      </w:r>
      <w:r w:rsidR="00EE79D2">
        <w:rPr>
          <w:rFonts w:asciiTheme="minorHAnsi" w:hAnsiTheme="minorHAnsi" w:cstheme="minorHAnsi"/>
        </w:rPr>
        <w:t xml:space="preserve"> </w:t>
      </w:r>
      <w:r w:rsidR="00292548">
        <w:rPr>
          <w:rFonts w:asciiTheme="minorHAnsi" w:hAnsiTheme="minorHAnsi" w:cstheme="minorHAnsi"/>
        </w:rPr>
        <w:t xml:space="preserve">jak je </w:t>
      </w:r>
      <w:r w:rsidR="00EE79D2">
        <w:rPr>
          <w:rFonts w:asciiTheme="minorHAnsi" w:hAnsiTheme="minorHAnsi" w:cstheme="minorHAnsi"/>
        </w:rPr>
        <w:t>specifikovaného v</w:t>
      </w:r>
      <w:r w:rsidR="00292548">
        <w:rPr>
          <w:rFonts w:asciiTheme="minorHAnsi" w:hAnsiTheme="minorHAnsi" w:cstheme="minorHAnsi"/>
        </w:rPr>
        <w:t> </w:t>
      </w:r>
      <w:r w:rsidR="00981852">
        <w:rPr>
          <w:rFonts w:asciiTheme="minorHAnsi" w:hAnsiTheme="minorHAnsi" w:cstheme="minorHAnsi"/>
        </w:rPr>
        <w:t>Příloze č. 1 Smlouvy</w:t>
      </w:r>
      <w:r w:rsidR="00292548">
        <w:rPr>
          <w:rFonts w:asciiTheme="minorHAnsi" w:hAnsiTheme="minorHAnsi" w:cstheme="minorHAnsi"/>
        </w:rPr>
        <w:t xml:space="preserve"> – Technické specifikaci</w:t>
      </w:r>
      <w:r w:rsidR="007D5096">
        <w:rPr>
          <w:rFonts w:asciiTheme="minorHAnsi" w:hAnsiTheme="minorHAnsi" w:cstheme="minorHAnsi"/>
        </w:rPr>
        <w:t>,</w:t>
      </w:r>
      <w:r w:rsidR="003776C2">
        <w:rPr>
          <w:rFonts w:asciiTheme="minorHAnsi" w:hAnsiTheme="minorHAnsi" w:cstheme="minorHAnsi"/>
        </w:rPr>
        <w:t xml:space="preserve"> zejména pak </w:t>
      </w:r>
      <w:r w:rsidR="00292548">
        <w:rPr>
          <w:rFonts w:asciiTheme="minorHAnsi" w:hAnsiTheme="minorHAnsi" w:cstheme="minorHAnsi"/>
        </w:rPr>
        <w:t xml:space="preserve">následující </w:t>
      </w:r>
      <w:r w:rsidR="003776C2">
        <w:rPr>
          <w:rFonts w:asciiTheme="minorHAnsi" w:hAnsiTheme="minorHAnsi" w:cstheme="minorHAnsi"/>
        </w:rPr>
        <w:t>služby:</w:t>
      </w:r>
    </w:p>
    <w:p w14:paraId="41DDC401" w14:textId="77777777" w:rsidR="003776C2" w:rsidRPr="003776C2" w:rsidRDefault="003776C2" w:rsidP="00EC754B">
      <w:pPr>
        <w:pStyle w:val="Psm"/>
        <w:rPr>
          <w:rFonts w:asciiTheme="minorHAnsi" w:hAnsiTheme="minorHAnsi" w:cs="Arial"/>
        </w:rPr>
      </w:pPr>
      <w:r w:rsidRPr="003776C2">
        <w:rPr>
          <w:rFonts w:asciiTheme="minorHAnsi" w:hAnsiTheme="minorHAnsi" w:cs="Arial"/>
        </w:rPr>
        <w:t xml:space="preserve">Provedení </w:t>
      </w:r>
      <w:proofErr w:type="spellStart"/>
      <w:r w:rsidRPr="003776C2">
        <w:rPr>
          <w:rFonts w:asciiTheme="minorHAnsi" w:hAnsiTheme="minorHAnsi" w:cs="Arial"/>
        </w:rPr>
        <w:t>předimplementační</w:t>
      </w:r>
      <w:proofErr w:type="spellEnd"/>
      <w:r w:rsidRPr="003776C2">
        <w:rPr>
          <w:rFonts w:asciiTheme="minorHAnsi" w:hAnsiTheme="minorHAnsi" w:cs="Arial"/>
        </w:rPr>
        <w:t xml:space="preserve"> analýzy potřebné k zpracování detailní prováděcí dokumentace projektu,</w:t>
      </w:r>
    </w:p>
    <w:p w14:paraId="73B5213E" w14:textId="77777777" w:rsidR="003776C2" w:rsidRPr="003776C2" w:rsidRDefault="003776C2" w:rsidP="00EC754B">
      <w:pPr>
        <w:pStyle w:val="Psm"/>
        <w:rPr>
          <w:rFonts w:asciiTheme="minorHAnsi" w:hAnsiTheme="minorHAnsi" w:cs="Arial"/>
        </w:rPr>
      </w:pPr>
      <w:r w:rsidRPr="003776C2">
        <w:rPr>
          <w:rFonts w:asciiTheme="minorHAnsi" w:hAnsiTheme="minorHAnsi" w:cs="Arial"/>
        </w:rPr>
        <w:t>Zpracování detailní prováděcí dokumentace (detailní popis rozsahu a způsobu implementace nabízeného řešení),</w:t>
      </w:r>
    </w:p>
    <w:p w14:paraId="06C94149" w14:textId="77777777" w:rsidR="003776C2" w:rsidRPr="003776C2" w:rsidRDefault="003776C2" w:rsidP="00EC754B">
      <w:pPr>
        <w:pStyle w:val="Psm"/>
        <w:rPr>
          <w:rFonts w:asciiTheme="minorHAnsi" w:hAnsiTheme="minorHAnsi" w:cs="Arial"/>
        </w:rPr>
      </w:pPr>
      <w:r w:rsidRPr="003776C2">
        <w:rPr>
          <w:rFonts w:asciiTheme="minorHAnsi" w:hAnsiTheme="minorHAnsi" w:cs="Arial"/>
        </w:rPr>
        <w:t>Projektové vedení realizace předmětu plnění,</w:t>
      </w:r>
    </w:p>
    <w:p w14:paraId="71DA4770" w14:textId="2C2D9029" w:rsidR="003776C2" w:rsidRPr="003776C2" w:rsidRDefault="00C327CA" w:rsidP="00EC754B">
      <w:pPr>
        <w:pStyle w:val="Psm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Implementace</w:t>
      </w:r>
      <w:r w:rsidR="003776C2" w:rsidRPr="003776C2">
        <w:rPr>
          <w:rFonts w:asciiTheme="minorHAnsi" w:hAnsiTheme="minorHAnsi" w:cs="Arial"/>
        </w:rPr>
        <w:t xml:space="preserve"> nabízeného řešení, </w:t>
      </w:r>
    </w:p>
    <w:p w14:paraId="5DF37D2F" w14:textId="77777777" w:rsidR="003776C2" w:rsidRPr="003776C2" w:rsidRDefault="003776C2" w:rsidP="00EC754B">
      <w:pPr>
        <w:pStyle w:val="Psm"/>
        <w:rPr>
          <w:rFonts w:asciiTheme="minorHAnsi" w:hAnsiTheme="minorHAnsi" w:cs="Arial"/>
        </w:rPr>
      </w:pPr>
      <w:r w:rsidRPr="003776C2">
        <w:rPr>
          <w:rFonts w:asciiTheme="minorHAnsi" w:hAnsiTheme="minorHAnsi" w:cs="Arial"/>
        </w:rPr>
        <w:t>Kompletní implementaci řešení splňující povinné a nabízené hodnocené parametry technického řešení, zajištění migrace / importu dat ze stávajícího nahrazovaného IS</w:t>
      </w:r>
    </w:p>
    <w:p w14:paraId="61166AAF" w14:textId="77777777" w:rsidR="003776C2" w:rsidRPr="003776C2" w:rsidRDefault="003776C2" w:rsidP="00EC754B">
      <w:pPr>
        <w:pStyle w:val="Psm"/>
        <w:rPr>
          <w:rFonts w:asciiTheme="minorHAnsi" w:hAnsiTheme="minorHAnsi" w:cs="Arial"/>
        </w:rPr>
      </w:pPr>
      <w:r w:rsidRPr="003776C2">
        <w:rPr>
          <w:rFonts w:asciiTheme="minorHAnsi" w:hAnsiTheme="minorHAnsi" w:cs="Arial"/>
        </w:rPr>
        <w:t xml:space="preserve">Provedení školení administrátorů, klíčových a ostatních uživatelů z každé oblasti řešení, </w:t>
      </w:r>
    </w:p>
    <w:p w14:paraId="3407AA05" w14:textId="77777777" w:rsidR="003776C2" w:rsidRPr="003776C2" w:rsidRDefault="003776C2" w:rsidP="00EC754B">
      <w:pPr>
        <w:pStyle w:val="Psm"/>
        <w:rPr>
          <w:rFonts w:asciiTheme="minorHAnsi" w:hAnsiTheme="minorHAnsi" w:cs="Arial"/>
        </w:rPr>
      </w:pPr>
      <w:r w:rsidRPr="003776C2">
        <w:rPr>
          <w:rFonts w:asciiTheme="minorHAnsi" w:hAnsiTheme="minorHAnsi" w:cs="Arial"/>
        </w:rPr>
        <w:t>Provedení akceptačních testů, Překlopení akceptovaného nastavení systému z testovacího do produktivního prostředí a do ostrého provozu,</w:t>
      </w:r>
    </w:p>
    <w:p w14:paraId="2512519E" w14:textId="77777777" w:rsidR="003776C2" w:rsidRPr="003776C2" w:rsidRDefault="003776C2" w:rsidP="00EC754B">
      <w:pPr>
        <w:pStyle w:val="Psm"/>
        <w:rPr>
          <w:rFonts w:asciiTheme="minorHAnsi" w:hAnsiTheme="minorHAnsi" w:cs="Arial"/>
        </w:rPr>
      </w:pPr>
      <w:r w:rsidRPr="003776C2">
        <w:rPr>
          <w:rFonts w:asciiTheme="minorHAnsi" w:hAnsiTheme="minorHAnsi" w:cs="Arial"/>
        </w:rPr>
        <w:t xml:space="preserve">Náklady na provedení implementačních služeb musí být zahrnuty v nabídkové ceně k položce, ke které se vztahují a nelze je vyčíslit zvlášť. </w:t>
      </w:r>
    </w:p>
    <w:p w14:paraId="4AD1DF08" w14:textId="46987C27" w:rsidR="003776C2" w:rsidRPr="003776C2" w:rsidRDefault="003776C2" w:rsidP="00EC754B">
      <w:pPr>
        <w:pStyle w:val="Psm"/>
        <w:rPr>
          <w:rFonts w:asciiTheme="minorHAnsi" w:hAnsiTheme="minorHAnsi" w:cs="Arial"/>
        </w:rPr>
      </w:pPr>
      <w:r w:rsidRPr="003776C2">
        <w:rPr>
          <w:rFonts w:asciiTheme="minorHAnsi" w:hAnsiTheme="minorHAnsi" w:cs="Arial"/>
        </w:rPr>
        <w:t xml:space="preserve">Veškerá </w:t>
      </w:r>
      <w:r w:rsidR="00F619E4">
        <w:rPr>
          <w:rFonts w:asciiTheme="minorHAnsi" w:hAnsiTheme="minorHAnsi" w:cs="Arial"/>
        </w:rPr>
        <w:t xml:space="preserve">komunikace </w:t>
      </w:r>
      <w:r w:rsidR="00F619E4" w:rsidRPr="00F619E4">
        <w:rPr>
          <w:rFonts w:asciiTheme="minorHAnsi" w:hAnsiTheme="minorHAnsi" w:cs="Arial"/>
        </w:rPr>
        <w:t xml:space="preserve">s objednatelem </w:t>
      </w:r>
      <w:r w:rsidR="00F619E4">
        <w:rPr>
          <w:rFonts w:asciiTheme="minorHAnsi" w:hAnsiTheme="minorHAnsi" w:cs="Arial"/>
        </w:rPr>
        <w:t xml:space="preserve">v rámci plnění této smlouvy musí </w:t>
      </w:r>
      <w:r w:rsidR="00F619E4" w:rsidRPr="00F619E4">
        <w:rPr>
          <w:rFonts w:asciiTheme="minorHAnsi" w:hAnsiTheme="minorHAnsi" w:cs="Arial"/>
        </w:rPr>
        <w:t>probíhat v českém jazyce</w:t>
      </w:r>
      <w:r w:rsidR="00F619E4">
        <w:rPr>
          <w:rFonts w:asciiTheme="minorHAnsi" w:hAnsiTheme="minorHAnsi" w:cs="Arial"/>
        </w:rPr>
        <w:t xml:space="preserve"> a veškerá </w:t>
      </w:r>
      <w:r w:rsidRPr="003776C2">
        <w:rPr>
          <w:rFonts w:asciiTheme="minorHAnsi" w:hAnsiTheme="minorHAnsi" w:cs="Arial"/>
        </w:rPr>
        <w:t xml:space="preserve">dokumentace musí být dodána výhradně v českém jazyce, v elektronické formě ve standardních formátech (např. MS Office, </w:t>
      </w:r>
      <w:proofErr w:type="spellStart"/>
      <w:r w:rsidRPr="003776C2">
        <w:rPr>
          <w:rFonts w:asciiTheme="minorHAnsi" w:hAnsiTheme="minorHAnsi" w:cs="Arial"/>
        </w:rPr>
        <w:t>pdf</w:t>
      </w:r>
      <w:proofErr w:type="spellEnd"/>
      <w:r w:rsidRPr="003776C2">
        <w:rPr>
          <w:rFonts w:asciiTheme="minorHAnsi" w:hAnsiTheme="minorHAnsi" w:cs="Arial"/>
        </w:rPr>
        <w:t>) používaných zadavatelem na datovém nosiči a 1x kopii v papírové formě.</w:t>
      </w:r>
    </w:p>
    <w:p w14:paraId="5800FF8F" w14:textId="2C13F685" w:rsidR="003776C2" w:rsidRPr="00981852" w:rsidRDefault="003776C2" w:rsidP="00981852">
      <w:pPr>
        <w:pStyle w:val="Psm"/>
        <w:rPr>
          <w:rFonts w:asciiTheme="minorHAnsi" w:hAnsiTheme="minorHAnsi" w:cs="Arial"/>
        </w:rPr>
      </w:pPr>
      <w:r w:rsidRPr="00981852">
        <w:rPr>
          <w:rFonts w:asciiTheme="minorHAnsi" w:hAnsiTheme="minorHAnsi" w:cs="Arial"/>
        </w:rPr>
        <w:t xml:space="preserve">Zajištění zkušebního provozu v délce min. </w:t>
      </w:r>
      <w:r w:rsidR="003A5012" w:rsidRPr="00981852">
        <w:rPr>
          <w:rFonts w:asciiTheme="minorHAnsi" w:hAnsiTheme="minorHAnsi" w:cs="Arial"/>
        </w:rPr>
        <w:t>2</w:t>
      </w:r>
      <w:r w:rsidRPr="00981852">
        <w:rPr>
          <w:rFonts w:asciiTheme="minorHAnsi" w:hAnsiTheme="minorHAnsi" w:cs="Arial"/>
        </w:rPr>
        <w:t xml:space="preserve"> měsíců </w:t>
      </w:r>
      <w:r w:rsidR="00981852">
        <w:rPr>
          <w:rFonts w:asciiTheme="minorHAnsi" w:hAnsiTheme="minorHAnsi" w:cs="Arial"/>
        </w:rPr>
        <w:t>s m</w:t>
      </w:r>
      <w:r w:rsidRPr="00981852">
        <w:rPr>
          <w:rFonts w:asciiTheme="minorHAnsi" w:hAnsiTheme="minorHAnsi" w:cs="Arial"/>
        </w:rPr>
        <w:t>ožnost</w:t>
      </w:r>
      <w:r w:rsidR="00981852">
        <w:rPr>
          <w:rFonts w:asciiTheme="minorHAnsi" w:hAnsiTheme="minorHAnsi" w:cs="Arial"/>
        </w:rPr>
        <w:t>í</w:t>
      </w:r>
      <w:r w:rsidRPr="00981852">
        <w:rPr>
          <w:rFonts w:asciiTheme="minorHAnsi" w:hAnsiTheme="minorHAnsi" w:cs="Arial"/>
        </w:rPr>
        <w:t xml:space="preserve"> technické podpory formou telefonické konzultace nebo vzdáleného přístupu se specialistou zhotovitele s dostupností do maximálně 2 hodin od nahlášení požadavku v pracovní dny v do</w:t>
      </w:r>
      <w:r w:rsidR="00981852">
        <w:rPr>
          <w:rFonts w:asciiTheme="minorHAnsi" w:hAnsiTheme="minorHAnsi" w:cs="Arial"/>
        </w:rPr>
        <w:t>bě od 8:00 do 16:00 hod.</w:t>
      </w:r>
    </w:p>
    <w:p w14:paraId="3958E9D1" w14:textId="77777777" w:rsidR="003776C2" w:rsidRDefault="003776C2" w:rsidP="001E61E8">
      <w:pPr>
        <w:pStyle w:val="Odst"/>
        <w:numPr>
          <w:ilvl w:val="0"/>
          <w:numId w:val="0"/>
        </w:numPr>
        <w:rPr>
          <w:rFonts w:asciiTheme="minorHAnsi" w:hAnsiTheme="minorHAnsi" w:cstheme="minorHAnsi"/>
        </w:rPr>
      </w:pPr>
    </w:p>
    <w:p w14:paraId="230EBABD" w14:textId="701DEA4E" w:rsidR="00F14528" w:rsidRDefault="003776C2" w:rsidP="003776C2">
      <w:pPr>
        <w:pStyle w:val="Od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Součástí implementace je také</w:t>
      </w:r>
      <w:r w:rsidR="007E1F62" w:rsidRPr="00442B69">
        <w:rPr>
          <w:rFonts w:asciiTheme="minorHAnsi" w:hAnsiTheme="minorHAnsi" w:cstheme="minorHAnsi"/>
        </w:rPr>
        <w:t xml:space="preserve"> integrace s</w:t>
      </w:r>
      <w:r w:rsidRPr="00442B69">
        <w:rPr>
          <w:rFonts w:asciiTheme="minorHAnsi" w:hAnsiTheme="minorHAnsi" w:cstheme="minorHAnsi"/>
        </w:rPr>
        <w:t>e stávajícími systémy zadavatele</w:t>
      </w:r>
      <w:r w:rsidR="002425CB">
        <w:rPr>
          <w:rFonts w:asciiTheme="minorHAnsi" w:hAnsiTheme="minorHAnsi" w:cstheme="minorHAnsi"/>
        </w:rPr>
        <w:t xml:space="preserve"> blíže popsan</w:t>
      </w:r>
      <w:r w:rsidR="00C67B0E">
        <w:rPr>
          <w:rFonts w:asciiTheme="minorHAnsi" w:hAnsiTheme="minorHAnsi" w:cstheme="minorHAnsi"/>
        </w:rPr>
        <w:t>é</w:t>
      </w:r>
      <w:r w:rsidR="002425CB">
        <w:rPr>
          <w:rFonts w:asciiTheme="minorHAnsi" w:hAnsiTheme="minorHAnsi" w:cstheme="minorHAnsi"/>
        </w:rPr>
        <w:t xml:space="preserve"> v </w:t>
      </w:r>
      <w:r w:rsidR="000475AE">
        <w:rPr>
          <w:rFonts w:asciiTheme="minorHAnsi" w:hAnsiTheme="minorHAnsi" w:cstheme="minorHAnsi"/>
        </w:rPr>
        <w:t>Příloze č. 1 – Technická specifikace</w:t>
      </w:r>
      <w:r w:rsidR="00C327CA">
        <w:rPr>
          <w:rFonts w:asciiTheme="minorHAnsi" w:hAnsiTheme="minorHAnsi" w:cstheme="minorHAnsi"/>
        </w:rPr>
        <w:t xml:space="preserve">. </w:t>
      </w:r>
    </w:p>
    <w:p w14:paraId="071EA6E7" w14:textId="77777777" w:rsidR="007E1F62" w:rsidRPr="00F14528" w:rsidRDefault="00F14528" w:rsidP="00F14528">
      <w:pPr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</w:rPr>
        <w:br w:type="page"/>
      </w:r>
    </w:p>
    <w:p w14:paraId="3DF58EE9" w14:textId="77777777" w:rsidR="00FC75D9" w:rsidRDefault="00FC75D9" w:rsidP="00FC75D9">
      <w:pPr>
        <w:pStyle w:val="Odst"/>
        <w:numPr>
          <w:ilvl w:val="0"/>
          <w:numId w:val="0"/>
        </w:numPr>
        <w:rPr>
          <w:rFonts w:asciiTheme="minorHAnsi" w:hAnsiTheme="minorHAnsi" w:cstheme="minorHAnsi"/>
        </w:rPr>
      </w:pPr>
    </w:p>
    <w:p w14:paraId="790B8254" w14:textId="2E0D77C1" w:rsidR="005513A1" w:rsidRPr="00F664AB" w:rsidRDefault="005513A1" w:rsidP="0089470C">
      <w:pPr>
        <w:pStyle w:val="Nadpis1"/>
        <w:ind w:left="0" w:firstLine="0"/>
        <w:rPr>
          <w:rFonts w:asciiTheme="minorHAnsi" w:hAnsiTheme="minorHAnsi" w:cstheme="minorHAnsi"/>
        </w:rPr>
      </w:pPr>
      <w:bookmarkStart w:id="23" w:name="_Ref45148121"/>
      <w:bookmarkStart w:id="24" w:name="_Ref45148407"/>
      <w:bookmarkStart w:id="25" w:name="_Ref45148423"/>
      <w:bookmarkStart w:id="26" w:name="_Ref45148815"/>
      <w:bookmarkStart w:id="27" w:name="_Ref45150207"/>
      <w:bookmarkStart w:id="28" w:name="_Ref45150256"/>
      <w:bookmarkStart w:id="29" w:name="_Ref45150301"/>
      <w:bookmarkStart w:id="30" w:name="_Toc49258772"/>
      <w:bookmarkStart w:id="31" w:name="_Toc167182254"/>
      <w:bookmarkEnd w:id="22"/>
      <w:r w:rsidRPr="00F664AB">
        <w:rPr>
          <w:rFonts w:asciiTheme="minorHAnsi" w:hAnsiTheme="minorHAnsi" w:cstheme="minorHAnsi"/>
        </w:rPr>
        <w:t xml:space="preserve">Předání a převzetí </w:t>
      </w:r>
      <w:r w:rsidR="00292548">
        <w:rPr>
          <w:rFonts w:asciiTheme="minorHAnsi" w:hAnsiTheme="minorHAnsi" w:cstheme="minorHAnsi"/>
        </w:rPr>
        <w:t>Systému</w:t>
      </w:r>
      <w:r w:rsidR="005A360B" w:rsidRPr="00F664AB">
        <w:rPr>
          <w:rFonts w:asciiTheme="minorHAnsi" w:hAnsiTheme="minorHAnsi" w:cstheme="minorHAnsi"/>
        </w:rPr>
        <w:t>, akceptační řízení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14:paraId="4993CC99" w14:textId="47AF6975" w:rsidR="00E47525" w:rsidRPr="00F664AB" w:rsidRDefault="001234F7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Závazek </w:t>
      </w:r>
      <w:r w:rsidR="00180DA3"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e provést </w:t>
      </w:r>
      <w:r w:rsidR="00292548">
        <w:rPr>
          <w:rFonts w:asciiTheme="minorHAnsi" w:hAnsiTheme="minorHAnsi" w:cstheme="minorHAnsi"/>
        </w:rPr>
        <w:t>Systém</w:t>
      </w:r>
      <w:r w:rsidR="005513A1" w:rsidRPr="00F664AB">
        <w:rPr>
          <w:rFonts w:asciiTheme="minorHAnsi" w:hAnsiTheme="minorHAnsi" w:cstheme="minorHAnsi"/>
        </w:rPr>
        <w:t xml:space="preserve"> podle </w:t>
      </w:r>
      <w:r w:rsidR="00A46356" w:rsidRPr="00F664AB">
        <w:rPr>
          <w:rFonts w:asciiTheme="minorHAnsi" w:hAnsiTheme="minorHAnsi" w:cstheme="minorHAnsi"/>
        </w:rPr>
        <w:t>Smlouvy</w:t>
      </w:r>
      <w:r w:rsidR="005513A1" w:rsidRPr="00F664AB">
        <w:rPr>
          <w:rFonts w:asciiTheme="minorHAnsi" w:hAnsiTheme="minorHAnsi" w:cstheme="minorHAnsi"/>
        </w:rPr>
        <w:t xml:space="preserve"> je splněn jeho řádným a včasným dokončením, včetně provedení </w:t>
      </w:r>
      <w:r w:rsidR="00D17E03" w:rsidRPr="00F664AB">
        <w:rPr>
          <w:rFonts w:asciiTheme="minorHAnsi" w:hAnsiTheme="minorHAnsi" w:cstheme="minorHAnsi"/>
        </w:rPr>
        <w:t>testov</w:t>
      </w:r>
      <w:r w:rsidR="00C15461">
        <w:rPr>
          <w:rFonts w:asciiTheme="minorHAnsi" w:hAnsiTheme="minorHAnsi" w:cstheme="minorHAnsi"/>
        </w:rPr>
        <w:t>ání, zkušebního provozu, akceptací</w:t>
      </w:r>
      <w:r w:rsidR="005513A1" w:rsidRPr="00F664AB">
        <w:rPr>
          <w:rFonts w:asciiTheme="minorHAnsi" w:hAnsiTheme="minorHAnsi" w:cstheme="minorHAnsi"/>
        </w:rPr>
        <w:t xml:space="preserve">, je-li touto </w:t>
      </w:r>
      <w:r w:rsidR="00D62DEB" w:rsidRPr="00F664AB">
        <w:rPr>
          <w:rFonts w:asciiTheme="minorHAnsi" w:hAnsiTheme="minorHAnsi" w:cstheme="minorHAnsi"/>
        </w:rPr>
        <w:t>S</w:t>
      </w:r>
      <w:r w:rsidR="005513A1" w:rsidRPr="00F664AB">
        <w:rPr>
          <w:rFonts w:asciiTheme="minorHAnsi" w:hAnsiTheme="minorHAnsi" w:cstheme="minorHAnsi"/>
        </w:rPr>
        <w:t xml:space="preserve">mlouvou, jejími přílohami nebo </w:t>
      </w:r>
      <w:r w:rsidR="00180DA3" w:rsidRPr="00F664AB">
        <w:rPr>
          <w:rFonts w:asciiTheme="minorHAnsi" w:hAnsiTheme="minorHAnsi" w:cstheme="minorHAnsi"/>
        </w:rPr>
        <w:t>Objednatel</w:t>
      </w:r>
      <w:r w:rsidR="005513A1" w:rsidRPr="00F664AB">
        <w:rPr>
          <w:rFonts w:asciiTheme="minorHAnsi" w:hAnsiTheme="minorHAnsi" w:cstheme="minorHAnsi"/>
        </w:rPr>
        <w:t>em požadován,</w:t>
      </w:r>
      <w:r w:rsidR="001C72DF">
        <w:rPr>
          <w:rFonts w:asciiTheme="minorHAnsi" w:hAnsiTheme="minorHAnsi" w:cstheme="minorHAnsi"/>
        </w:rPr>
        <w:t xml:space="preserve"> a</w:t>
      </w:r>
      <w:r w:rsidR="005513A1" w:rsidRPr="00F664AB">
        <w:rPr>
          <w:rFonts w:asciiTheme="minorHAnsi" w:hAnsiTheme="minorHAnsi" w:cstheme="minorHAnsi"/>
        </w:rPr>
        <w:t xml:space="preserve"> předáním </w:t>
      </w:r>
      <w:r w:rsidR="00180DA3" w:rsidRPr="00F664AB">
        <w:rPr>
          <w:rFonts w:asciiTheme="minorHAnsi" w:hAnsiTheme="minorHAnsi" w:cstheme="minorHAnsi"/>
        </w:rPr>
        <w:t>Objednatel</w:t>
      </w:r>
      <w:r w:rsidR="005513A1" w:rsidRPr="00F664AB">
        <w:rPr>
          <w:rFonts w:asciiTheme="minorHAnsi" w:hAnsiTheme="minorHAnsi" w:cstheme="minorHAnsi"/>
        </w:rPr>
        <w:t xml:space="preserve">i, včetně předání veškerých dokladů nezbytných k užívání </w:t>
      </w:r>
      <w:r w:rsidR="00292548">
        <w:rPr>
          <w:rFonts w:asciiTheme="minorHAnsi" w:hAnsiTheme="minorHAnsi" w:cstheme="minorHAnsi"/>
        </w:rPr>
        <w:t>Systému</w:t>
      </w:r>
      <w:r w:rsidR="005513A1" w:rsidRPr="00F664AB">
        <w:rPr>
          <w:rFonts w:asciiTheme="minorHAnsi" w:hAnsiTheme="minorHAnsi" w:cstheme="minorHAnsi"/>
        </w:rPr>
        <w:t xml:space="preserve"> a dokladů stanovených platnými právními předpisy, normami a rozhodnutími orgánů veřejné moci, tj. zejména dokumentace </w:t>
      </w:r>
      <w:r w:rsidR="00292548">
        <w:rPr>
          <w:rFonts w:asciiTheme="minorHAnsi" w:hAnsiTheme="minorHAnsi" w:cstheme="minorHAnsi"/>
        </w:rPr>
        <w:t>Systému</w:t>
      </w:r>
      <w:r w:rsidR="005513A1" w:rsidRPr="00F664AB">
        <w:rPr>
          <w:rFonts w:asciiTheme="minorHAnsi" w:hAnsiTheme="minorHAnsi" w:cstheme="minorHAnsi"/>
        </w:rPr>
        <w:t xml:space="preserve"> dle </w:t>
      </w:r>
      <w:r w:rsidR="002425CB">
        <w:rPr>
          <w:rFonts w:asciiTheme="minorHAnsi" w:hAnsiTheme="minorHAnsi" w:cstheme="minorHAnsi"/>
        </w:rPr>
        <w:t>Technické specifikace</w:t>
      </w:r>
      <w:r w:rsidR="005513A1" w:rsidRPr="00F664AB">
        <w:rPr>
          <w:rFonts w:asciiTheme="minorHAnsi" w:hAnsiTheme="minorHAnsi" w:cstheme="minorHAnsi"/>
        </w:rPr>
        <w:t>.</w:t>
      </w:r>
    </w:p>
    <w:p w14:paraId="461CDBA1" w14:textId="412E3246" w:rsidR="00D44B76" w:rsidRPr="00F664AB" w:rsidRDefault="00292548" w:rsidP="00D44B76">
      <w:pPr>
        <w:pStyle w:val="Od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Systém</w:t>
      </w:r>
      <w:r w:rsidR="00787CEF" w:rsidRPr="00BB3E4E">
        <w:rPr>
          <w:rFonts w:asciiTheme="minorHAnsi" w:hAnsiTheme="minorHAnsi" w:cstheme="minorHAnsi"/>
        </w:rPr>
        <w:t xml:space="preserve"> se považuje za dokončen</w:t>
      </w:r>
      <w:r w:rsidR="008F08A4">
        <w:rPr>
          <w:rFonts w:asciiTheme="minorHAnsi" w:hAnsiTheme="minorHAnsi" w:cstheme="minorHAnsi"/>
        </w:rPr>
        <w:t>ý</w:t>
      </w:r>
      <w:r w:rsidR="00787CEF" w:rsidRPr="00BB3E4E">
        <w:rPr>
          <w:rFonts w:asciiTheme="minorHAnsi" w:hAnsiTheme="minorHAnsi" w:cstheme="minorHAnsi"/>
        </w:rPr>
        <w:t xml:space="preserve">, pokud </w:t>
      </w:r>
      <w:r>
        <w:rPr>
          <w:rFonts w:asciiTheme="minorHAnsi" w:hAnsiTheme="minorHAnsi" w:cstheme="minorHAnsi"/>
        </w:rPr>
        <w:t>Systém</w:t>
      </w:r>
      <w:r w:rsidR="00787CEF" w:rsidRPr="00BB3E4E">
        <w:rPr>
          <w:rFonts w:asciiTheme="minorHAnsi" w:hAnsiTheme="minorHAnsi" w:cstheme="minorHAnsi"/>
        </w:rPr>
        <w:t xml:space="preserve"> splňuje akceptační kritéria dle Přílohy č. </w:t>
      </w:r>
      <w:r w:rsidR="0037531E">
        <w:rPr>
          <w:rFonts w:asciiTheme="minorHAnsi" w:hAnsiTheme="minorHAnsi" w:cstheme="minorHAnsi"/>
        </w:rPr>
        <w:t>7</w:t>
      </w:r>
      <w:r w:rsidR="00787CEF" w:rsidRPr="00BB3E4E">
        <w:rPr>
          <w:rFonts w:asciiTheme="minorHAnsi" w:hAnsiTheme="minorHAnsi" w:cstheme="minorHAnsi"/>
        </w:rPr>
        <w:t xml:space="preserve"> Smlouvy</w:t>
      </w:r>
      <w:r w:rsidR="00625F34">
        <w:rPr>
          <w:rFonts w:asciiTheme="minorHAnsi" w:hAnsiTheme="minorHAnsi" w:cstheme="minorHAnsi"/>
        </w:rPr>
        <w:t xml:space="preserve"> (dále jen „Akceptační kritéria“)</w:t>
      </w:r>
      <w:r w:rsidR="00787CEF">
        <w:rPr>
          <w:rFonts w:asciiTheme="minorHAnsi" w:hAnsiTheme="minorHAnsi" w:cstheme="minorHAnsi"/>
        </w:rPr>
        <w:t xml:space="preserve"> a</w:t>
      </w:r>
      <w:r w:rsidR="00787CEF" w:rsidRPr="00787CEF">
        <w:rPr>
          <w:rFonts w:asciiTheme="minorHAnsi" w:hAnsiTheme="minorHAnsi" w:cstheme="minorHAnsi"/>
        </w:rPr>
        <w:t>, je-li předvedena jeho způsobilost sloužit svému účelu</w:t>
      </w:r>
      <w:r w:rsidR="00787CEF">
        <w:rPr>
          <w:rFonts w:asciiTheme="minorHAnsi" w:hAnsiTheme="minorHAnsi" w:cstheme="minorHAnsi"/>
        </w:rPr>
        <w:t xml:space="preserve"> dle Smlouvy</w:t>
      </w:r>
      <w:r w:rsidR="00787CEF" w:rsidRPr="00BB3E4E">
        <w:rPr>
          <w:rFonts w:asciiTheme="minorHAnsi" w:hAnsiTheme="minorHAnsi" w:cstheme="minorHAnsi"/>
        </w:rPr>
        <w:t xml:space="preserve">. </w:t>
      </w:r>
      <w:r w:rsidR="00D44B76" w:rsidRPr="00D44B76">
        <w:rPr>
          <w:rFonts w:asciiTheme="minorHAnsi" w:hAnsiTheme="minorHAnsi" w:cstheme="minorHAnsi"/>
        </w:rPr>
        <w:t xml:space="preserve"> </w:t>
      </w:r>
      <w:r w:rsidR="00D44B76" w:rsidRPr="00F664AB">
        <w:rPr>
          <w:rFonts w:asciiTheme="minorHAnsi" w:hAnsiTheme="minorHAnsi" w:cstheme="minorHAnsi"/>
        </w:rPr>
        <w:t xml:space="preserve">Akceptačními kritérii jsou podmínky a kritéria, která musí výstupy provádění </w:t>
      </w:r>
      <w:r>
        <w:rPr>
          <w:rFonts w:asciiTheme="minorHAnsi" w:hAnsiTheme="minorHAnsi" w:cstheme="minorHAnsi"/>
        </w:rPr>
        <w:t>Systému</w:t>
      </w:r>
      <w:r w:rsidR="00D44B76" w:rsidRPr="00F664AB">
        <w:rPr>
          <w:rFonts w:asciiTheme="minorHAnsi" w:hAnsiTheme="minorHAnsi" w:cstheme="minorHAnsi"/>
        </w:rPr>
        <w:t xml:space="preserve"> splňovat dle vymezení předmětu </w:t>
      </w:r>
      <w:r>
        <w:rPr>
          <w:rFonts w:asciiTheme="minorHAnsi" w:hAnsiTheme="minorHAnsi" w:cstheme="minorHAnsi"/>
        </w:rPr>
        <w:t>Systému</w:t>
      </w:r>
      <w:r w:rsidR="00D44B76" w:rsidRPr="00F664AB">
        <w:rPr>
          <w:rFonts w:asciiTheme="minorHAnsi" w:hAnsiTheme="minorHAnsi" w:cstheme="minorHAnsi"/>
        </w:rPr>
        <w:t xml:space="preserve"> touto smlouvou </w:t>
      </w:r>
      <w:r w:rsidR="00D44B76">
        <w:rPr>
          <w:rFonts w:asciiTheme="minorHAnsi" w:hAnsiTheme="minorHAnsi" w:cstheme="minorHAnsi"/>
        </w:rPr>
        <w:t>tak</w:t>
      </w:r>
      <w:r w:rsidR="00D44B76" w:rsidRPr="00F664AB">
        <w:rPr>
          <w:rFonts w:asciiTheme="minorHAnsi" w:hAnsiTheme="minorHAnsi" w:cstheme="minorHAnsi"/>
        </w:rPr>
        <w:t xml:space="preserve">, aby takové výstupy mohly plně </w:t>
      </w:r>
      <w:r w:rsidR="00D44B76">
        <w:rPr>
          <w:rFonts w:asciiTheme="minorHAnsi" w:hAnsiTheme="minorHAnsi" w:cstheme="minorHAnsi"/>
        </w:rPr>
        <w:br/>
      </w:r>
      <w:r w:rsidR="00D44B76" w:rsidRPr="00F664AB">
        <w:rPr>
          <w:rFonts w:asciiTheme="minorHAnsi" w:hAnsiTheme="minorHAnsi" w:cstheme="minorHAnsi"/>
        </w:rPr>
        <w:t>a bezvadně sloužit účelu závazku vzešlého z</w:t>
      </w:r>
      <w:r w:rsidR="002050BC">
        <w:rPr>
          <w:rFonts w:asciiTheme="minorHAnsi" w:hAnsiTheme="minorHAnsi" w:cstheme="minorHAnsi"/>
        </w:rPr>
        <w:t>e</w:t>
      </w:r>
      <w:r w:rsidR="00D44B76" w:rsidRPr="00F664AB">
        <w:rPr>
          <w:rFonts w:asciiTheme="minorHAnsi" w:hAnsiTheme="minorHAnsi" w:cstheme="minorHAnsi"/>
        </w:rPr>
        <w:t xml:space="preserve">  Smlouvy. </w:t>
      </w:r>
    </w:p>
    <w:p w14:paraId="5C22855B" w14:textId="1A5B307F" w:rsidR="00C15461" w:rsidRDefault="00C15461" w:rsidP="00C15461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Předání a převzetí předmětu </w:t>
      </w:r>
      <w:r w:rsidR="00292548">
        <w:rPr>
          <w:rFonts w:asciiTheme="minorHAnsi" w:hAnsiTheme="minorHAnsi" w:cstheme="minorHAnsi"/>
        </w:rPr>
        <w:t>Systému</w:t>
      </w:r>
      <w:r w:rsidRPr="00F664AB">
        <w:rPr>
          <w:rFonts w:asciiTheme="minorHAnsi" w:hAnsiTheme="minorHAnsi" w:cstheme="minorHAnsi"/>
        </w:rPr>
        <w:t xml:space="preserve">, včetně předání a převzetí dokumentů majících charakter výstupů provádění </w:t>
      </w:r>
      <w:r w:rsidR="00292548">
        <w:rPr>
          <w:rFonts w:asciiTheme="minorHAnsi" w:hAnsiTheme="minorHAnsi" w:cstheme="minorHAnsi"/>
        </w:rPr>
        <w:t>Systému</w:t>
      </w:r>
      <w:r w:rsidRPr="00F664AB">
        <w:rPr>
          <w:rFonts w:asciiTheme="minorHAnsi" w:hAnsiTheme="minorHAnsi" w:cstheme="minorHAnsi"/>
        </w:rPr>
        <w:t>, na základě akceptačního řízení, tj. postupným provedením akceptačních testů a jiných procesů</w:t>
      </w:r>
      <w:r w:rsidR="00787CEF">
        <w:rPr>
          <w:rFonts w:asciiTheme="minorHAnsi" w:hAnsiTheme="minorHAnsi" w:cstheme="minorHAnsi"/>
        </w:rPr>
        <w:t>,</w:t>
      </w:r>
      <w:r w:rsidRPr="00F664AB">
        <w:rPr>
          <w:rFonts w:asciiTheme="minorHAnsi" w:hAnsiTheme="minorHAnsi" w:cstheme="minorHAnsi"/>
        </w:rPr>
        <w:t xml:space="preserve"> podepsáním předávacích a </w:t>
      </w:r>
      <w:r>
        <w:rPr>
          <w:rFonts w:asciiTheme="minorHAnsi" w:hAnsiTheme="minorHAnsi" w:cstheme="minorHAnsi"/>
        </w:rPr>
        <w:t>a</w:t>
      </w:r>
      <w:r w:rsidRPr="00F664AB">
        <w:rPr>
          <w:rFonts w:asciiTheme="minorHAnsi" w:hAnsiTheme="minorHAnsi" w:cstheme="minorHAnsi"/>
        </w:rPr>
        <w:t xml:space="preserve">kceptačních protokolů, a to včetně veškeré příslušné dokumentace (dále jen „Akceptační řízení“). </w:t>
      </w:r>
    </w:p>
    <w:p w14:paraId="3362D40B" w14:textId="03D8F84F" w:rsidR="00E47525" w:rsidRPr="00F664AB" w:rsidRDefault="00125CA5" w:rsidP="002666A7">
      <w:pPr>
        <w:pStyle w:val="Od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Akceptační řízení a zkušební provoz dále specifikuje Příloha č. 1 – Technická specifikace</w:t>
      </w:r>
      <w:r w:rsidR="00675B99">
        <w:rPr>
          <w:rFonts w:asciiTheme="minorHAnsi" w:hAnsiTheme="minorHAnsi" w:cstheme="minorHAnsi"/>
        </w:rPr>
        <w:t xml:space="preserve"> </w:t>
      </w:r>
      <w:r w:rsidR="005513A1" w:rsidRPr="00675B99">
        <w:rPr>
          <w:rFonts w:asciiTheme="minorHAnsi" w:hAnsiTheme="minorHAnsi" w:cstheme="minorHAnsi"/>
        </w:rPr>
        <w:t xml:space="preserve">V případě, že platné právní předpisy nebo platné technické normy předepisují provedení zkoušek, revizí, atestů a měření či zajištění prohlášení o shodě týkajících se </w:t>
      </w:r>
      <w:r w:rsidR="00292548">
        <w:rPr>
          <w:rFonts w:asciiTheme="minorHAnsi" w:hAnsiTheme="minorHAnsi" w:cstheme="minorHAnsi"/>
        </w:rPr>
        <w:t>Systému</w:t>
      </w:r>
      <w:r w:rsidR="005513A1" w:rsidRPr="00675B99">
        <w:rPr>
          <w:rFonts w:asciiTheme="minorHAnsi" w:hAnsiTheme="minorHAnsi" w:cstheme="minorHAnsi"/>
        </w:rPr>
        <w:t xml:space="preserve">, je </w:t>
      </w:r>
      <w:r w:rsidR="00180DA3" w:rsidRPr="00675B99">
        <w:rPr>
          <w:rFonts w:asciiTheme="minorHAnsi" w:hAnsiTheme="minorHAnsi" w:cstheme="minorHAnsi"/>
        </w:rPr>
        <w:t>Zhotovitel</w:t>
      </w:r>
      <w:r w:rsidR="005513A1" w:rsidRPr="00675B99">
        <w:rPr>
          <w:rFonts w:asciiTheme="minorHAnsi" w:hAnsiTheme="minorHAnsi" w:cstheme="minorHAnsi"/>
        </w:rPr>
        <w:t xml:space="preserve"> povinen zajistit jejich úspěšné provedení před předáním </w:t>
      </w:r>
      <w:r w:rsidR="00292548">
        <w:rPr>
          <w:rFonts w:asciiTheme="minorHAnsi" w:hAnsiTheme="minorHAnsi" w:cstheme="minorHAnsi"/>
        </w:rPr>
        <w:t>Systému</w:t>
      </w:r>
      <w:r w:rsidR="005513A1" w:rsidRPr="00675B99">
        <w:rPr>
          <w:rFonts w:asciiTheme="minorHAnsi" w:hAnsiTheme="minorHAnsi" w:cstheme="minorHAnsi"/>
        </w:rPr>
        <w:t xml:space="preserve"> </w:t>
      </w:r>
      <w:r w:rsidR="0095756F" w:rsidRPr="00675B99">
        <w:rPr>
          <w:rFonts w:asciiTheme="minorHAnsi" w:hAnsiTheme="minorHAnsi" w:cstheme="minorHAnsi"/>
        </w:rPr>
        <w:t>Objednateli,</w:t>
      </w:r>
      <w:r w:rsidR="00180DA3" w:rsidRPr="00675B99">
        <w:rPr>
          <w:rFonts w:asciiTheme="minorHAnsi" w:hAnsiTheme="minorHAnsi" w:cstheme="minorHAnsi"/>
        </w:rPr>
        <w:t xml:space="preserve"> a to na náklad Zhotovitele</w:t>
      </w:r>
      <w:r w:rsidR="005513A1" w:rsidRPr="00675B99">
        <w:rPr>
          <w:rFonts w:asciiTheme="minorHAnsi" w:hAnsiTheme="minorHAnsi" w:cstheme="minorHAnsi"/>
        </w:rPr>
        <w:t>.</w:t>
      </w:r>
      <w:r w:rsidR="007A53D7">
        <w:rPr>
          <w:rFonts w:asciiTheme="minorHAnsi" w:hAnsiTheme="minorHAnsi" w:cstheme="minorHAnsi"/>
        </w:rPr>
        <w:t xml:space="preserve"> </w:t>
      </w:r>
      <w:r w:rsidR="00180DA3" w:rsidRPr="00675B99">
        <w:rPr>
          <w:rFonts w:asciiTheme="minorHAnsi" w:hAnsiTheme="minorHAnsi" w:cstheme="minorHAnsi"/>
        </w:rPr>
        <w:t>Objednatel</w:t>
      </w:r>
      <w:r w:rsidR="005513A1" w:rsidRPr="00675B99">
        <w:rPr>
          <w:rFonts w:asciiTheme="minorHAnsi" w:hAnsiTheme="minorHAnsi" w:cstheme="minorHAnsi"/>
        </w:rPr>
        <w:t xml:space="preserve"> </w:t>
      </w:r>
      <w:r w:rsidR="00292548">
        <w:rPr>
          <w:rFonts w:asciiTheme="minorHAnsi" w:hAnsiTheme="minorHAnsi" w:cstheme="minorHAnsi"/>
        </w:rPr>
        <w:t>Systém</w:t>
      </w:r>
      <w:r w:rsidR="005513A1" w:rsidRPr="00675B99">
        <w:rPr>
          <w:rFonts w:asciiTheme="minorHAnsi" w:hAnsiTheme="minorHAnsi" w:cstheme="minorHAnsi"/>
        </w:rPr>
        <w:t xml:space="preserve"> převezme za předpokladu, že je </w:t>
      </w:r>
      <w:r w:rsidR="00292548">
        <w:rPr>
          <w:rFonts w:asciiTheme="minorHAnsi" w:hAnsiTheme="minorHAnsi" w:cstheme="minorHAnsi"/>
        </w:rPr>
        <w:t>Systém</w:t>
      </w:r>
      <w:r w:rsidR="005513A1" w:rsidRPr="00675B99">
        <w:rPr>
          <w:rFonts w:asciiTheme="minorHAnsi" w:hAnsiTheme="minorHAnsi" w:cstheme="minorHAnsi"/>
        </w:rPr>
        <w:t xml:space="preserve"> dokončené, a že odpovídá </w:t>
      </w:r>
      <w:r w:rsidR="00D62DEB" w:rsidRPr="00675B99">
        <w:rPr>
          <w:rFonts w:asciiTheme="minorHAnsi" w:hAnsiTheme="minorHAnsi" w:cstheme="minorHAnsi"/>
        </w:rPr>
        <w:t>S</w:t>
      </w:r>
      <w:r w:rsidR="005513A1" w:rsidRPr="00675B99">
        <w:rPr>
          <w:rFonts w:asciiTheme="minorHAnsi" w:hAnsiTheme="minorHAnsi" w:cstheme="minorHAnsi"/>
        </w:rPr>
        <w:t>mlouvě</w:t>
      </w:r>
      <w:r w:rsidR="00180DA3" w:rsidRPr="00675B99">
        <w:rPr>
          <w:rFonts w:asciiTheme="minorHAnsi" w:hAnsiTheme="minorHAnsi" w:cstheme="minorHAnsi"/>
        </w:rPr>
        <w:t xml:space="preserve"> včetně jejích příloh</w:t>
      </w:r>
      <w:r w:rsidR="005513A1" w:rsidRPr="00675B99">
        <w:rPr>
          <w:rFonts w:asciiTheme="minorHAnsi" w:hAnsiTheme="minorHAnsi" w:cstheme="minorHAnsi"/>
        </w:rPr>
        <w:t xml:space="preserve">, je plně funkční, a je prosté vad a nedodělků s výjimkou ojedinělých drobných vad, jež </w:t>
      </w:r>
      <w:r w:rsidR="007C0E05" w:rsidRPr="00675B99">
        <w:rPr>
          <w:rFonts w:asciiTheme="minorHAnsi" w:hAnsiTheme="minorHAnsi" w:cstheme="minorHAnsi"/>
        </w:rPr>
        <w:t xml:space="preserve">samy o sobě ani ve spojení s jinými </w:t>
      </w:r>
      <w:r w:rsidR="005513A1" w:rsidRPr="00675B99">
        <w:rPr>
          <w:rFonts w:asciiTheme="minorHAnsi" w:hAnsiTheme="minorHAnsi" w:cstheme="minorHAnsi"/>
        </w:rPr>
        <w:t xml:space="preserve">nebrání řádnému užívání </w:t>
      </w:r>
      <w:r w:rsidR="00292548">
        <w:rPr>
          <w:rFonts w:asciiTheme="minorHAnsi" w:hAnsiTheme="minorHAnsi" w:cstheme="minorHAnsi"/>
        </w:rPr>
        <w:t>Systému</w:t>
      </w:r>
      <w:r w:rsidR="005513A1" w:rsidRPr="00675B99">
        <w:rPr>
          <w:rFonts w:asciiTheme="minorHAnsi" w:hAnsiTheme="minorHAnsi" w:cstheme="minorHAnsi"/>
        </w:rPr>
        <w:t>.</w:t>
      </w:r>
      <w:r w:rsidR="00770CC9" w:rsidRPr="00675B99">
        <w:rPr>
          <w:rFonts w:asciiTheme="minorHAnsi" w:hAnsiTheme="minorHAnsi" w:cstheme="minorHAnsi"/>
        </w:rPr>
        <w:t xml:space="preserve"> </w:t>
      </w:r>
      <w:bookmarkStart w:id="32" w:name="_Ref45150362"/>
      <w:r w:rsidR="005513A1" w:rsidRPr="00F664AB">
        <w:rPr>
          <w:rFonts w:asciiTheme="minorHAnsi" w:hAnsiTheme="minorHAnsi" w:cstheme="minorHAnsi"/>
        </w:rPr>
        <w:t xml:space="preserve">O předání a převzetí </w:t>
      </w:r>
      <w:r w:rsidR="00292548">
        <w:rPr>
          <w:rFonts w:asciiTheme="minorHAnsi" w:hAnsiTheme="minorHAnsi" w:cstheme="minorHAnsi"/>
        </w:rPr>
        <w:t>Systému</w:t>
      </w:r>
      <w:r w:rsidR="005513A1" w:rsidRPr="00F664AB">
        <w:rPr>
          <w:rFonts w:asciiTheme="minorHAnsi" w:hAnsiTheme="minorHAnsi" w:cstheme="minorHAnsi"/>
        </w:rPr>
        <w:t xml:space="preserve"> bude smluvními stranami sepsán protokol, který bude obsahovat zhodnocení </w:t>
      </w:r>
      <w:r w:rsidR="00A63B38" w:rsidRPr="00F664AB">
        <w:rPr>
          <w:rFonts w:asciiTheme="minorHAnsi" w:hAnsiTheme="minorHAnsi" w:cstheme="minorHAnsi"/>
        </w:rPr>
        <w:t xml:space="preserve">provedených prací na </w:t>
      </w:r>
      <w:r w:rsidR="00292548">
        <w:rPr>
          <w:rFonts w:asciiTheme="minorHAnsi" w:hAnsiTheme="minorHAnsi" w:cstheme="minorHAnsi"/>
        </w:rPr>
        <w:t>Systému</w:t>
      </w:r>
      <w:r w:rsidR="005513A1" w:rsidRPr="00F664AB">
        <w:rPr>
          <w:rFonts w:asciiTheme="minorHAnsi" w:hAnsiTheme="minorHAnsi" w:cstheme="minorHAnsi"/>
        </w:rPr>
        <w:t>, výsledky akceptačních testů</w:t>
      </w:r>
      <w:r w:rsidR="00A63B38" w:rsidRPr="00F664AB">
        <w:rPr>
          <w:rFonts w:asciiTheme="minorHAnsi" w:hAnsiTheme="minorHAnsi" w:cstheme="minorHAnsi"/>
        </w:rPr>
        <w:t xml:space="preserve">, </w:t>
      </w:r>
      <w:r w:rsidR="005513A1" w:rsidRPr="00F664AB">
        <w:rPr>
          <w:rFonts w:asciiTheme="minorHAnsi" w:hAnsiTheme="minorHAnsi" w:cstheme="minorHAnsi"/>
        </w:rPr>
        <w:t>soupis zjištěných vad a nedodělků</w:t>
      </w:r>
      <w:r w:rsidR="0050459A">
        <w:rPr>
          <w:rFonts w:asciiTheme="minorHAnsi" w:hAnsiTheme="minorHAnsi" w:cstheme="minorHAnsi"/>
        </w:rPr>
        <w:t xml:space="preserve"> v době předání</w:t>
      </w:r>
      <w:r w:rsidR="005513A1" w:rsidRPr="00F664AB">
        <w:rPr>
          <w:rFonts w:asciiTheme="minorHAnsi" w:hAnsiTheme="minorHAnsi" w:cstheme="minorHAnsi"/>
        </w:rPr>
        <w:t>, doby</w:t>
      </w:r>
      <w:r w:rsidR="00187733" w:rsidRPr="00F664AB">
        <w:rPr>
          <w:rFonts w:asciiTheme="minorHAnsi" w:hAnsiTheme="minorHAnsi" w:cstheme="minorHAnsi"/>
        </w:rPr>
        <w:t xml:space="preserve"> stanovené Objednatelem</w:t>
      </w:r>
      <w:r w:rsidR="005513A1" w:rsidRPr="00F664AB">
        <w:rPr>
          <w:rFonts w:asciiTheme="minorHAnsi" w:hAnsiTheme="minorHAnsi" w:cstheme="minorHAnsi"/>
        </w:rPr>
        <w:t xml:space="preserve"> k jejich odstranění nebo jiná opatření (byla-li dohodnuta) a soupis dokladů předávaných </w:t>
      </w:r>
      <w:r w:rsidR="00180DA3"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em </w:t>
      </w:r>
      <w:r w:rsidR="00180DA3" w:rsidRPr="00F664AB">
        <w:rPr>
          <w:rFonts w:asciiTheme="minorHAnsi" w:hAnsiTheme="minorHAnsi" w:cstheme="minorHAnsi"/>
        </w:rPr>
        <w:t>Objednatel</w:t>
      </w:r>
      <w:r w:rsidR="005513A1" w:rsidRPr="00F664AB">
        <w:rPr>
          <w:rFonts w:asciiTheme="minorHAnsi" w:hAnsiTheme="minorHAnsi" w:cstheme="minorHAnsi"/>
        </w:rPr>
        <w:t xml:space="preserve">i při předání </w:t>
      </w:r>
      <w:r w:rsidR="00292548">
        <w:rPr>
          <w:rFonts w:asciiTheme="minorHAnsi" w:hAnsiTheme="minorHAnsi" w:cstheme="minorHAnsi"/>
        </w:rPr>
        <w:t>Systému</w:t>
      </w:r>
      <w:r w:rsidR="005513A1" w:rsidRPr="00F664AB">
        <w:rPr>
          <w:rFonts w:asciiTheme="minorHAnsi" w:hAnsiTheme="minorHAnsi" w:cstheme="minorHAnsi"/>
        </w:rPr>
        <w:t xml:space="preserve"> (dále </w:t>
      </w:r>
      <w:r w:rsidR="00D62DEB" w:rsidRPr="00F664AB">
        <w:rPr>
          <w:rFonts w:asciiTheme="minorHAnsi" w:hAnsiTheme="minorHAnsi" w:cstheme="minorHAnsi"/>
        </w:rPr>
        <w:t xml:space="preserve">jen </w:t>
      </w:r>
      <w:r w:rsidR="005513A1" w:rsidRPr="00F664AB">
        <w:rPr>
          <w:rFonts w:asciiTheme="minorHAnsi" w:hAnsiTheme="minorHAnsi" w:cstheme="minorHAnsi"/>
        </w:rPr>
        <w:t>„</w:t>
      </w:r>
      <w:r w:rsidR="004B0B19" w:rsidRPr="00F664AB">
        <w:rPr>
          <w:rFonts w:asciiTheme="minorHAnsi" w:hAnsiTheme="minorHAnsi" w:cstheme="minorHAnsi"/>
        </w:rPr>
        <w:t>akceptační protokol</w:t>
      </w:r>
      <w:r w:rsidR="005513A1" w:rsidRPr="00F664AB">
        <w:rPr>
          <w:rFonts w:asciiTheme="minorHAnsi" w:hAnsiTheme="minorHAnsi" w:cstheme="minorHAnsi"/>
          <w:i/>
        </w:rPr>
        <w:t>“</w:t>
      </w:r>
      <w:r w:rsidR="005513A1" w:rsidRPr="00F664AB">
        <w:rPr>
          <w:rFonts w:asciiTheme="minorHAnsi" w:hAnsiTheme="minorHAnsi" w:cstheme="minorHAnsi"/>
        </w:rPr>
        <w:t xml:space="preserve">). </w:t>
      </w:r>
      <w:bookmarkEnd w:id="32"/>
    </w:p>
    <w:p w14:paraId="716D779E" w14:textId="74F157E2" w:rsidR="00E47525" w:rsidRPr="00F664AB" w:rsidRDefault="005513A1" w:rsidP="002666A7">
      <w:pPr>
        <w:pStyle w:val="Odst"/>
        <w:rPr>
          <w:rFonts w:asciiTheme="minorHAnsi" w:hAnsiTheme="minorHAnsi" w:cstheme="minorHAnsi"/>
        </w:rPr>
      </w:pPr>
      <w:bookmarkStart w:id="33" w:name="_Ref45134328"/>
      <w:r w:rsidRPr="00F664AB">
        <w:rPr>
          <w:rFonts w:asciiTheme="minorHAnsi" w:hAnsiTheme="minorHAnsi" w:cstheme="minorHAnsi"/>
        </w:rPr>
        <w:t xml:space="preserve">V případě, že </w:t>
      </w:r>
      <w:r w:rsidR="00180DA3" w:rsidRPr="00F664AB">
        <w:rPr>
          <w:rFonts w:asciiTheme="minorHAnsi" w:hAnsiTheme="minorHAnsi" w:cstheme="minorHAnsi"/>
        </w:rPr>
        <w:t>Objednatel</w:t>
      </w:r>
      <w:r w:rsidRPr="00F664AB">
        <w:rPr>
          <w:rFonts w:asciiTheme="minorHAnsi" w:hAnsiTheme="minorHAnsi" w:cstheme="minorHAnsi"/>
        </w:rPr>
        <w:t xml:space="preserve"> </w:t>
      </w:r>
      <w:r w:rsidR="00292548">
        <w:rPr>
          <w:rFonts w:asciiTheme="minorHAnsi" w:hAnsiTheme="minorHAnsi" w:cstheme="minorHAnsi"/>
        </w:rPr>
        <w:t>Systém</w:t>
      </w:r>
      <w:r w:rsidRPr="00F664AB">
        <w:rPr>
          <w:rFonts w:asciiTheme="minorHAnsi" w:hAnsiTheme="minorHAnsi" w:cstheme="minorHAnsi"/>
        </w:rPr>
        <w:t xml:space="preserve"> nepřevezme, bude mezi smluvními stranami sepsán zápis </w:t>
      </w:r>
      <w:r w:rsidR="0019466D">
        <w:rPr>
          <w:rFonts w:asciiTheme="minorHAnsi" w:hAnsiTheme="minorHAnsi" w:cstheme="minorHAnsi"/>
        </w:rPr>
        <w:t xml:space="preserve">o nepřevzetí </w:t>
      </w:r>
      <w:r w:rsidR="00292548">
        <w:rPr>
          <w:rFonts w:asciiTheme="minorHAnsi" w:hAnsiTheme="minorHAnsi" w:cstheme="minorHAnsi"/>
        </w:rPr>
        <w:t>Systému</w:t>
      </w:r>
      <w:r w:rsidR="0019466D">
        <w:rPr>
          <w:rFonts w:asciiTheme="minorHAnsi" w:hAnsiTheme="minorHAnsi" w:cstheme="minorHAnsi"/>
        </w:rPr>
        <w:t xml:space="preserve"> </w:t>
      </w:r>
      <w:r w:rsidRPr="00F664AB">
        <w:rPr>
          <w:rFonts w:asciiTheme="minorHAnsi" w:hAnsiTheme="minorHAnsi" w:cstheme="minorHAnsi"/>
        </w:rPr>
        <w:t xml:space="preserve">s uvedením důvodu nepřevzetí </w:t>
      </w:r>
      <w:r w:rsidR="00292548">
        <w:rPr>
          <w:rFonts w:asciiTheme="minorHAnsi" w:hAnsiTheme="minorHAnsi" w:cstheme="minorHAnsi"/>
        </w:rPr>
        <w:t>Systému</w:t>
      </w:r>
      <w:r w:rsidRPr="00F664AB">
        <w:rPr>
          <w:rFonts w:asciiTheme="minorHAnsi" w:hAnsiTheme="minorHAnsi" w:cstheme="minorHAnsi"/>
        </w:rPr>
        <w:t xml:space="preserve"> a s uvedením stanovisek obou smluvních stran. V případě nepřevzetí </w:t>
      </w:r>
      <w:r w:rsidR="00292548">
        <w:rPr>
          <w:rFonts w:asciiTheme="minorHAnsi" w:hAnsiTheme="minorHAnsi" w:cstheme="minorHAnsi"/>
        </w:rPr>
        <w:t>Systému</w:t>
      </w:r>
      <w:r w:rsidRPr="00F664AB">
        <w:rPr>
          <w:rFonts w:asciiTheme="minorHAnsi" w:hAnsiTheme="minorHAnsi" w:cstheme="minorHAnsi"/>
        </w:rPr>
        <w:t xml:space="preserve"> dohodnou smluvní strany dobu k odstranění vad nebo nedodělků a náhradní termín předání a převzetí </w:t>
      </w:r>
      <w:r w:rsidR="00292548">
        <w:rPr>
          <w:rFonts w:asciiTheme="minorHAnsi" w:hAnsiTheme="minorHAnsi" w:cstheme="minorHAnsi"/>
        </w:rPr>
        <w:t>Systému</w:t>
      </w:r>
      <w:r w:rsidRPr="00F664AB">
        <w:rPr>
          <w:rFonts w:asciiTheme="minorHAnsi" w:hAnsiTheme="minorHAnsi" w:cstheme="minorHAnsi"/>
        </w:rPr>
        <w:t>.</w:t>
      </w:r>
      <w:bookmarkEnd w:id="33"/>
    </w:p>
    <w:p w14:paraId="0F92EF7F" w14:textId="723DED2A" w:rsidR="00E47525" w:rsidRPr="00F664AB" w:rsidRDefault="00180DA3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 se zavazuje řádně odstranit veškeré vady a nedodělky, jež vyplynou z přejímacího řízení, </w:t>
      </w:r>
      <w:r w:rsidR="0019466D">
        <w:rPr>
          <w:rFonts w:asciiTheme="minorHAnsi" w:hAnsiTheme="minorHAnsi" w:cstheme="minorHAnsi"/>
        </w:rPr>
        <w:br/>
      </w:r>
      <w:r w:rsidR="005513A1" w:rsidRPr="00F664AB">
        <w:rPr>
          <w:rFonts w:asciiTheme="minorHAnsi" w:hAnsiTheme="minorHAnsi" w:cstheme="minorHAnsi"/>
        </w:rPr>
        <w:t>a to v termínu stanoveném v </w:t>
      </w:r>
      <w:r w:rsidR="004B0B19" w:rsidRPr="00F664AB">
        <w:rPr>
          <w:rFonts w:asciiTheme="minorHAnsi" w:hAnsiTheme="minorHAnsi" w:cstheme="minorHAnsi"/>
        </w:rPr>
        <w:t>akceptačním</w:t>
      </w:r>
      <w:r w:rsidR="005513A1" w:rsidRPr="00F664AB">
        <w:rPr>
          <w:rFonts w:asciiTheme="minorHAnsi" w:hAnsiTheme="minorHAnsi" w:cstheme="minorHAnsi"/>
        </w:rPr>
        <w:t xml:space="preserve"> protokolu. V případě nepřevzetí </w:t>
      </w:r>
      <w:r w:rsidR="00292548">
        <w:rPr>
          <w:rFonts w:asciiTheme="minorHAnsi" w:hAnsiTheme="minorHAnsi" w:cstheme="minorHAnsi"/>
        </w:rPr>
        <w:t>Systému</w:t>
      </w:r>
      <w:r w:rsidR="005513A1" w:rsidRPr="00F664AB">
        <w:rPr>
          <w:rFonts w:asciiTheme="minorHAnsi" w:hAnsiTheme="minorHAnsi" w:cstheme="minorHAnsi"/>
        </w:rPr>
        <w:t xml:space="preserve"> </w:t>
      </w:r>
      <w:r w:rsidRPr="00F664AB">
        <w:rPr>
          <w:rFonts w:asciiTheme="minorHAnsi" w:hAnsiTheme="minorHAnsi" w:cstheme="minorHAnsi"/>
        </w:rPr>
        <w:t>Objednatel</w:t>
      </w:r>
      <w:r w:rsidR="005513A1" w:rsidRPr="00F664AB">
        <w:rPr>
          <w:rFonts w:asciiTheme="minorHAnsi" w:hAnsiTheme="minorHAnsi" w:cstheme="minorHAnsi"/>
        </w:rPr>
        <w:t xml:space="preserve">em je </w:t>
      </w: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 povinen řádně odstranit veškeré vady a nedodělky v době sjednané v</w:t>
      </w:r>
      <w:r w:rsidR="00D338E4" w:rsidRPr="00F664AB">
        <w:rPr>
          <w:rFonts w:asciiTheme="minorHAnsi" w:hAnsiTheme="minorHAnsi" w:cstheme="minorHAnsi"/>
        </w:rPr>
        <w:t> </w:t>
      </w:r>
      <w:r w:rsidR="005513A1" w:rsidRPr="00F664AB">
        <w:rPr>
          <w:rFonts w:asciiTheme="minorHAnsi" w:hAnsiTheme="minorHAnsi" w:cstheme="minorHAnsi"/>
        </w:rPr>
        <w:t xml:space="preserve">zápisu o nepřevzetí </w:t>
      </w:r>
      <w:r w:rsidR="00292548">
        <w:rPr>
          <w:rFonts w:asciiTheme="minorHAnsi" w:hAnsiTheme="minorHAnsi" w:cstheme="minorHAnsi"/>
        </w:rPr>
        <w:t>Systému</w:t>
      </w:r>
      <w:r w:rsidR="005513A1" w:rsidRPr="00F664AB">
        <w:rPr>
          <w:rFonts w:asciiTheme="minorHAnsi" w:hAnsiTheme="minorHAnsi" w:cstheme="minorHAnsi"/>
        </w:rPr>
        <w:t xml:space="preserve"> podle odst. </w:t>
      </w:r>
      <w:r w:rsidR="0057318D" w:rsidRPr="00F664AB">
        <w:rPr>
          <w:rFonts w:asciiTheme="minorHAnsi" w:hAnsiTheme="minorHAnsi" w:cstheme="minorHAnsi"/>
        </w:rPr>
        <w:fldChar w:fldCharType="begin"/>
      </w:r>
      <w:r w:rsidR="0057318D" w:rsidRPr="00F664AB">
        <w:rPr>
          <w:rFonts w:asciiTheme="minorHAnsi" w:hAnsiTheme="minorHAnsi" w:cstheme="minorHAnsi"/>
        </w:rPr>
        <w:instrText xml:space="preserve"> REF _Ref45134328 \r \h </w:instrText>
      </w:r>
      <w:r w:rsidR="008D51F2" w:rsidRPr="00F664AB">
        <w:rPr>
          <w:rFonts w:asciiTheme="minorHAnsi" w:hAnsiTheme="minorHAnsi" w:cstheme="minorHAnsi"/>
        </w:rPr>
        <w:instrText xml:space="preserve"> \* MERGEFORMAT </w:instrText>
      </w:r>
      <w:r w:rsidR="0057318D" w:rsidRPr="00F664AB">
        <w:rPr>
          <w:rFonts w:asciiTheme="minorHAnsi" w:hAnsiTheme="minorHAnsi" w:cstheme="minorHAnsi"/>
        </w:rPr>
      </w:r>
      <w:r w:rsidR="0057318D" w:rsidRPr="00F664AB">
        <w:rPr>
          <w:rFonts w:asciiTheme="minorHAnsi" w:hAnsiTheme="minorHAnsi" w:cstheme="minorHAnsi"/>
        </w:rPr>
        <w:fldChar w:fldCharType="separate"/>
      </w:r>
      <w:r w:rsidR="004B20FE">
        <w:rPr>
          <w:rFonts w:asciiTheme="minorHAnsi" w:hAnsiTheme="minorHAnsi" w:cstheme="minorHAnsi"/>
        </w:rPr>
        <w:t>5</w:t>
      </w:r>
      <w:r w:rsidR="0057318D" w:rsidRPr="00F664AB">
        <w:rPr>
          <w:rFonts w:asciiTheme="minorHAnsi" w:hAnsiTheme="minorHAnsi" w:cstheme="minorHAnsi"/>
        </w:rPr>
        <w:fldChar w:fldCharType="end"/>
      </w:r>
      <w:r w:rsidR="005513A1" w:rsidRPr="00F664AB">
        <w:rPr>
          <w:rFonts w:asciiTheme="minorHAnsi" w:hAnsiTheme="minorHAnsi" w:cstheme="minorHAnsi"/>
        </w:rPr>
        <w:t xml:space="preserve"> tohoto článku. Nebude-li termín odstranění vady nebo nedodělku v </w:t>
      </w:r>
      <w:r w:rsidR="004B0B19" w:rsidRPr="00F664AB">
        <w:rPr>
          <w:rFonts w:asciiTheme="minorHAnsi" w:hAnsiTheme="minorHAnsi" w:cstheme="minorHAnsi"/>
        </w:rPr>
        <w:t>akceptačním</w:t>
      </w:r>
      <w:r w:rsidR="005513A1" w:rsidRPr="00F664AB">
        <w:rPr>
          <w:rFonts w:asciiTheme="minorHAnsi" w:hAnsiTheme="minorHAnsi" w:cstheme="minorHAnsi"/>
        </w:rPr>
        <w:t xml:space="preserve"> protokolu nebo v zápisu o nepřevzetí </w:t>
      </w:r>
      <w:r w:rsidR="00292548">
        <w:rPr>
          <w:rFonts w:asciiTheme="minorHAnsi" w:hAnsiTheme="minorHAnsi" w:cstheme="minorHAnsi"/>
        </w:rPr>
        <w:t>Systému</w:t>
      </w:r>
      <w:r w:rsidR="005513A1" w:rsidRPr="00F664AB">
        <w:rPr>
          <w:rFonts w:asciiTheme="minorHAnsi" w:hAnsiTheme="minorHAnsi" w:cstheme="minorHAnsi"/>
        </w:rPr>
        <w:t xml:space="preserve"> stanoven, je </w:t>
      </w: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 povinen vadu nebo nedodělek odstranit nejpozději do 14 kalendářních dnů ode dne oboustranného podpisu </w:t>
      </w:r>
      <w:r w:rsidR="004B0B19" w:rsidRPr="00F664AB">
        <w:rPr>
          <w:rFonts w:asciiTheme="minorHAnsi" w:hAnsiTheme="minorHAnsi" w:cstheme="minorHAnsi"/>
        </w:rPr>
        <w:t>akceptačního</w:t>
      </w:r>
      <w:r w:rsidR="005513A1" w:rsidRPr="00F664AB">
        <w:rPr>
          <w:rFonts w:asciiTheme="minorHAnsi" w:hAnsiTheme="minorHAnsi" w:cstheme="minorHAnsi"/>
        </w:rPr>
        <w:t xml:space="preserve"> protokolu, resp. zápisu o nepřevzetí </w:t>
      </w:r>
      <w:r w:rsidR="00292548">
        <w:rPr>
          <w:rFonts w:asciiTheme="minorHAnsi" w:hAnsiTheme="minorHAnsi" w:cstheme="minorHAnsi"/>
        </w:rPr>
        <w:t>Systému</w:t>
      </w:r>
      <w:r w:rsidR="005513A1" w:rsidRPr="00F664AB">
        <w:rPr>
          <w:rFonts w:asciiTheme="minorHAnsi" w:hAnsiTheme="minorHAnsi" w:cstheme="minorHAnsi"/>
        </w:rPr>
        <w:t xml:space="preserve">. O odstranění vad a nedodělků </w:t>
      </w:r>
      <w:r w:rsidR="00A46356" w:rsidRPr="00F664AB">
        <w:rPr>
          <w:rFonts w:asciiTheme="minorHAnsi" w:hAnsiTheme="minorHAnsi" w:cstheme="minorHAnsi"/>
        </w:rPr>
        <w:t>sepíšou</w:t>
      </w:r>
      <w:r w:rsidR="005513A1" w:rsidRPr="00F664AB">
        <w:rPr>
          <w:rFonts w:asciiTheme="minorHAnsi" w:hAnsiTheme="minorHAnsi" w:cstheme="minorHAnsi"/>
        </w:rPr>
        <w:t xml:space="preserve"> smluvní strany protokol.</w:t>
      </w:r>
    </w:p>
    <w:p w14:paraId="341DCD9A" w14:textId="3D2A5C12" w:rsidR="005A360B" w:rsidRPr="00F664AB" w:rsidRDefault="005A360B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Pro vyloučení pochybností se sjednává, že </w:t>
      </w:r>
      <w:r w:rsidR="00292548">
        <w:rPr>
          <w:rFonts w:asciiTheme="minorHAnsi" w:hAnsiTheme="minorHAnsi" w:cstheme="minorHAnsi"/>
        </w:rPr>
        <w:t>Systém</w:t>
      </w:r>
      <w:r w:rsidRPr="00F664AB">
        <w:rPr>
          <w:rFonts w:asciiTheme="minorHAnsi" w:hAnsiTheme="minorHAnsi" w:cstheme="minorHAnsi"/>
        </w:rPr>
        <w:t xml:space="preserve"> jako celek je proveden až </w:t>
      </w:r>
      <w:r w:rsidR="00621932">
        <w:rPr>
          <w:rFonts w:asciiTheme="minorHAnsi" w:hAnsiTheme="minorHAnsi" w:cstheme="minorHAnsi"/>
        </w:rPr>
        <w:t>jeho</w:t>
      </w:r>
      <w:r w:rsidRPr="00F664AB">
        <w:rPr>
          <w:rFonts w:asciiTheme="minorHAnsi" w:hAnsiTheme="minorHAnsi" w:cstheme="minorHAnsi"/>
        </w:rPr>
        <w:t xml:space="preserve"> akceptováním bez výhrad objednatelem.</w:t>
      </w:r>
    </w:p>
    <w:p w14:paraId="2833E094" w14:textId="6E69FBE4" w:rsidR="005A360B" w:rsidRPr="00F664AB" w:rsidRDefault="00047714" w:rsidP="002666A7">
      <w:pPr>
        <w:pStyle w:val="Odst"/>
        <w:rPr>
          <w:rFonts w:asciiTheme="minorHAnsi" w:hAnsiTheme="minorHAnsi" w:cstheme="minorHAnsi"/>
        </w:rPr>
      </w:pPr>
      <w:bookmarkStart w:id="34" w:name="_Ref89673153"/>
      <w:r>
        <w:rPr>
          <w:rFonts w:asciiTheme="minorHAnsi" w:hAnsiTheme="minorHAnsi" w:cstheme="minorHAnsi"/>
        </w:rPr>
        <w:t>Systém</w:t>
      </w:r>
      <w:r w:rsidR="005A360B" w:rsidRPr="00F664AB">
        <w:rPr>
          <w:rFonts w:asciiTheme="minorHAnsi" w:hAnsiTheme="minorHAnsi" w:cstheme="minorHAnsi"/>
        </w:rPr>
        <w:t xml:space="preserve"> je způsobilý k akceptaci </w:t>
      </w:r>
      <w:r w:rsidR="00B4205F">
        <w:rPr>
          <w:rFonts w:asciiTheme="minorHAnsi" w:hAnsiTheme="minorHAnsi" w:cstheme="minorHAnsi"/>
        </w:rPr>
        <w:t>O</w:t>
      </w:r>
      <w:r w:rsidR="005A360B" w:rsidRPr="00F664AB">
        <w:rPr>
          <w:rFonts w:asciiTheme="minorHAnsi" w:hAnsiTheme="minorHAnsi" w:cstheme="minorHAnsi"/>
        </w:rPr>
        <w:t xml:space="preserve">bjednatelem a bude v akceptačním protokolu označen jako „Akceptováno“, pokud naplňuje </w:t>
      </w:r>
      <w:r w:rsidR="001353B9">
        <w:rPr>
          <w:rFonts w:asciiTheme="minorHAnsi" w:hAnsiTheme="minorHAnsi" w:cstheme="minorHAnsi"/>
        </w:rPr>
        <w:t>A</w:t>
      </w:r>
      <w:r w:rsidR="005A360B" w:rsidRPr="00F664AB">
        <w:rPr>
          <w:rFonts w:asciiTheme="minorHAnsi" w:hAnsiTheme="minorHAnsi" w:cstheme="minorHAnsi"/>
        </w:rPr>
        <w:t>kceptační</w:t>
      </w:r>
      <w:r w:rsidR="00F64CB5">
        <w:rPr>
          <w:rFonts w:asciiTheme="minorHAnsi" w:hAnsiTheme="minorHAnsi" w:cstheme="minorHAnsi"/>
        </w:rPr>
        <w:t xml:space="preserve"> </w:t>
      </w:r>
      <w:r w:rsidR="005A360B" w:rsidRPr="00F664AB">
        <w:rPr>
          <w:rFonts w:asciiTheme="minorHAnsi" w:hAnsiTheme="minorHAnsi" w:cstheme="minorHAnsi"/>
        </w:rPr>
        <w:t>kritéria</w:t>
      </w:r>
      <w:r w:rsidR="00F64CB5">
        <w:rPr>
          <w:rFonts w:asciiTheme="minorHAnsi" w:hAnsiTheme="minorHAnsi" w:cstheme="minorHAnsi"/>
        </w:rPr>
        <w:t xml:space="preserve"> </w:t>
      </w:r>
      <w:r w:rsidR="005A360B" w:rsidRPr="00F664AB">
        <w:rPr>
          <w:rFonts w:asciiTheme="minorHAnsi" w:hAnsiTheme="minorHAnsi" w:cstheme="minorHAnsi"/>
        </w:rPr>
        <w:t>a nevykazuje žádné vady.</w:t>
      </w:r>
      <w:bookmarkEnd w:id="34"/>
    </w:p>
    <w:p w14:paraId="693B4656" w14:textId="333D0281" w:rsidR="005A360B" w:rsidRPr="00F664AB" w:rsidRDefault="00047714" w:rsidP="002666A7">
      <w:pPr>
        <w:pStyle w:val="Od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Systém</w:t>
      </w:r>
      <w:r w:rsidRPr="00F664AB">
        <w:rPr>
          <w:rFonts w:asciiTheme="minorHAnsi" w:hAnsiTheme="minorHAnsi" w:cstheme="minorHAnsi"/>
        </w:rPr>
        <w:t xml:space="preserve"> </w:t>
      </w:r>
      <w:r w:rsidR="005A360B" w:rsidRPr="00F664AB">
        <w:rPr>
          <w:rFonts w:asciiTheme="minorHAnsi" w:hAnsiTheme="minorHAnsi" w:cstheme="minorHAnsi"/>
        </w:rPr>
        <w:t xml:space="preserve">je způsobilý k akceptaci </w:t>
      </w:r>
      <w:r w:rsidR="00B4205F">
        <w:rPr>
          <w:rFonts w:asciiTheme="minorHAnsi" w:hAnsiTheme="minorHAnsi" w:cstheme="minorHAnsi"/>
        </w:rPr>
        <w:t>O</w:t>
      </w:r>
      <w:r w:rsidR="005A360B" w:rsidRPr="00F664AB">
        <w:rPr>
          <w:rFonts w:asciiTheme="minorHAnsi" w:hAnsiTheme="minorHAnsi" w:cstheme="minorHAnsi"/>
        </w:rPr>
        <w:t xml:space="preserve">bjednatelem a bude v akceptačním </w:t>
      </w:r>
      <w:r w:rsidR="002050BC" w:rsidRPr="00F664AB">
        <w:rPr>
          <w:rFonts w:asciiTheme="minorHAnsi" w:hAnsiTheme="minorHAnsi" w:cstheme="minorHAnsi"/>
        </w:rPr>
        <w:t>protokol</w:t>
      </w:r>
      <w:r w:rsidR="002050BC">
        <w:rPr>
          <w:rFonts w:asciiTheme="minorHAnsi" w:hAnsiTheme="minorHAnsi" w:cstheme="minorHAnsi"/>
        </w:rPr>
        <w:t>u</w:t>
      </w:r>
      <w:r w:rsidR="002050BC" w:rsidRPr="00F664AB">
        <w:rPr>
          <w:rFonts w:asciiTheme="minorHAnsi" w:hAnsiTheme="minorHAnsi" w:cstheme="minorHAnsi"/>
        </w:rPr>
        <w:t xml:space="preserve"> </w:t>
      </w:r>
      <w:r w:rsidR="005A360B" w:rsidRPr="00F664AB">
        <w:rPr>
          <w:rFonts w:asciiTheme="minorHAnsi" w:hAnsiTheme="minorHAnsi" w:cstheme="minorHAnsi"/>
        </w:rPr>
        <w:t>označen jako „</w:t>
      </w:r>
      <w:r w:rsidR="004E307A" w:rsidRPr="00F664AB">
        <w:rPr>
          <w:rFonts w:asciiTheme="minorHAnsi" w:hAnsiTheme="minorHAnsi" w:cstheme="minorHAnsi"/>
        </w:rPr>
        <w:t xml:space="preserve">Akceptován </w:t>
      </w:r>
      <w:r w:rsidR="005A360B" w:rsidRPr="00F664AB">
        <w:rPr>
          <w:rFonts w:asciiTheme="minorHAnsi" w:hAnsiTheme="minorHAnsi" w:cstheme="minorHAnsi"/>
        </w:rPr>
        <w:t>s výhradou“, pokud vykazuje vady, které nebrání tomu, aby výstup sloužil svému účelu závazku z</w:t>
      </w:r>
      <w:r w:rsidR="002050BC">
        <w:rPr>
          <w:rFonts w:asciiTheme="minorHAnsi" w:hAnsiTheme="minorHAnsi" w:cstheme="minorHAnsi"/>
        </w:rPr>
        <w:t>e</w:t>
      </w:r>
      <w:r w:rsidR="005A360B" w:rsidRPr="00F664AB">
        <w:rPr>
          <w:rFonts w:asciiTheme="minorHAnsi" w:hAnsiTheme="minorHAnsi" w:cstheme="minorHAnsi"/>
        </w:rPr>
        <w:t xml:space="preserve">  </w:t>
      </w:r>
      <w:r w:rsidR="00A46356" w:rsidRPr="00F664AB">
        <w:rPr>
          <w:rFonts w:asciiTheme="minorHAnsi" w:hAnsiTheme="minorHAnsi" w:cstheme="minorHAnsi"/>
        </w:rPr>
        <w:t>Smlouvy</w:t>
      </w:r>
      <w:r w:rsidR="005A360B" w:rsidRPr="00F664AB">
        <w:rPr>
          <w:rFonts w:asciiTheme="minorHAnsi" w:hAnsiTheme="minorHAnsi" w:cstheme="minorHAnsi"/>
        </w:rPr>
        <w:t xml:space="preserve"> vzešlého bez významnějších omezení pro </w:t>
      </w:r>
      <w:r w:rsidR="00445AD3">
        <w:rPr>
          <w:rFonts w:asciiTheme="minorHAnsi" w:hAnsiTheme="minorHAnsi" w:cstheme="minorHAnsi"/>
        </w:rPr>
        <w:t>O</w:t>
      </w:r>
      <w:r w:rsidR="005A360B" w:rsidRPr="00F664AB">
        <w:rPr>
          <w:rFonts w:asciiTheme="minorHAnsi" w:hAnsiTheme="minorHAnsi" w:cstheme="minorHAnsi"/>
        </w:rPr>
        <w:t>bjednatele.</w:t>
      </w:r>
    </w:p>
    <w:p w14:paraId="22063067" w14:textId="5EDA61F8" w:rsidR="005A360B" w:rsidRDefault="005A360B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lastRenderedPageBreak/>
        <w:t xml:space="preserve">V ostatních případech není </w:t>
      </w:r>
      <w:r w:rsidR="00047714">
        <w:rPr>
          <w:rFonts w:asciiTheme="minorHAnsi" w:hAnsiTheme="minorHAnsi" w:cstheme="minorHAnsi"/>
        </w:rPr>
        <w:t>Systém</w:t>
      </w:r>
      <w:r w:rsidR="00047714" w:rsidRPr="00F664AB">
        <w:rPr>
          <w:rFonts w:asciiTheme="minorHAnsi" w:hAnsiTheme="minorHAnsi" w:cstheme="minorHAnsi"/>
        </w:rPr>
        <w:t xml:space="preserve"> </w:t>
      </w:r>
      <w:r w:rsidRPr="00F664AB">
        <w:rPr>
          <w:rFonts w:asciiTheme="minorHAnsi" w:hAnsiTheme="minorHAnsi" w:cstheme="minorHAnsi"/>
        </w:rPr>
        <w:t xml:space="preserve">způsobilý k akceptaci a bude </w:t>
      </w:r>
      <w:r w:rsidR="000B51D7">
        <w:rPr>
          <w:rFonts w:asciiTheme="minorHAnsi" w:hAnsiTheme="minorHAnsi" w:cstheme="minorHAnsi"/>
        </w:rPr>
        <w:t>O</w:t>
      </w:r>
      <w:r w:rsidRPr="00F664AB">
        <w:rPr>
          <w:rFonts w:asciiTheme="minorHAnsi" w:hAnsiTheme="minorHAnsi" w:cstheme="minorHAnsi"/>
        </w:rPr>
        <w:t xml:space="preserve">bjednatelem označen jako „Neakceptováno“ a </w:t>
      </w:r>
      <w:r w:rsidR="0030682B">
        <w:rPr>
          <w:rFonts w:asciiTheme="minorHAnsi" w:hAnsiTheme="minorHAnsi" w:cstheme="minorHAnsi"/>
        </w:rPr>
        <w:t>Z</w:t>
      </w:r>
      <w:r w:rsidRPr="00F664AB">
        <w:rPr>
          <w:rFonts w:asciiTheme="minorHAnsi" w:hAnsiTheme="minorHAnsi" w:cstheme="minorHAnsi"/>
        </w:rPr>
        <w:t xml:space="preserve">hotovitel zajistí </w:t>
      </w:r>
      <w:r w:rsidR="00D17E03" w:rsidRPr="00F664AB">
        <w:rPr>
          <w:rFonts w:asciiTheme="minorHAnsi" w:hAnsiTheme="minorHAnsi" w:cstheme="minorHAnsi"/>
        </w:rPr>
        <w:t xml:space="preserve">nápravu výstupu v přiměřené lhůtě určené </w:t>
      </w:r>
      <w:r w:rsidR="000B51D7">
        <w:rPr>
          <w:rFonts w:asciiTheme="minorHAnsi" w:hAnsiTheme="minorHAnsi" w:cstheme="minorHAnsi"/>
        </w:rPr>
        <w:t>O</w:t>
      </w:r>
      <w:r w:rsidR="00D17E03" w:rsidRPr="00F664AB">
        <w:rPr>
          <w:rFonts w:asciiTheme="minorHAnsi" w:hAnsiTheme="minorHAnsi" w:cstheme="minorHAnsi"/>
        </w:rPr>
        <w:t xml:space="preserve">bjednatelem </w:t>
      </w:r>
      <w:r w:rsidRPr="00F664AB">
        <w:rPr>
          <w:rFonts w:asciiTheme="minorHAnsi" w:hAnsiTheme="minorHAnsi" w:cstheme="minorHAnsi"/>
        </w:rPr>
        <w:t>tak, aby mohl být k akceptaci způsobilý.</w:t>
      </w:r>
      <w:bookmarkStart w:id="35" w:name="_Toc240771616"/>
      <w:bookmarkStart w:id="36" w:name="_Toc230347595"/>
    </w:p>
    <w:bookmarkEnd w:id="35"/>
    <w:bookmarkEnd w:id="36"/>
    <w:p w14:paraId="627BAD1E" w14:textId="05E5E6A5" w:rsidR="005A360B" w:rsidRPr="00F664AB" w:rsidRDefault="00047714" w:rsidP="002666A7">
      <w:pPr>
        <w:pStyle w:val="Od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Systém </w:t>
      </w:r>
      <w:r w:rsidR="00D44B76">
        <w:rPr>
          <w:rFonts w:asciiTheme="minorHAnsi" w:hAnsiTheme="minorHAnsi" w:cstheme="minorHAnsi"/>
        </w:rPr>
        <w:t>bud</w:t>
      </w:r>
      <w:r>
        <w:rPr>
          <w:rFonts w:asciiTheme="minorHAnsi" w:hAnsiTheme="minorHAnsi" w:cstheme="minorHAnsi"/>
        </w:rPr>
        <w:t>e</w:t>
      </w:r>
      <w:r w:rsidR="005A360B" w:rsidRPr="00F664AB">
        <w:rPr>
          <w:rFonts w:asciiTheme="minorHAnsi" w:hAnsiTheme="minorHAnsi" w:cstheme="minorHAnsi"/>
        </w:rPr>
        <w:t xml:space="preserve"> předán </w:t>
      </w:r>
      <w:r w:rsidR="000B51D7">
        <w:rPr>
          <w:rFonts w:asciiTheme="minorHAnsi" w:hAnsiTheme="minorHAnsi" w:cstheme="minorHAnsi"/>
        </w:rPr>
        <w:t>O</w:t>
      </w:r>
      <w:r w:rsidR="005A360B" w:rsidRPr="00F664AB">
        <w:rPr>
          <w:rFonts w:asciiTheme="minorHAnsi" w:hAnsiTheme="minorHAnsi" w:cstheme="minorHAnsi"/>
        </w:rPr>
        <w:t xml:space="preserve">bjednateli na základě podpisu </w:t>
      </w:r>
      <w:r w:rsidR="00FE526A">
        <w:rPr>
          <w:rFonts w:asciiTheme="minorHAnsi" w:hAnsiTheme="minorHAnsi" w:cstheme="minorHAnsi"/>
        </w:rPr>
        <w:t xml:space="preserve">akceptačního </w:t>
      </w:r>
      <w:r w:rsidR="005A360B" w:rsidRPr="00F664AB">
        <w:rPr>
          <w:rFonts w:asciiTheme="minorHAnsi" w:hAnsiTheme="minorHAnsi" w:cstheme="minorHAnsi"/>
        </w:rPr>
        <w:t>protokolu</w:t>
      </w:r>
      <w:r w:rsidR="00E80143" w:rsidRPr="00F664AB">
        <w:rPr>
          <w:rFonts w:asciiTheme="minorHAnsi" w:hAnsiTheme="minorHAnsi" w:cstheme="minorHAnsi"/>
        </w:rPr>
        <w:t>, a</w:t>
      </w:r>
      <w:r w:rsidR="005A360B" w:rsidRPr="00F664AB">
        <w:rPr>
          <w:rFonts w:asciiTheme="minorHAnsi" w:hAnsiTheme="minorHAnsi" w:cstheme="minorHAnsi"/>
        </w:rPr>
        <w:t xml:space="preserve"> to i v případě opakování činností v rámci Akceptačního řízení v důsledku „Neakceptováno“ nebo „Akceptováno s výhradou“ potvrzené na Akceptačním protokolu. </w:t>
      </w:r>
      <w:r w:rsidR="0054285E" w:rsidRPr="00F664AB">
        <w:rPr>
          <w:rFonts w:asciiTheme="minorHAnsi" w:hAnsiTheme="minorHAnsi" w:cstheme="minorHAnsi"/>
        </w:rPr>
        <w:t>Smluvní strany</w:t>
      </w:r>
      <w:r w:rsidR="009562CD" w:rsidRPr="00F664AB">
        <w:rPr>
          <w:rFonts w:asciiTheme="minorHAnsi" w:hAnsiTheme="minorHAnsi" w:cstheme="minorHAnsi"/>
        </w:rPr>
        <w:t xml:space="preserve"> </w:t>
      </w:r>
      <w:r w:rsidR="0054285E" w:rsidRPr="00F664AB">
        <w:rPr>
          <w:rFonts w:asciiTheme="minorHAnsi" w:hAnsiTheme="minorHAnsi" w:cstheme="minorHAnsi"/>
        </w:rPr>
        <w:t xml:space="preserve">se dohodly, že stavem „Akceptováno s výhradou“ budou zejména drobné vady a nedodělky, které ani ve spojení s jinými nebrání řádnému užívání </w:t>
      </w:r>
      <w:r w:rsidR="00292548">
        <w:rPr>
          <w:rFonts w:asciiTheme="minorHAnsi" w:hAnsiTheme="minorHAnsi" w:cstheme="minorHAnsi"/>
        </w:rPr>
        <w:t>Systému</w:t>
      </w:r>
      <w:r w:rsidR="0054285E" w:rsidRPr="00F664AB">
        <w:rPr>
          <w:rFonts w:asciiTheme="minorHAnsi" w:hAnsiTheme="minorHAnsi" w:cstheme="minorHAnsi"/>
        </w:rPr>
        <w:t xml:space="preserve">. </w:t>
      </w:r>
      <w:r w:rsidR="005A360B" w:rsidRPr="00F664AB">
        <w:rPr>
          <w:rFonts w:asciiTheme="minorHAnsi" w:hAnsiTheme="minorHAnsi" w:cstheme="minorHAnsi"/>
        </w:rPr>
        <w:t>Výstupy v </w:t>
      </w:r>
      <w:bookmarkStart w:id="37" w:name="_Ref517885243"/>
      <w:r w:rsidR="005A360B" w:rsidRPr="00F664AB">
        <w:rPr>
          <w:rFonts w:asciiTheme="minorHAnsi" w:hAnsiTheme="minorHAnsi" w:cstheme="minorHAnsi"/>
        </w:rPr>
        <w:t xml:space="preserve">případě, že je na Akceptačním protokolu uveden výrok „Neakceptováno“ Zhotovitel opraví nebo je nahradí výstupy zcela novými, dokud nebudou splněna akceptační kritéria a neskončí Akceptační řízení akceptací výstupu </w:t>
      </w:r>
      <w:r w:rsidR="00900989">
        <w:rPr>
          <w:rFonts w:asciiTheme="minorHAnsi" w:hAnsiTheme="minorHAnsi" w:cstheme="minorHAnsi"/>
        </w:rPr>
        <w:t>Z</w:t>
      </w:r>
      <w:r w:rsidR="005A360B" w:rsidRPr="00F664AB">
        <w:rPr>
          <w:rFonts w:asciiTheme="minorHAnsi" w:hAnsiTheme="minorHAnsi" w:cstheme="minorHAnsi"/>
        </w:rPr>
        <w:t xml:space="preserve">hotovitelem dle odst. </w:t>
      </w:r>
      <w:r w:rsidR="00052223" w:rsidRPr="00F664AB">
        <w:rPr>
          <w:rFonts w:asciiTheme="minorHAnsi" w:hAnsiTheme="minorHAnsi" w:cstheme="minorHAnsi"/>
        </w:rPr>
        <w:fldChar w:fldCharType="begin"/>
      </w:r>
      <w:r w:rsidR="00052223" w:rsidRPr="00F664AB">
        <w:rPr>
          <w:rFonts w:asciiTheme="minorHAnsi" w:hAnsiTheme="minorHAnsi" w:cstheme="minorHAnsi"/>
        </w:rPr>
        <w:instrText xml:space="preserve"> REF _Ref45134328 \n \h </w:instrText>
      </w:r>
      <w:r w:rsidR="00F664AB">
        <w:rPr>
          <w:rFonts w:asciiTheme="minorHAnsi" w:hAnsiTheme="minorHAnsi" w:cstheme="minorHAnsi"/>
        </w:rPr>
        <w:instrText xml:space="preserve"> \* MERGEFORMAT </w:instrText>
      </w:r>
      <w:r w:rsidR="00052223" w:rsidRPr="00F664AB">
        <w:rPr>
          <w:rFonts w:asciiTheme="minorHAnsi" w:hAnsiTheme="minorHAnsi" w:cstheme="minorHAnsi"/>
        </w:rPr>
      </w:r>
      <w:r w:rsidR="00052223" w:rsidRPr="00F664AB">
        <w:rPr>
          <w:rFonts w:asciiTheme="minorHAnsi" w:hAnsiTheme="minorHAnsi" w:cstheme="minorHAnsi"/>
        </w:rPr>
        <w:fldChar w:fldCharType="separate"/>
      </w:r>
      <w:r w:rsidR="004B20FE">
        <w:rPr>
          <w:rFonts w:asciiTheme="minorHAnsi" w:hAnsiTheme="minorHAnsi" w:cstheme="minorHAnsi"/>
        </w:rPr>
        <w:t>5</w:t>
      </w:r>
      <w:r w:rsidR="00052223" w:rsidRPr="00F664AB">
        <w:rPr>
          <w:rFonts w:asciiTheme="minorHAnsi" w:hAnsiTheme="minorHAnsi" w:cstheme="minorHAnsi"/>
        </w:rPr>
        <w:fldChar w:fldCharType="end"/>
      </w:r>
      <w:r w:rsidR="005A360B" w:rsidRPr="00F664AB">
        <w:rPr>
          <w:rFonts w:asciiTheme="minorHAnsi" w:hAnsiTheme="minorHAnsi" w:cstheme="minorHAnsi"/>
        </w:rPr>
        <w:t xml:space="preserve"> tohoto článku s výrokem „akceptováno“ nebo „akceptováno s výhradou“.</w:t>
      </w:r>
      <w:r w:rsidR="00DA6A8D">
        <w:rPr>
          <w:rFonts w:asciiTheme="minorHAnsi" w:hAnsiTheme="minorHAnsi" w:cstheme="minorHAnsi"/>
        </w:rPr>
        <w:t xml:space="preserve"> </w:t>
      </w:r>
    </w:p>
    <w:p w14:paraId="3DAD3F9A" w14:textId="77777777" w:rsidR="005A360B" w:rsidRPr="00F664AB" w:rsidRDefault="005A360B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V případě nutnosti opakování činností v rámci akceptačního řízení v důsledku uvedení „Neakceptováno“</w:t>
      </w:r>
      <w:r w:rsidR="009562CD" w:rsidRPr="00F664AB">
        <w:rPr>
          <w:rFonts w:asciiTheme="minorHAnsi" w:hAnsiTheme="minorHAnsi" w:cstheme="minorHAnsi"/>
        </w:rPr>
        <w:t xml:space="preserve"> </w:t>
      </w:r>
      <w:r w:rsidRPr="00F664AB">
        <w:rPr>
          <w:rFonts w:asciiTheme="minorHAnsi" w:hAnsiTheme="minorHAnsi" w:cstheme="minorHAnsi"/>
        </w:rPr>
        <w:t xml:space="preserve">v akceptačním protokolu Zhotovitel Objednateli předá </w:t>
      </w:r>
      <w:r w:rsidR="00FE526A">
        <w:rPr>
          <w:rFonts w:asciiTheme="minorHAnsi" w:hAnsiTheme="minorHAnsi" w:cstheme="minorHAnsi"/>
        </w:rPr>
        <w:t xml:space="preserve">upravený </w:t>
      </w:r>
      <w:r w:rsidRPr="00F664AB">
        <w:rPr>
          <w:rFonts w:asciiTheme="minorHAnsi" w:hAnsiTheme="minorHAnsi" w:cstheme="minorHAnsi"/>
        </w:rPr>
        <w:t xml:space="preserve">výstup k opětovnému provedení činností v rámci Akceptačního řízení (další kolo akceptačního řízení) a Objednatel připraví nový Akceptační protokol vztahující se k dalšímu kolu akceptačního řízení. Akceptační řízení může být </w:t>
      </w:r>
      <w:proofErr w:type="spellStart"/>
      <w:r w:rsidRPr="00F664AB">
        <w:rPr>
          <w:rFonts w:asciiTheme="minorHAnsi" w:hAnsiTheme="minorHAnsi" w:cstheme="minorHAnsi"/>
        </w:rPr>
        <w:t>vícekolové</w:t>
      </w:r>
      <w:proofErr w:type="spellEnd"/>
      <w:r w:rsidRPr="00F664AB">
        <w:rPr>
          <w:rFonts w:asciiTheme="minorHAnsi" w:hAnsiTheme="minorHAnsi" w:cstheme="minorHAnsi"/>
        </w:rPr>
        <w:t>, ovšem vždy se jedná o jedno Akceptační řízení.</w:t>
      </w:r>
    </w:p>
    <w:p w14:paraId="3A6DB968" w14:textId="3CB13C45" w:rsidR="00E1174C" w:rsidRPr="00F664AB" w:rsidRDefault="005A360B" w:rsidP="002666A7">
      <w:pPr>
        <w:pStyle w:val="Odst"/>
        <w:rPr>
          <w:rFonts w:asciiTheme="minorHAnsi" w:hAnsiTheme="minorHAnsi" w:cstheme="minorHAnsi"/>
        </w:rPr>
      </w:pPr>
      <w:bookmarkStart w:id="38" w:name="_Ref45151840"/>
      <w:r w:rsidRPr="00F664AB">
        <w:rPr>
          <w:rFonts w:asciiTheme="minorHAnsi" w:hAnsiTheme="minorHAnsi" w:cstheme="minorHAnsi"/>
        </w:rPr>
        <w:t xml:space="preserve">V případě, že Objednatel akceptuje výstup s výhradou, má se takové plnění za akceptované, avšak </w:t>
      </w:r>
      <w:r w:rsidR="000B51D7">
        <w:rPr>
          <w:rFonts w:asciiTheme="minorHAnsi" w:hAnsiTheme="minorHAnsi" w:cstheme="minorHAnsi"/>
        </w:rPr>
        <w:t>O</w:t>
      </w:r>
      <w:r w:rsidRPr="00F664AB">
        <w:rPr>
          <w:rFonts w:asciiTheme="minorHAnsi" w:hAnsiTheme="minorHAnsi" w:cstheme="minorHAnsi"/>
        </w:rPr>
        <w:t xml:space="preserve">bjednatel uloží </w:t>
      </w:r>
      <w:r w:rsidR="00E80143" w:rsidRPr="00F664AB">
        <w:rPr>
          <w:rFonts w:asciiTheme="minorHAnsi" w:hAnsiTheme="minorHAnsi" w:cstheme="minorHAnsi"/>
        </w:rPr>
        <w:t>Z</w:t>
      </w:r>
      <w:r w:rsidRPr="00F664AB">
        <w:rPr>
          <w:rFonts w:asciiTheme="minorHAnsi" w:hAnsiTheme="minorHAnsi" w:cstheme="minorHAnsi"/>
        </w:rPr>
        <w:t xml:space="preserve">hotoviteli dodatečnou přiměřenou lhůtu k odstranění vad. Pokud v uvedené lhůtě ze strany Zhotovitele nedojde k odstranění takových vad, má Objednatel nárok na smluvní pokutu dle čl. </w:t>
      </w:r>
      <w:r w:rsidR="004E307A" w:rsidRPr="00F664AB">
        <w:rPr>
          <w:rFonts w:asciiTheme="minorHAnsi" w:hAnsiTheme="minorHAnsi" w:cstheme="minorHAnsi"/>
        </w:rPr>
        <w:fldChar w:fldCharType="begin"/>
      </w:r>
      <w:r w:rsidR="004E307A" w:rsidRPr="00F664AB">
        <w:rPr>
          <w:rFonts w:asciiTheme="minorHAnsi" w:hAnsiTheme="minorHAnsi" w:cstheme="minorHAnsi"/>
        </w:rPr>
        <w:instrText xml:space="preserve"> REF _Ref45149790 \w \h \d " odst. "  \* MERGEFORMAT </w:instrText>
      </w:r>
      <w:r w:rsidR="004E307A" w:rsidRPr="00F664AB">
        <w:rPr>
          <w:rFonts w:asciiTheme="minorHAnsi" w:hAnsiTheme="minorHAnsi" w:cstheme="minorHAnsi"/>
        </w:rPr>
      </w:r>
      <w:r w:rsidR="004E307A" w:rsidRPr="00F664AB">
        <w:rPr>
          <w:rFonts w:asciiTheme="minorHAnsi" w:hAnsiTheme="minorHAnsi" w:cstheme="minorHAnsi"/>
        </w:rPr>
        <w:fldChar w:fldCharType="separate"/>
      </w:r>
      <w:r w:rsidR="004B20FE">
        <w:rPr>
          <w:rFonts w:asciiTheme="minorHAnsi" w:hAnsiTheme="minorHAnsi" w:cstheme="minorHAnsi"/>
        </w:rPr>
        <w:t>XXVI. odst. 14</w:t>
      </w:r>
      <w:r w:rsidR="004E307A" w:rsidRPr="00F664AB">
        <w:rPr>
          <w:rFonts w:asciiTheme="minorHAnsi" w:hAnsiTheme="minorHAnsi" w:cstheme="minorHAnsi"/>
        </w:rPr>
        <w:fldChar w:fldCharType="end"/>
      </w:r>
      <w:r w:rsidRPr="00F664AB">
        <w:rPr>
          <w:rFonts w:asciiTheme="minorHAnsi" w:hAnsiTheme="minorHAnsi" w:cstheme="minorHAnsi"/>
        </w:rPr>
        <w:t xml:space="preserve"> 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>.</w:t>
      </w:r>
      <w:bookmarkEnd w:id="37"/>
      <w:bookmarkEnd w:id="38"/>
      <w:r w:rsidR="00DA6A8D">
        <w:rPr>
          <w:rFonts w:asciiTheme="minorHAnsi" w:hAnsiTheme="minorHAnsi" w:cstheme="minorHAnsi"/>
        </w:rPr>
        <w:t xml:space="preserve"> </w:t>
      </w:r>
    </w:p>
    <w:p w14:paraId="1E6EA90B" w14:textId="0DD9A538" w:rsidR="00BF7387" w:rsidRPr="00F664AB" w:rsidRDefault="00BF7387" w:rsidP="00BF738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V případě, že Objednatel </w:t>
      </w:r>
      <w:r>
        <w:rPr>
          <w:rFonts w:asciiTheme="minorHAnsi" w:hAnsiTheme="minorHAnsi" w:cstheme="minorHAnsi"/>
        </w:rPr>
        <w:t>ne</w:t>
      </w:r>
      <w:r w:rsidRPr="00F664AB">
        <w:rPr>
          <w:rFonts w:asciiTheme="minorHAnsi" w:hAnsiTheme="minorHAnsi" w:cstheme="minorHAnsi"/>
        </w:rPr>
        <w:t xml:space="preserve">akceptuje výstup </w:t>
      </w:r>
      <w:r w:rsidRPr="009067E6">
        <w:rPr>
          <w:rFonts w:asciiTheme="minorHAnsi" w:hAnsiTheme="minorHAnsi" w:cstheme="minorHAnsi"/>
        </w:rPr>
        <w:t xml:space="preserve">ani po </w:t>
      </w:r>
      <w:r w:rsidR="00337855" w:rsidRPr="009067E6">
        <w:rPr>
          <w:rFonts w:asciiTheme="minorHAnsi" w:hAnsiTheme="minorHAnsi" w:cstheme="minorHAnsi"/>
        </w:rPr>
        <w:t>třech</w:t>
      </w:r>
      <w:r w:rsidR="00337855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opakovaných testováních a</w:t>
      </w:r>
      <w:r w:rsidRPr="00BF7387">
        <w:rPr>
          <w:rFonts w:asciiTheme="minorHAnsi" w:hAnsiTheme="minorHAnsi" w:cstheme="minorHAnsi"/>
        </w:rPr>
        <w:t xml:space="preserve"> </w:t>
      </w:r>
      <w:r w:rsidRPr="00F664AB">
        <w:rPr>
          <w:rFonts w:asciiTheme="minorHAnsi" w:hAnsiTheme="minorHAnsi" w:cstheme="minorHAnsi"/>
        </w:rPr>
        <w:t xml:space="preserve">dojde k ukončení Smlouvy v příčinné souvislosti s tím, že </w:t>
      </w:r>
      <w:r w:rsidR="00292548">
        <w:rPr>
          <w:rFonts w:asciiTheme="minorHAnsi" w:hAnsiTheme="minorHAnsi" w:cstheme="minorHAnsi"/>
        </w:rPr>
        <w:t>Systém</w:t>
      </w:r>
      <w:r w:rsidRPr="00F664AB">
        <w:rPr>
          <w:rFonts w:asciiTheme="minorHAnsi" w:hAnsiTheme="minorHAnsi" w:cstheme="minorHAnsi"/>
        </w:rPr>
        <w:t xml:space="preserve"> je nedokončen ve smyslu tohoto odstavce a článku, dohodly se Smluvní strany, že jsou si povinny vrátit veškerá plnění, které si navzájem v průběhu plnění předmětu </w:t>
      </w:r>
      <w:r w:rsidR="00292548">
        <w:rPr>
          <w:rFonts w:asciiTheme="minorHAnsi" w:hAnsiTheme="minorHAnsi" w:cstheme="minorHAnsi"/>
        </w:rPr>
        <w:t>Systému</w:t>
      </w:r>
      <w:r w:rsidRPr="00F664AB">
        <w:rPr>
          <w:rFonts w:asciiTheme="minorHAnsi" w:hAnsiTheme="minorHAnsi" w:cstheme="minorHAnsi"/>
        </w:rPr>
        <w:t xml:space="preserve"> poskytly.</w:t>
      </w:r>
    </w:p>
    <w:p w14:paraId="1657D1CE" w14:textId="71A40FEF" w:rsidR="00337855" w:rsidRDefault="00FD4654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Smluvní strany se dohodly, že převzetí </w:t>
      </w:r>
      <w:r w:rsidR="00292548">
        <w:rPr>
          <w:rFonts w:asciiTheme="minorHAnsi" w:hAnsiTheme="minorHAnsi" w:cstheme="minorHAnsi"/>
        </w:rPr>
        <w:t>Systému</w:t>
      </w:r>
      <w:r w:rsidRPr="00F664AB">
        <w:rPr>
          <w:rFonts w:asciiTheme="minorHAnsi" w:hAnsiTheme="minorHAnsi" w:cstheme="minorHAnsi"/>
        </w:rPr>
        <w:t xml:space="preserve"> dle tohoto článku jsou oprávněn</w:t>
      </w:r>
      <w:r w:rsidR="007A350E">
        <w:rPr>
          <w:rFonts w:asciiTheme="minorHAnsi" w:hAnsiTheme="minorHAnsi" w:cstheme="minorHAnsi"/>
        </w:rPr>
        <w:t>y</w:t>
      </w:r>
      <w:r w:rsidR="00337855">
        <w:rPr>
          <w:rFonts w:asciiTheme="minorHAnsi" w:hAnsiTheme="minorHAnsi" w:cstheme="minorHAnsi"/>
        </w:rPr>
        <w:t xml:space="preserve"> učinit:</w:t>
      </w:r>
    </w:p>
    <w:p w14:paraId="3B674DA3" w14:textId="256468E5" w:rsidR="00231F24" w:rsidRDefault="00231F24" w:rsidP="00337855">
      <w:pPr>
        <w:pStyle w:val="Odst"/>
        <w:numPr>
          <w:ilvl w:val="0"/>
          <w:numId w:val="9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Ing. Jan Bílý</w:t>
      </w:r>
      <w:r w:rsidR="00337855">
        <w:rPr>
          <w:rFonts w:asciiTheme="minorHAnsi" w:hAnsiTheme="minorHAnsi" w:cstheme="minorHAnsi"/>
        </w:rPr>
        <w:t xml:space="preserve"> -   </w:t>
      </w:r>
      <w:r w:rsidR="004837BF">
        <w:rPr>
          <w:rFonts w:asciiTheme="minorHAnsi" w:hAnsiTheme="minorHAnsi" w:cstheme="minorHAnsi"/>
        </w:rPr>
        <w:t>Personální</w:t>
      </w:r>
      <w:r>
        <w:rPr>
          <w:rFonts w:asciiTheme="minorHAnsi" w:hAnsiTheme="minorHAnsi" w:cstheme="minorHAnsi"/>
        </w:rPr>
        <w:t xml:space="preserve"> ředitel</w:t>
      </w:r>
    </w:p>
    <w:p w14:paraId="42189843" w14:textId="6300F3AF" w:rsidR="00FD4654" w:rsidRDefault="00062B2D" w:rsidP="00337855">
      <w:pPr>
        <w:pStyle w:val="Odst"/>
        <w:numPr>
          <w:ilvl w:val="0"/>
          <w:numId w:val="9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Ing. </w:t>
      </w:r>
      <w:r w:rsidR="004837BF">
        <w:rPr>
          <w:rFonts w:asciiTheme="minorHAnsi" w:hAnsiTheme="minorHAnsi" w:cstheme="minorHAnsi"/>
        </w:rPr>
        <w:t>Petra Vajsová</w:t>
      </w:r>
      <w:r w:rsidR="00F82BD4">
        <w:rPr>
          <w:rFonts w:asciiTheme="minorHAnsi" w:hAnsiTheme="minorHAnsi" w:cstheme="minorHAnsi"/>
        </w:rPr>
        <w:t xml:space="preserve"> – vedoucí oddělení </w:t>
      </w:r>
      <w:r w:rsidR="00F82BD4" w:rsidRPr="009053A0">
        <w:rPr>
          <w:rFonts w:asciiTheme="minorHAnsi" w:hAnsiTheme="minorHAnsi" w:cstheme="minorHAnsi"/>
        </w:rPr>
        <w:t>implementace a rozvoj IT systémů</w:t>
      </w:r>
      <w:r w:rsidR="007A53D7" w:rsidRPr="009053A0">
        <w:rPr>
          <w:rFonts w:asciiTheme="minorHAnsi" w:hAnsiTheme="minorHAnsi" w:cstheme="minorHAnsi"/>
        </w:rPr>
        <w:t xml:space="preserve"> </w:t>
      </w:r>
    </w:p>
    <w:p w14:paraId="4F565047" w14:textId="2EC25B3A" w:rsidR="005513A1" w:rsidRPr="00F664AB" w:rsidRDefault="005513A1" w:rsidP="0089470C">
      <w:pPr>
        <w:pStyle w:val="Nadpis1"/>
        <w:ind w:left="0" w:firstLine="0"/>
        <w:rPr>
          <w:rFonts w:asciiTheme="minorHAnsi" w:hAnsiTheme="minorHAnsi" w:cstheme="minorHAnsi"/>
        </w:rPr>
      </w:pPr>
      <w:bookmarkStart w:id="39" w:name="_Toc49258773"/>
      <w:bookmarkStart w:id="40" w:name="_Toc167182255"/>
      <w:r w:rsidRPr="00F664AB">
        <w:rPr>
          <w:rFonts w:asciiTheme="minorHAnsi" w:hAnsiTheme="minorHAnsi" w:cstheme="minorHAnsi"/>
        </w:rPr>
        <w:t xml:space="preserve">Cena </w:t>
      </w:r>
      <w:bookmarkEnd w:id="39"/>
      <w:r w:rsidR="00292548">
        <w:rPr>
          <w:rFonts w:asciiTheme="minorHAnsi" w:hAnsiTheme="minorHAnsi" w:cstheme="minorHAnsi"/>
        </w:rPr>
        <w:t>Systému</w:t>
      </w:r>
      <w:bookmarkEnd w:id="40"/>
    </w:p>
    <w:p w14:paraId="1895B4F4" w14:textId="6E31940B" w:rsidR="00912617" w:rsidRPr="00047714" w:rsidRDefault="00233EB9" w:rsidP="00047714">
      <w:pPr>
        <w:pStyle w:val="Odst"/>
        <w:rPr>
          <w:rFonts w:asciiTheme="minorHAnsi" w:hAnsiTheme="minorHAnsi" w:cstheme="minorHAnsi"/>
        </w:rPr>
      </w:pPr>
      <w:bookmarkStart w:id="41" w:name="_Ref45148049"/>
      <w:r w:rsidRPr="00F664AB">
        <w:rPr>
          <w:rFonts w:asciiTheme="minorHAnsi" w:hAnsiTheme="minorHAnsi" w:cstheme="minorHAnsi"/>
        </w:rPr>
        <w:t>Celková c</w:t>
      </w:r>
      <w:r w:rsidR="00F97775" w:rsidRPr="00F664AB">
        <w:rPr>
          <w:rFonts w:asciiTheme="minorHAnsi" w:hAnsiTheme="minorHAnsi" w:cstheme="minorHAnsi"/>
        </w:rPr>
        <w:t xml:space="preserve">ena </w:t>
      </w:r>
      <w:r w:rsidR="00292548">
        <w:rPr>
          <w:rFonts w:asciiTheme="minorHAnsi" w:hAnsiTheme="minorHAnsi" w:cstheme="minorHAnsi"/>
        </w:rPr>
        <w:t>Systému</w:t>
      </w:r>
      <w:r w:rsidR="00F97775" w:rsidRPr="00F664AB">
        <w:rPr>
          <w:rFonts w:asciiTheme="minorHAnsi" w:hAnsiTheme="minorHAnsi" w:cstheme="minorHAnsi"/>
        </w:rPr>
        <w:t xml:space="preserve"> </w:t>
      </w:r>
      <w:r w:rsidR="002A3F4D">
        <w:rPr>
          <w:rFonts w:asciiTheme="minorHAnsi" w:hAnsiTheme="minorHAnsi" w:cstheme="minorHAnsi"/>
        </w:rPr>
        <w:t xml:space="preserve">(dále jen „Celková cena </w:t>
      </w:r>
      <w:r w:rsidR="00292548">
        <w:rPr>
          <w:rFonts w:asciiTheme="minorHAnsi" w:hAnsiTheme="minorHAnsi" w:cstheme="minorHAnsi"/>
        </w:rPr>
        <w:t>Systému</w:t>
      </w:r>
      <w:r w:rsidR="002A3F4D">
        <w:rPr>
          <w:rFonts w:asciiTheme="minorHAnsi" w:hAnsiTheme="minorHAnsi" w:cstheme="minorHAnsi"/>
        </w:rPr>
        <w:t xml:space="preserve">“) </w:t>
      </w:r>
      <w:r w:rsidR="00F97775" w:rsidRPr="00F664AB">
        <w:rPr>
          <w:rFonts w:asciiTheme="minorHAnsi" w:hAnsiTheme="minorHAnsi" w:cstheme="minorHAnsi"/>
        </w:rPr>
        <w:t xml:space="preserve">je tvořena </w:t>
      </w:r>
      <w:r w:rsidRPr="00F664AB">
        <w:rPr>
          <w:rFonts w:asciiTheme="minorHAnsi" w:hAnsiTheme="minorHAnsi" w:cstheme="minorHAnsi"/>
        </w:rPr>
        <w:t>údajem</w:t>
      </w:r>
      <w:r w:rsidR="00F97775" w:rsidRPr="00F664AB">
        <w:rPr>
          <w:rFonts w:asciiTheme="minorHAnsi" w:hAnsiTheme="minorHAnsi" w:cstheme="minorHAnsi"/>
        </w:rPr>
        <w:t xml:space="preserve"> </w:t>
      </w:r>
      <w:r w:rsidRPr="00F664AB">
        <w:rPr>
          <w:rFonts w:asciiTheme="minorHAnsi" w:hAnsiTheme="minorHAnsi" w:cstheme="minorHAnsi"/>
        </w:rPr>
        <w:t>obsaženým v</w:t>
      </w:r>
      <w:r w:rsidR="00D044AD">
        <w:rPr>
          <w:rFonts w:asciiTheme="minorHAnsi" w:hAnsiTheme="minorHAnsi" w:cstheme="minorHAnsi"/>
        </w:rPr>
        <w:t> </w:t>
      </w:r>
      <w:r w:rsidRPr="009067E6">
        <w:rPr>
          <w:rFonts w:asciiTheme="minorHAnsi" w:hAnsiTheme="minorHAnsi" w:cstheme="minorHAnsi"/>
        </w:rPr>
        <w:t>bodu</w:t>
      </w:r>
      <w:r w:rsidR="00D044AD" w:rsidRPr="009067E6">
        <w:rPr>
          <w:rFonts w:asciiTheme="minorHAnsi" w:hAnsiTheme="minorHAnsi" w:cstheme="minorHAnsi"/>
        </w:rPr>
        <w:t xml:space="preserve"> </w:t>
      </w:r>
      <w:proofErr w:type="gramStart"/>
      <w:r w:rsidR="00D044AD" w:rsidRPr="009067E6">
        <w:rPr>
          <w:rFonts w:asciiTheme="minorHAnsi" w:hAnsiTheme="minorHAnsi" w:cstheme="minorHAnsi"/>
        </w:rPr>
        <w:t>1.1</w:t>
      </w:r>
      <w:r w:rsidR="00D40F7C" w:rsidRPr="009067E6">
        <w:rPr>
          <w:rFonts w:asciiTheme="minorHAnsi" w:hAnsiTheme="minorHAnsi" w:cstheme="minorHAnsi"/>
        </w:rPr>
        <w:t>.</w:t>
      </w:r>
      <w:r w:rsidR="00E707A6">
        <w:rPr>
          <w:rFonts w:asciiTheme="minorHAnsi" w:hAnsiTheme="minorHAnsi" w:cstheme="minorHAnsi"/>
        </w:rPr>
        <w:t xml:space="preserve"> </w:t>
      </w:r>
      <w:r w:rsidR="00D044AD" w:rsidRPr="009067E6">
        <w:rPr>
          <w:rFonts w:asciiTheme="minorHAnsi" w:hAnsiTheme="minorHAnsi" w:cstheme="minorHAnsi"/>
        </w:rPr>
        <w:t>cenové</w:t>
      </w:r>
      <w:proofErr w:type="gramEnd"/>
      <w:r w:rsidR="00D044AD" w:rsidRPr="009067E6">
        <w:rPr>
          <w:rFonts w:asciiTheme="minorHAnsi" w:hAnsiTheme="minorHAnsi" w:cstheme="minorHAnsi"/>
        </w:rPr>
        <w:t xml:space="preserve"> kalkulace</w:t>
      </w:r>
      <w:r w:rsidR="00F97775" w:rsidRPr="009067E6">
        <w:rPr>
          <w:rFonts w:asciiTheme="minorHAnsi" w:hAnsiTheme="minorHAnsi" w:cstheme="minorHAnsi"/>
        </w:rPr>
        <w:t>, která je</w:t>
      </w:r>
      <w:r w:rsidR="003A15B3">
        <w:rPr>
          <w:rFonts w:asciiTheme="minorHAnsi" w:hAnsiTheme="minorHAnsi" w:cstheme="minorHAnsi"/>
        </w:rPr>
        <w:t xml:space="preserve"> P</w:t>
      </w:r>
      <w:r w:rsidR="00AD62D5" w:rsidRPr="009067E6">
        <w:rPr>
          <w:rFonts w:asciiTheme="minorHAnsi" w:hAnsiTheme="minorHAnsi" w:cstheme="minorHAnsi"/>
        </w:rPr>
        <w:t xml:space="preserve">řílohou č. </w:t>
      </w:r>
      <w:r w:rsidR="003A15B3">
        <w:rPr>
          <w:rFonts w:asciiTheme="minorHAnsi" w:hAnsiTheme="minorHAnsi" w:cstheme="minorHAnsi"/>
        </w:rPr>
        <w:t>4</w:t>
      </w:r>
      <w:r w:rsidR="00F97775" w:rsidRPr="009067E6">
        <w:rPr>
          <w:rFonts w:asciiTheme="minorHAnsi" w:hAnsiTheme="minorHAnsi" w:cstheme="minorHAnsi"/>
        </w:rPr>
        <w:t xml:space="preserve"> </w:t>
      </w:r>
      <w:r w:rsidR="00A46356" w:rsidRPr="009067E6">
        <w:rPr>
          <w:rFonts w:asciiTheme="minorHAnsi" w:hAnsiTheme="minorHAnsi" w:cstheme="minorHAnsi"/>
        </w:rPr>
        <w:t>Smlouvy</w:t>
      </w:r>
      <w:r w:rsidR="00F97775" w:rsidRPr="009067E6">
        <w:rPr>
          <w:rFonts w:asciiTheme="minorHAnsi" w:hAnsiTheme="minorHAnsi" w:cstheme="minorHAnsi"/>
        </w:rPr>
        <w:t xml:space="preserve"> (dále jen „Cenová kalkulace“).</w:t>
      </w:r>
      <w:bookmarkEnd w:id="41"/>
    </w:p>
    <w:p w14:paraId="4E85406A" w14:textId="1F3D9315" w:rsidR="00E47525" w:rsidRPr="00912617" w:rsidRDefault="00F97775" w:rsidP="002666A7">
      <w:pPr>
        <w:pStyle w:val="Odst"/>
        <w:rPr>
          <w:rFonts w:asciiTheme="minorHAnsi" w:hAnsiTheme="minorHAnsi" w:cstheme="minorHAnsi"/>
        </w:rPr>
      </w:pPr>
      <w:r w:rsidRPr="009053A0">
        <w:rPr>
          <w:rFonts w:asciiTheme="minorHAnsi" w:hAnsiTheme="minorHAnsi" w:cstheme="minorHAnsi"/>
        </w:rPr>
        <w:t xml:space="preserve">Celková cena </w:t>
      </w:r>
      <w:r w:rsidR="00292548" w:rsidRPr="009053A0">
        <w:rPr>
          <w:rFonts w:asciiTheme="minorHAnsi" w:hAnsiTheme="minorHAnsi" w:cstheme="minorHAnsi"/>
        </w:rPr>
        <w:t>Systému</w:t>
      </w:r>
      <w:r w:rsidRPr="009053A0">
        <w:rPr>
          <w:rFonts w:asciiTheme="minorHAnsi" w:hAnsiTheme="minorHAnsi" w:cstheme="minorHAnsi"/>
        </w:rPr>
        <w:t xml:space="preserve"> obsahuje veškeré náklady Zhotovitele</w:t>
      </w:r>
      <w:r w:rsidR="007A0407" w:rsidRPr="009053A0">
        <w:rPr>
          <w:rFonts w:asciiTheme="minorHAnsi" w:hAnsiTheme="minorHAnsi" w:cstheme="minorHAnsi"/>
        </w:rPr>
        <w:t xml:space="preserve"> na</w:t>
      </w:r>
      <w:r w:rsidRPr="009053A0">
        <w:rPr>
          <w:rFonts w:asciiTheme="minorHAnsi" w:hAnsiTheme="minorHAnsi" w:cstheme="minorHAnsi"/>
        </w:rPr>
        <w:t xml:space="preserve"> zhotovení celého </w:t>
      </w:r>
      <w:r w:rsidR="00292548" w:rsidRPr="009053A0">
        <w:rPr>
          <w:rFonts w:asciiTheme="minorHAnsi" w:hAnsiTheme="minorHAnsi" w:cstheme="minorHAnsi"/>
        </w:rPr>
        <w:t>Systému</w:t>
      </w:r>
      <w:r w:rsidRPr="009053A0">
        <w:rPr>
          <w:rFonts w:asciiTheme="minorHAnsi" w:hAnsiTheme="minorHAnsi" w:cstheme="minorHAnsi"/>
        </w:rPr>
        <w:t xml:space="preserve"> v jakosti dle </w:t>
      </w:r>
      <w:r w:rsidR="00A46356" w:rsidRPr="009053A0">
        <w:rPr>
          <w:rFonts w:asciiTheme="minorHAnsi" w:hAnsiTheme="minorHAnsi" w:cstheme="minorHAnsi"/>
        </w:rPr>
        <w:t>Smlouvy</w:t>
      </w:r>
      <w:r w:rsidRPr="009053A0">
        <w:rPr>
          <w:rFonts w:asciiTheme="minorHAnsi" w:hAnsiTheme="minorHAnsi" w:cstheme="minorHAnsi"/>
        </w:rPr>
        <w:t xml:space="preserve"> a jejích příloh, zejména veškeré náklady spojené s úplným a kvalitním provedením a dokončením </w:t>
      </w:r>
      <w:r w:rsidR="00292548" w:rsidRPr="009053A0">
        <w:rPr>
          <w:rFonts w:asciiTheme="minorHAnsi" w:hAnsiTheme="minorHAnsi" w:cstheme="minorHAnsi"/>
        </w:rPr>
        <w:t>Systému</w:t>
      </w:r>
      <w:r w:rsidRPr="009053A0">
        <w:rPr>
          <w:rFonts w:asciiTheme="minorHAnsi" w:hAnsiTheme="minorHAnsi" w:cstheme="minorHAnsi"/>
        </w:rPr>
        <w:t xml:space="preserve">, veškerých rizik a vlivů (včetně inflačních, kurzových a daňových) během realizace </w:t>
      </w:r>
      <w:r w:rsidR="00292548" w:rsidRPr="009053A0">
        <w:rPr>
          <w:rFonts w:asciiTheme="minorHAnsi" w:hAnsiTheme="minorHAnsi" w:cstheme="minorHAnsi"/>
        </w:rPr>
        <w:t>Systému</w:t>
      </w:r>
      <w:r w:rsidRPr="00912617">
        <w:rPr>
          <w:rFonts w:asciiTheme="minorHAnsi" w:hAnsiTheme="minorHAnsi" w:cstheme="minorHAnsi"/>
        </w:rPr>
        <w:t xml:space="preserve">, náklady na dodávky, instalaci, implementaci, náklady na práci techniků Zhotovitele, jejich dopravní a jiné náhrady, provozní náklady, náklady na autorská práva, pojištění, cla, změny kurzů a jakékoliv další výdaje spojené s realizací </w:t>
      </w:r>
      <w:r w:rsidR="00292548" w:rsidRPr="00912617">
        <w:rPr>
          <w:rFonts w:asciiTheme="minorHAnsi" w:hAnsiTheme="minorHAnsi" w:cstheme="minorHAnsi"/>
        </w:rPr>
        <w:t>Systému</w:t>
      </w:r>
      <w:r w:rsidRPr="00912617">
        <w:rPr>
          <w:rFonts w:asciiTheme="minorHAnsi" w:hAnsiTheme="minorHAnsi" w:cstheme="minorHAnsi"/>
        </w:rPr>
        <w:t>.</w:t>
      </w:r>
      <w:r w:rsidR="00A80C45">
        <w:rPr>
          <w:rFonts w:asciiTheme="minorHAnsi" w:hAnsiTheme="minorHAnsi" w:cstheme="minorHAnsi"/>
        </w:rPr>
        <w:t xml:space="preserve"> Š</w:t>
      </w:r>
      <w:r w:rsidR="00A80C45" w:rsidRPr="00912617">
        <w:rPr>
          <w:rFonts w:asciiTheme="minorHAnsi" w:hAnsiTheme="minorHAnsi" w:cstheme="minorHAnsi"/>
        </w:rPr>
        <w:t>kolení pracovníků Objednatele</w:t>
      </w:r>
      <w:r w:rsidR="00A80C45">
        <w:rPr>
          <w:rFonts w:asciiTheme="minorHAnsi" w:hAnsiTheme="minorHAnsi" w:cstheme="minorHAnsi"/>
        </w:rPr>
        <w:t xml:space="preserve"> bude realizováno na náklady zhotovitele.</w:t>
      </w:r>
    </w:p>
    <w:p w14:paraId="6904F90C" w14:textId="77777777" w:rsidR="005513A1" w:rsidRPr="00F664AB" w:rsidRDefault="005513A1" w:rsidP="0089470C">
      <w:pPr>
        <w:pStyle w:val="Nadpis1"/>
        <w:ind w:left="0" w:firstLine="0"/>
        <w:rPr>
          <w:rFonts w:asciiTheme="minorHAnsi" w:hAnsiTheme="minorHAnsi" w:cstheme="minorHAnsi"/>
        </w:rPr>
      </w:pPr>
      <w:bookmarkStart w:id="42" w:name="_Toc49258774"/>
      <w:bookmarkStart w:id="43" w:name="_Toc167182256"/>
      <w:r w:rsidRPr="00F664AB">
        <w:rPr>
          <w:rFonts w:asciiTheme="minorHAnsi" w:hAnsiTheme="minorHAnsi" w:cstheme="minorHAnsi"/>
        </w:rPr>
        <w:t>Fakturace a platební podmínky</w:t>
      </w:r>
      <w:bookmarkEnd w:id="42"/>
      <w:bookmarkEnd w:id="43"/>
    </w:p>
    <w:p w14:paraId="08593091" w14:textId="4CBE10AC" w:rsidR="0058234E" w:rsidRPr="00A152DB" w:rsidRDefault="005513A1" w:rsidP="00981852">
      <w:pPr>
        <w:pStyle w:val="Odst"/>
        <w:rPr>
          <w:rFonts w:asciiTheme="minorHAnsi" w:hAnsiTheme="minorHAnsi" w:cstheme="minorHAnsi"/>
        </w:rPr>
      </w:pPr>
      <w:bookmarkStart w:id="44" w:name="_Ref45150752"/>
      <w:r w:rsidRPr="00A152DB">
        <w:rPr>
          <w:rFonts w:asciiTheme="minorHAnsi" w:hAnsiTheme="minorHAnsi" w:cstheme="minorHAnsi"/>
        </w:rPr>
        <w:t xml:space="preserve">Cena </w:t>
      </w:r>
      <w:r w:rsidR="00292548" w:rsidRPr="00A152DB">
        <w:rPr>
          <w:rFonts w:asciiTheme="minorHAnsi" w:hAnsiTheme="minorHAnsi" w:cstheme="minorHAnsi"/>
        </w:rPr>
        <w:t>Systému</w:t>
      </w:r>
      <w:r w:rsidRPr="00A152DB">
        <w:rPr>
          <w:rFonts w:asciiTheme="minorHAnsi" w:hAnsiTheme="minorHAnsi" w:cstheme="minorHAnsi"/>
        </w:rPr>
        <w:t xml:space="preserve"> </w:t>
      </w:r>
      <w:r w:rsidR="0036126D" w:rsidRPr="00A152DB">
        <w:rPr>
          <w:rFonts w:asciiTheme="minorHAnsi" w:hAnsiTheme="minorHAnsi" w:cstheme="minorHAnsi"/>
        </w:rPr>
        <w:t xml:space="preserve">bude </w:t>
      </w:r>
      <w:r w:rsidR="00A152DB" w:rsidRPr="00A152DB">
        <w:rPr>
          <w:rFonts w:asciiTheme="minorHAnsi" w:hAnsiTheme="minorHAnsi" w:cstheme="minorHAnsi"/>
        </w:rPr>
        <w:t>za</w:t>
      </w:r>
      <w:r w:rsidR="0036126D" w:rsidRPr="00A152DB">
        <w:rPr>
          <w:rFonts w:asciiTheme="minorHAnsi" w:hAnsiTheme="minorHAnsi" w:cstheme="minorHAnsi"/>
        </w:rPr>
        <w:t xml:space="preserve">placena </w:t>
      </w:r>
      <w:bookmarkEnd w:id="44"/>
      <w:r w:rsidR="0058234E" w:rsidRPr="002600B5">
        <w:rPr>
          <w:rFonts w:asciiTheme="minorHAnsi" w:hAnsiTheme="minorHAnsi" w:cstheme="minorHAnsi"/>
        </w:rPr>
        <w:t>po úplné akceptaci</w:t>
      </w:r>
      <w:r w:rsidR="0058234E" w:rsidRPr="00A152DB">
        <w:rPr>
          <w:rFonts w:asciiTheme="minorHAnsi" w:hAnsiTheme="minorHAnsi" w:cstheme="minorHAnsi"/>
        </w:rPr>
        <w:t>. Lhůta splatnosti faktury bude činit</w:t>
      </w:r>
      <w:r w:rsidR="00704E24" w:rsidRPr="00A152DB">
        <w:rPr>
          <w:rFonts w:asciiTheme="minorHAnsi" w:hAnsiTheme="minorHAnsi" w:cstheme="minorHAnsi"/>
        </w:rPr>
        <w:t xml:space="preserve"> </w:t>
      </w:r>
      <w:r w:rsidR="004E2C78">
        <w:rPr>
          <w:rFonts w:asciiTheme="minorHAnsi" w:hAnsiTheme="minorHAnsi" w:cstheme="minorHAnsi"/>
        </w:rPr>
        <w:t xml:space="preserve">30 </w:t>
      </w:r>
      <w:r w:rsidR="0058234E" w:rsidRPr="00A152DB">
        <w:rPr>
          <w:rFonts w:asciiTheme="minorHAnsi" w:hAnsiTheme="minorHAnsi" w:cstheme="minorHAnsi"/>
        </w:rPr>
        <w:t>kalendářních dnů.</w:t>
      </w:r>
    </w:p>
    <w:p w14:paraId="5A7BD968" w14:textId="287D126A" w:rsidR="005513A1" w:rsidRPr="00F664AB" w:rsidRDefault="00180DA3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 je povinen na částku odpovídající ceně </w:t>
      </w:r>
      <w:r w:rsidR="00292548">
        <w:rPr>
          <w:rFonts w:asciiTheme="minorHAnsi" w:hAnsiTheme="minorHAnsi" w:cstheme="minorHAnsi"/>
        </w:rPr>
        <w:t>Systému</w:t>
      </w:r>
      <w:r w:rsidR="005513A1" w:rsidRPr="00F664AB">
        <w:rPr>
          <w:rFonts w:asciiTheme="minorHAnsi" w:hAnsiTheme="minorHAnsi" w:cstheme="minorHAnsi"/>
        </w:rPr>
        <w:t xml:space="preserve"> či jeho části vystavit daňový doklad</w:t>
      </w:r>
      <w:r w:rsidR="0064665C" w:rsidRPr="00F664AB">
        <w:rPr>
          <w:rFonts w:asciiTheme="minorHAnsi" w:hAnsiTheme="minorHAnsi" w:cstheme="minorHAnsi"/>
        </w:rPr>
        <w:t xml:space="preserve"> </w:t>
      </w:r>
      <w:r w:rsidR="00942F4A" w:rsidRPr="00F664AB">
        <w:rPr>
          <w:rFonts w:asciiTheme="minorHAnsi" w:hAnsiTheme="minorHAnsi" w:cstheme="minorHAnsi"/>
        </w:rPr>
        <w:t>(</w:t>
      </w:r>
      <w:r w:rsidR="0064665C" w:rsidRPr="00F664AB">
        <w:rPr>
          <w:rFonts w:asciiTheme="minorHAnsi" w:hAnsiTheme="minorHAnsi" w:cstheme="minorHAnsi"/>
        </w:rPr>
        <w:t>fakturu</w:t>
      </w:r>
      <w:r w:rsidR="00942F4A" w:rsidRPr="00F664AB">
        <w:rPr>
          <w:rFonts w:asciiTheme="minorHAnsi" w:hAnsiTheme="minorHAnsi" w:cstheme="minorHAnsi"/>
        </w:rPr>
        <w:t>)</w:t>
      </w:r>
      <w:r w:rsidR="005513A1" w:rsidRPr="00F664AB">
        <w:rPr>
          <w:rFonts w:asciiTheme="minorHAnsi" w:hAnsiTheme="minorHAnsi" w:cstheme="minorHAnsi"/>
        </w:rPr>
        <w:t>, kter</w:t>
      </w:r>
      <w:r w:rsidR="0064665C" w:rsidRPr="00F664AB">
        <w:rPr>
          <w:rFonts w:asciiTheme="minorHAnsi" w:hAnsiTheme="minorHAnsi" w:cstheme="minorHAnsi"/>
        </w:rPr>
        <w:t>á</w:t>
      </w:r>
      <w:r w:rsidR="005513A1" w:rsidRPr="00F664AB">
        <w:rPr>
          <w:rFonts w:asciiTheme="minorHAnsi" w:hAnsiTheme="minorHAnsi" w:cstheme="minorHAnsi"/>
        </w:rPr>
        <w:t xml:space="preserve"> musí obsahovat veškeré údaje vyžadované příslušnými právními předpisy. </w:t>
      </w:r>
      <w:r w:rsidR="00D86D5B">
        <w:rPr>
          <w:rFonts w:asciiTheme="minorHAnsi" w:hAnsiTheme="minorHAnsi" w:cstheme="minorHAnsi"/>
        </w:rPr>
        <w:t>Faktura (daňový doklad) bude Zhotovitelem vystavena nejpozději do 15 dnů ode dne uskutečnění zdanitelného plnění, tímto dnem je den předání a převzetí</w:t>
      </w:r>
      <w:r w:rsidR="0043520F">
        <w:rPr>
          <w:rFonts w:asciiTheme="minorHAnsi" w:hAnsiTheme="minorHAnsi" w:cstheme="minorHAnsi"/>
        </w:rPr>
        <w:t xml:space="preserve"> etapy</w:t>
      </w:r>
      <w:r w:rsidR="00D86D5B">
        <w:rPr>
          <w:rFonts w:asciiTheme="minorHAnsi" w:hAnsiTheme="minorHAnsi" w:cstheme="minorHAnsi"/>
        </w:rPr>
        <w:t xml:space="preserve">, potvrzený akceptačním protokolem „Akceptováno bez výhrad“ oběma stranami. </w:t>
      </w:r>
      <w:r w:rsidRPr="00F664AB">
        <w:rPr>
          <w:rFonts w:asciiTheme="minorHAnsi" w:hAnsiTheme="minorHAnsi" w:cstheme="minorHAnsi"/>
        </w:rPr>
        <w:t>Objednatel</w:t>
      </w:r>
      <w:r w:rsidR="005513A1" w:rsidRPr="00F664AB">
        <w:rPr>
          <w:rFonts w:asciiTheme="minorHAnsi" w:hAnsiTheme="minorHAnsi" w:cstheme="minorHAnsi"/>
        </w:rPr>
        <w:t xml:space="preserve"> může ve lhůtě splatnosti daňový doklad (fakturu) vrátit, obsahuje-li:</w:t>
      </w:r>
    </w:p>
    <w:p w14:paraId="5C504658" w14:textId="77777777" w:rsidR="005513A1" w:rsidRPr="00F664AB" w:rsidRDefault="005513A1" w:rsidP="002666A7">
      <w:pPr>
        <w:pStyle w:val="Odst"/>
        <w:numPr>
          <w:ilvl w:val="0"/>
          <w:numId w:val="0"/>
        </w:numPr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nesprávné nebo neúplné cenové údaje, nesprávné nebo neúplné náležitosti dle právních předpisů; v tomto případě je </w:t>
      </w:r>
      <w:r w:rsidR="00180DA3" w:rsidRPr="00F664AB">
        <w:rPr>
          <w:rFonts w:asciiTheme="minorHAnsi" w:hAnsiTheme="minorHAnsi" w:cstheme="minorHAnsi"/>
        </w:rPr>
        <w:t>Objednatel</w:t>
      </w:r>
      <w:r w:rsidRPr="00F664AB">
        <w:rPr>
          <w:rFonts w:asciiTheme="minorHAnsi" w:hAnsiTheme="minorHAnsi" w:cstheme="minorHAnsi"/>
        </w:rPr>
        <w:t xml:space="preserve"> povinen daňový doklad (fakturu) vrátit s uvedením důvodu vrácení. Tímto okamžikem se ruší lhůta splatnosti a nová lhůta splatnosti počne běžet doručením daňového dokladu (faktury) nového nebo opraveného.</w:t>
      </w:r>
    </w:p>
    <w:p w14:paraId="49785433" w14:textId="1F37A8DB" w:rsidR="00E47525" w:rsidRDefault="0064665C" w:rsidP="00B7186E">
      <w:pPr>
        <w:pStyle w:val="Odst"/>
        <w:tabs>
          <w:tab w:val="left" w:pos="709"/>
        </w:tabs>
        <w:spacing w:before="90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Daňový doklad (faktura)</w:t>
      </w:r>
      <w:r w:rsidR="00E4246D" w:rsidRPr="00F664AB">
        <w:rPr>
          <w:rFonts w:asciiTheme="minorHAnsi" w:hAnsiTheme="minorHAnsi" w:cstheme="minorHAnsi"/>
        </w:rPr>
        <w:t xml:space="preserve"> </w:t>
      </w:r>
      <w:r w:rsidR="005513A1" w:rsidRPr="00F664AB">
        <w:rPr>
          <w:rFonts w:asciiTheme="minorHAnsi" w:hAnsiTheme="minorHAnsi" w:cstheme="minorHAnsi"/>
        </w:rPr>
        <w:t>musí obsahovat veškeré náležitosti daňového dokladu dle platných právních předpisů (zejména § 2</w:t>
      </w:r>
      <w:r w:rsidR="004C3964">
        <w:rPr>
          <w:rFonts w:asciiTheme="minorHAnsi" w:hAnsiTheme="minorHAnsi" w:cstheme="minorHAnsi"/>
        </w:rPr>
        <w:t>9</w:t>
      </w:r>
      <w:r w:rsidR="005513A1" w:rsidRPr="00F664AB">
        <w:rPr>
          <w:rFonts w:asciiTheme="minorHAnsi" w:hAnsiTheme="minorHAnsi" w:cstheme="minorHAnsi"/>
        </w:rPr>
        <w:t xml:space="preserve"> zákona </w:t>
      </w:r>
      <w:r w:rsidR="004C3964">
        <w:rPr>
          <w:rFonts w:asciiTheme="minorHAnsi" w:hAnsiTheme="minorHAnsi" w:cstheme="minorHAnsi"/>
        </w:rPr>
        <w:t xml:space="preserve">o DPH </w:t>
      </w:r>
      <w:r w:rsidR="005513A1" w:rsidRPr="00F664AB">
        <w:rPr>
          <w:rFonts w:asciiTheme="minorHAnsi" w:hAnsiTheme="minorHAnsi" w:cstheme="minorHAnsi"/>
        </w:rPr>
        <w:t>a zákona č. 563/1991 Sb., o účetnictví, vše ve znění pozdějších předpisů).</w:t>
      </w:r>
    </w:p>
    <w:p w14:paraId="16027D38" w14:textId="12675A4A" w:rsidR="000526B4" w:rsidRPr="00B7186E" w:rsidRDefault="000526B4" w:rsidP="000526B4">
      <w:pPr>
        <w:pStyle w:val="Odst"/>
        <w:tabs>
          <w:tab w:val="left" w:pos="709"/>
        </w:tabs>
        <w:spacing w:before="90"/>
        <w:rPr>
          <w:rFonts w:asciiTheme="minorHAnsi" w:hAnsiTheme="minorHAnsi" w:cstheme="minorHAnsi"/>
        </w:rPr>
      </w:pPr>
      <w:r w:rsidRPr="00B7186E">
        <w:rPr>
          <w:rFonts w:asciiTheme="minorHAnsi" w:hAnsiTheme="minorHAnsi" w:cstheme="minorHAnsi"/>
        </w:rPr>
        <w:t xml:space="preserve">Smluvní strany se dohodly na platbách formou bezhotovostního bankovního převodu na bankovní účty uvedené ve fakturách (daňových dokladech). Za správnost údajů o svém účtu odpovídá zhotovitel. </w:t>
      </w:r>
    </w:p>
    <w:p w14:paraId="2842FF5F" w14:textId="4D312335" w:rsidR="00E47525" w:rsidRPr="00F664AB" w:rsidRDefault="005513A1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Bankovní účet uvedený </w:t>
      </w:r>
      <w:r w:rsidR="00180DA3" w:rsidRPr="00F664AB">
        <w:rPr>
          <w:rFonts w:asciiTheme="minorHAnsi" w:hAnsiTheme="minorHAnsi" w:cstheme="minorHAnsi"/>
        </w:rPr>
        <w:t>Zhotovitel</w:t>
      </w:r>
      <w:r w:rsidRPr="00F664AB">
        <w:rPr>
          <w:rFonts w:asciiTheme="minorHAnsi" w:hAnsiTheme="minorHAnsi" w:cstheme="minorHAnsi"/>
        </w:rPr>
        <w:t>em na jím vystaveném daňovém dokladu</w:t>
      </w:r>
      <w:r w:rsidR="0064665C" w:rsidRPr="00F664AB">
        <w:rPr>
          <w:rFonts w:asciiTheme="minorHAnsi" w:hAnsiTheme="minorHAnsi" w:cstheme="minorHAnsi"/>
        </w:rPr>
        <w:t xml:space="preserve"> (faktuře)</w:t>
      </w:r>
      <w:r w:rsidRPr="00F664AB">
        <w:rPr>
          <w:rFonts w:asciiTheme="minorHAnsi" w:hAnsiTheme="minorHAnsi" w:cstheme="minorHAnsi"/>
        </w:rPr>
        <w:t xml:space="preserve"> za účelem úhrady ceny </w:t>
      </w:r>
      <w:r w:rsidR="00292548">
        <w:rPr>
          <w:rFonts w:asciiTheme="minorHAnsi" w:hAnsiTheme="minorHAnsi" w:cstheme="minorHAnsi"/>
        </w:rPr>
        <w:t>Systému</w:t>
      </w:r>
      <w:r w:rsidRPr="00F664AB">
        <w:rPr>
          <w:rFonts w:asciiTheme="minorHAnsi" w:hAnsiTheme="minorHAnsi" w:cstheme="minorHAnsi"/>
        </w:rPr>
        <w:t xml:space="preserve"> musí odpovídat bankovnímu účtu zveřejněnému dle ustanovení § 98 zákona o</w:t>
      </w:r>
      <w:r w:rsidR="00D338E4" w:rsidRPr="00F664AB">
        <w:rPr>
          <w:rFonts w:asciiTheme="minorHAnsi" w:hAnsiTheme="minorHAnsi" w:cstheme="minorHAnsi"/>
        </w:rPr>
        <w:t> </w:t>
      </w:r>
      <w:r w:rsidRPr="00F664AB">
        <w:rPr>
          <w:rFonts w:asciiTheme="minorHAnsi" w:hAnsiTheme="minorHAnsi" w:cstheme="minorHAnsi"/>
        </w:rPr>
        <w:t xml:space="preserve">DPH příslušným správcem daně způsobem umožňujícím dálkový přístup. V opačném případě je </w:t>
      </w:r>
      <w:r w:rsidR="00180DA3" w:rsidRPr="00F664AB">
        <w:rPr>
          <w:rFonts w:asciiTheme="minorHAnsi" w:hAnsiTheme="minorHAnsi" w:cstheme="minorHAnsi"/>
        </w:rPr>
        <w:t>Objednatel</w:t>
      </w:r>
      <w:r w:rsidRPr="00F664AB">
        <w:rPr>
          <w:rFonts w:asciiTheme="minorHAnsi" w:hAnsiTheme="minorHAnsi" w:cstheme="minorHAnsi"/>
        </w:rPr>
        <w:t xml:space="preserve"> oprávněn vystavený daňový doklad</w:t>
      </w:r>
      <w:r w:rsidR="0064665C" w:rsidRPr="00F664AB">
        <w:rPr>
          <w:rFonts w:asciiTheme="minorHAnsi" w:hAnsiTheme="minorHAnsi" w:cstheme="minorHAnsi"/>
        </w:rPr>
        <w:t xml:space="preserve"> (fakturu)</w:t>
      </w:r>
      <w:r w:rsidRPr="00F664AB">
        <w:rPr>
          <w:rFonts w:asciiTheme="minorHAnsi" w:hAnsiTheme="minorHAnsi" w:cstheme="minorHAnsi"/>
        </w:rPr>
        <w:t xml:space="preserve"> vrátit.</w:t>
      </w:r>
    </w:p>
    <w:p w14:paraId="369B68AE" w14:textId="164B6CFA" w:rsidR="00E47525" w:rsidRPr="000526B4" w:rsidRDefault="000526B4" w:rsidP="000526B4">
      <w:pPr>
        <w:pStyle w:val="Odst"/>
        <w:rPr>
          <w:rFonts w:asciiTheme="minorHAnsi" w:hAnsiTheme="minorHAnsi" w:cstheme="minorHAnsi"/>
        </w:rPr>
      </w:pPr>
      <w:r w:rsidRPr="00B7186E">
        <w:rPr>
          <w:rFonts w:asciiTheme="minorHAnsi" w:hAnsiTheme="minorHAnsi" w:cstheme="minorHAnsi"/>
        </w:rPr>
        <w:t xml:space="preserve">Faktury budou zasílány elektronicky na adresu </w:t>
      </w:r>
      <w:hyperlink r:id="rId11" w:history="1">
        <w:r w:rsidR="00B7186E" w:rsidRPr="00B7186E">
          <w:rPr>
            <w:rStyle w:val="Hypertextovodkaz"/>
            <w:rFonts w:asciiTheme="minorHAnsi" w:hAnsiTheme="minorHAnsi" w:cstheme="minorHAnsi"/>
          </w:rPr>
          <w:t>elektronicka.fakturace@dpo.cz</w:t>
        </w:r>
      </w:hyperlink>
      <w:r w:rsidRPr="00B7186E">
        <w:rPr>
          <w:rFonts w:asciiTheme="minorHAnsi" w:hAnsiTheme="minorHAnsi" w:cstheme="minorHAnsi"/>
        </w:rPr>
        <w:t>. Dopravní podnik Ostrava a.s. zpracovává faktury zaslané e-mailem  výhradně elektronicky ve formátu PDF. Z důvodu přenosu je nutné, aby byly faktury zasílány jednotlivě,  tzn. jedna faktura v PDF rovná se jeden e-mail, přičemž součástí tohoto e-mailu budou další přílohy náležející k této jedné faktuře. Faktury jiného formátu než PDF a zaslané hromadně v jednom e-mailu, nebudou v Dopravním podniku a.s. akceptovány.</w:t>
      </w:r>
      <w:r>
        <w:rPr>
          <w:rFonts w:asciiTheme="minorHAnsi" w:hAnsiTheme="minorHAnsi" w:cstheme="minorHAnsi"/>
        </w:rPr>
        <w:t xml:space="preserve"> </w:t>
      </w:r>
    </w:p>
    <w:p w14:paraId="030BB9C6" w14:textId="354C1018" w:rsidR="005513A1" w:rsidRPr="00F664AB" w:rsidRDefault="00E4246D" w:rsidP="002666A7">
      <w:pPr>
        <w:pStyle w:val="Odst"/>
        <w:rPr>
          <w:rFonts w:asciiTheme="minorHAnsi" w:hAnsiTheme="minorHAnsi" w:cstheme="minorHAnsi"/>
        </w:rPr>
      </w:pPr>
      <w:bookmarkStart w:id="45" w:name="_Ref45149068"/>
      <w:r w:rsidRPr="00F664AB">
        <w:rPr>
          <w:rFonts w:asciiTheme="minorHAnsi" w:hAnsiTheme="minorHAnsi" w:cstheme="minorHAnsi"/>
        </w:rPr>
        <w:t>Daňov</w:t>
      </w:r>
      <w:r w:rsidR="00942F4A" w:rsidRPr="00F664AB">
        <w:rPr>
          <w:rFonts w:asciiTheme="minorHAnsi" w:hAnsiTheme="minorHAnsi" w:cstheme="minorHAnsi"/>
        </w:rPr>
        <w:t>ý</w:t>
      </w:r>
      <w:r w:rsidRPr="00F664AB">
        <w:rPr>
          <w:rFonts w:asciiTheme="minorHAnsi" w:hAnsiTheme="minorHAnsi" w:cstheme="minorHAnsi"/>
        </w:rPr>
        <w:t xml:space="preserve"> doklad</w:t>
      </w:r>
      <w:r w:rsidR="0064665C" w:rsidRPr="00F664AB">
        <w:rPr>
          <w:rFonts w:asciiTheme="minorHAnsi" w:hAnsiTheme="minorHAnsi" w:cstheme="minorHAnsi"/>
        </w:rPr>
        <w:t xml:space="preserve"> (faktur</w:t>
      </w:r>
      <w:r w:rsidR="00942F4A" w:rsidRPr="00F664AB">
        <w:rPr>
          <w:rFonts w:asciiTheme="minorHAnsi" w:hAnsiTheme="minorHAnsi" w:cstheme="minorHAnsi"/>
        </w:rPr>
        <w:t>a</w:t>
      </w:r>
      <w:r w:rsidR="0064665C" w:rsidRPr="00F664AB">
        <w:rPr>
          <w:rFonts w:asciiTheme="minorHAnsi" w:hAnsiTheme="minorHAnsi" w:cstheme="minorHAnsi"/>
        </w:rPr>
        <w:t>)</w:t>
      </w:r>
      <w:r w:rsidRPr="00F664AB">
        <w:rPr>
          <w:rFonts w:asciiTheme="minorHAnsi" w:hAnsiTheme="minorHAnsi" w:cstheme="minorHAnsi"/>
        </w:rPr>
        <w:t xml:space="preserve"> </w:t>
      </w:r>
      <w:r w:rsidR="00942F4A" w:rsidRPr="00F664AB">
        <w:rPr>
          <w:rFonts w:asciiTheme="minorHAnsi" w:hAnsiTheme="minorHAnsi" w:cstheme="minorHAnsi"/>
        </w:rPr>
        <w:t xml:space="preserve">bude </w:t>
      </w:r>
      <w:r w:rsidR="005513A1" w:rsidRPr="00F664AB">
        <w:rPr>
          <w:rFonts w:asciiTheme="minorHAnsi" w:hAnsiTheme="minorHAnsi" w:cstheme="minorHAnsi"/>
        </w:rPr>
        <w:t xml:space="preserve">obsahovat </w:t>
      </w:r>
      <w:r w:rsidR="00187733" w:rsidRPr="00F664AB">
        <w:rPr>
          <w:rFonts w:asciiTheme="minorHAnsi" w:hAnsiTheme="minorHAnsi" w:cstheme="minorHAnsi"/>
        </w:rPr>
        <w:t>název</w:t>
      </w:r>
      <w:r w:rsidR="005513A1" w:rsidRPr="00F664AB">
        <w:rPr>
          <w:rFonts w:asciiTheme="minorHAnsi" w:hAnsiTheme="minorHAnsi" w:cstheme="minorHAnsi"/>
        </w:rPr>
        <w:t xml:space="preserve"> projektu: </w:t>
      </w:r>
      <w:r w:rsidR="00576220" w:rsidRPr="0037609C">
        <w:rPr>
          <w:rFonts w:asciiTheme="minorHAnsi" w:hAnsiTheme="minorHAnsi" w:cstheme="minorHAnsi"/>
          <w:b/>
        </w:rPr>
        <w:t>„</w:t>
      </w:r>
      <w:r w:rsidR="00EC754B" w:rsidRPr="002B5F7E">
        <w:rPr>
          <w:rFonts w:asciiTheme="minorHAnsi" w:hAnsiTheme="minorHAnsi" w:cstheme="minorHAnsi"/>
        </w:rPr>
        <w:t xml:space="preserve">Dodávka </w:t>
      </w:r>
      <w:r w:rsidR="003A5012">
        <w:rPr>
          <w:rFonts w:asciiTheme="minorHAnsi" w:hAnsiTheme="minorHAnsi" w:cstheme="minorHAnsi"/>
        </w:rPr>
        <w:t>Stravovací</w:t>
      </w:r>
      <w:r w:rsidR="00EC754B" w:rsidRPr="002B5F7E">
        <w:rPr>
          <w:rFonts w:asciiTheme="minorHAnsi" w:hAnsiTheme="minorHAnsi" w:cstheme="minorHAnsi"/>
        </w:rPr>
        <w:t xml:space="preserve">ho </w:t>
      </w:r>
      <w:r w:rsidR="002600B5">
        <w:rPr>
          <w:rFonts w:asciiTheme="minorHAnsi" w:hAnsiTheme="minorHAnsi" w:cstheme="minorHAnsi"/>
        </w:rPr>
        <w:t xml:space="preserve">informačního </w:t>
      </w:r>
      <w:r w:rsidR="00EC754B" w:rsidRPr="002B5F7E">
        <w:rPr>
          <w:rFonts w:asciiTheme="minorHAnsi" w:hAnsiTheme="minorHAnsi" w:cstheme="minorHAnsi"/>
        </w:rPr>
        <w:t>systému</w:t>
      </w:r>
      <w:r w:rsidR="00CF40A4" w:rsidRPr="00CF40A4">
        <w:rPr>
          <w:rFonts w:asciiTheme="minorHAnsi" w:hAnsiTheme="minorHAnsi" w:cstheme="minorHAnsi"/>
          <w:b/>
        </w:rPr>
        <w:t>“</w:t>
      </w:r>
      <w:r w:rsidR="00015EB0">
        <w:rPr>
          <w:rFonts w:asciiTheme="minorHAnsi" w:hAnsiTheme="minorHAnsi" w:cstheme="minorHAnsi"/>
          <w:b/>
        </w:rPr>
        <w:t xml:space="preserve">, </w:t>
      </w:r>
      <w:r w:rsidR="009606B1">
        <w:rPr>
          <w:rFonts w:asciiTheme="minorHAnsi" w:hAnsiTheme="minorHAnsi" w:cstheme="minorHAnsi"/>
          <w:b/>
        </w:rPr>
        <w:t xml:space="preserve"> číslo smlouvy</w:t>
      </w:r>
      <w:r w:rsidR="000526B4">
        <w:rPr>
          <w:rFonts w:asciiTheme="minorHAnsi" w:hAnsiTheme="minorHAnsi" w:cstheme="minorHAnsi"/>
          <w:b/>
        </w:rPr>
        <w:t xml:space="preserve"> objednatele</w:t>
      </w:r>
      <w:r w:rsidR="00015EB0">
        <w:rPr>
          <w:rFonts w:asciiTheme="minorHAnsi" w:hAnsiTheme="minorHAnsi" w:cstheme="minorHAnsi"/>
          <w:b/>
        </w:rPr>
        <w:t xml:space="preserve"> a číslo </w:t>
      </w:r>
      <w:r w:rsidR="00015EB0" w:rsidRPr="00BC7889">
        <w:t>IP 031_2023</w:t>
      </w:r>
      <w:r w:rsidR="00D44B76">
        <w:rPr>
          <w:rFonts w:asciiTheme="minorHAnsi" w:hAnsiTheme="minorHAnsi" w:cstheme="minorHAnsi"/>
        </w:rPr>
        <w:t xml:space="preserve"> </w:t>
      </w:r>
      <w:bookmarkEnd w:id="45"/>
    </w:p>
    <w:p w14:paraId="73E29D3E" w14:textId="4E66E359" w:rsidR="005513A1" w:rsidRPr="00F664AB" w:rsidRDefault="004B0B19" w:rsidP="0089470C">
      <w:pPr>
        <w:pStyle w:val="Nadpis1"/>
        <w:ind w:left="0" w:firstLine="0"/>
        <w:rPr>
          <w:rFonts w:asciiTheme="minorHAnsi" w:hAnsiTheme="minorHAnsi" w:cstheme="minorHAnsi"/>
        </w:rPr>
      </w:pPr>
      <w:bookmarkStart w:id="46" w:name="_Toc49258775"/>
      <w:bookmarkStart w:id="47" w:name="_Toc167182257"/>
      <w:r w:rsidRPr="00F664AB">
        <w:rPr>
          <w:rFonts w:asciiTheme="minorHAnsi" w:hAnsiTheme="minorHAnsi" w:cstheme="minorHAnsi"/>
        </w:rPr>
        <w:t>N</w:t>
      </w:r>
      <w:r w:rsidR="005513A1" w:rsidRPr="00F664AB">
        <w:rPr>
          <w:rFonts w:asciiTheme="minorHAnsi" w:hAnsiTheme="minorHAnsi" w:cstheme="minorHAnsi"/>
        </w:rPr>
        <w:t xml:space="preserve">ebezpečí škody na </w:t>
      </w:r>
      <w:bookmarkEnd w:id="46"/>
      <w:r w:rsidR="00292548">
        <w:rPr>
          <w:rFonts w:asciiTheme="minorHAnsi" w:hAnsiTheme="minorHAnsi" w:cstheme="minorHAnsi"/>
        </w:rPr>
        <w:t>Systému</w:t>
      </w:r>
      <w:bookmarkEnd w:id="47"/>
    </w:p>
    <w:p w14:paraId="57B75C32" w14:textId="730065FA" w:rsidR="00A335E0" w:rsidRPr="00F664AB" w:rsidRDefault="005513A1" w:rsidP="002666A7">
      <w:pPr>
        <w:pStyle w:val="Odst"/>
        <w:rPr>
          <w:rFonts w:asciiTheme="minorHAnsi" w:hAnsiTheme="minorHAnsi" w:cstheme="minorHAnsi"/>
          <w:color w:val="000000"/>
        </w:rPr>
      </w:pPr>
      <w:r w:rsidRPr="00F664AB">
        <w:rPr>
          <w:rFonts w:asciiTheme="minorHAnsi" w:hAnsiTheme="minorHAnsi" w:cstheme="minorHAnsi"/>
        </w:rPr>
        <w:t xml:space="preserve">Nebezpečí škody na </w:t>
      </w:r>
      <w:r w:rsidR="00292548">
        <w:rPr>
          <w:rFonts w:asciiTheme="minorHAnsi" w:hAnsiTheme="minorHAnsi" w:cstheme="minorHAnsi"/>
        </w:rPr>
        <w:t>Systému</w:t>
      </w:r>
      <w:r w:rsidRPr="00F664AB">
        <w:rPr>
          <w:rFonts w:asciiTheme="minorHAnsi" w:hAnsiTheme="minorHAnsi" w:cstheme="minorHAnsi"/>
        </w:rPr>
        <w:t xml:space="preserve"> nese </w:t>
      </w:r>
      <w:r w:rsidR="00180DA3" w:rsidRPr="00F664AB">
        <w:rPr>
          <w:rFonts w:asciiTheme="minorHAnsi" w:hAnsiTheme="minorHAnsi" w:cstheme="minorHAnsi"/>
        </w:rPr>
        <w:t>Zhotovitel</w:t>
      </w:r>
      <w:r w:rsidRPr="00F664AB">
        <w:rPr>
          <w:rFonts w:asciiTheme="minorHAnsi" w:hAnsiTheme="minorHAnsi" w:cstheme="minorHAnsi"/>
        </w:rPr>
        <w:t xml:space="preserve">. </w:t>
      </w:r>
    </w:p>
    <w:p w14:paraId="3058C0B5" w14:textId="1B560891" w:rsidR="00E839A6" w:rsidRPr="00F664AB" w:rsidRDefault="005513A1" w:rsidP="002666A7">
      <w:pPr>
        <w:pStyle w:val="Odst"/>
        <w:rPr>
          <w:rFonts w:asciiTheme="minorHAnsi" w:hAnsiTheme="minorHAnsi" w:cstheme="minorHAnsi"/>
          <w:color w:val="000000"/>
        </w:rPr>
      </w:pPr>
      <w:r w:rsidRPr="00F664AB">
        <w:rPr>
          <w:rFonts w:asciiTheme="minorHAnsi" w:hAnsiTheme="minorHAnsi" w:cstheme="minorHAnsi"/>
        </w:rPr>
        <w:t xml:space="preserve">Nebezpečí škody na </w:t>
      </w:r>
      <w:r w:rsidR="00292548">
        <w:rPr>
          <w:rFonts w:asciiTheme="minorHAnsi" w:hAnsiTheme="minorHAnsi" w:cstheme="minorHAnsi"/>
        </w:rPr>
        <w:t>Systému</w:t>
      </w:r>
      <w:r w:rsidR="004C3964">
        <w:rPr>
          <w:rFonts w:asciiTheme="minorHAnsi" w:hAnsiTheme="minorHAnsi" w:cstheme="minorHAnsi"/>
        </w:rPr>
        <w:t xml:space="preserve">, resp. na předávané části </w:t>
      </w:r>
      <w:r w:rsidR="00292548">
        <w:rPr>
          <w:rFonts w:asciiTheme="minorHAnsi" w:hAnsiTheme="minorHAnsi" w:cstheme="minorHAnsi"/>
        </w:rPr>
        <w:t>Systému</w:t>
      </w:r>
      <w:r w:rsidR="004C3964">
        <w:rPr>
          <w:rFonts w:asciiTheme="minorHAnsi" w:hAnsiTheme="minorHAnsi" w:cstheme="minorHAnsi"/>
        </w:rPr>
        <w:t>,</w:t>
      </w:r>
      <w:r w:rsidRPr="00F664AB">
        <w:rPr>
          <w:rFonts w:asciiTheme="minorHAnsi" w:hAnsiTheme="minorHAnsi" w:cstheme="minorHAnsi"/>
        </w:rPr>
        <w:t xml:space="preserve"> přechází na </w:t>
      </w:r>
      <w:r w:rsidR="00180DA3" w:rsidRPr="00F664AB">
        <w:rPr>
          <w:rFonts w:asciiTheme="minorHAnsi" w:hAnsiTheme="minorHAnsi" w:cstheme="minorHAnsi"/>
        </w:rPr>
        <w:t>Objednatel</w:t>
      </w:r>
      <w:r w:rsidRPr="00F664AB">
        <w:rPr>
          <w:rFonts w:asciiTheme="minorHAnsi" w:hAnsiTheme="minorHAnsi" w:cstheme="minorHAnsi"/>
        </w:rPr>
        <w:t>e okamžikem oboustranného podpisu</w:t>
      </w:r>
      <w:r w:rsidRPr="00F664AB">
        <w:rPr>
          <w:rFonts w:asciiTheme="minorHAnsi" w:hAnsiTheme="minorHAnsi" w:cstheme="minorHAnsi"/>
          <w:color w:val="00B050"/>
        </w:rPr>
        <w:t xml:space="preserve"> </w:t>
      </w:r>
      <w:r w:rsidR="004B0B19" w:rsidRPr="00F664AB">
        <w:rPr>
          <w:rFonts w:asciiTheme="minorHAnsi" w:hAnsiTheme="minorHAnsi" w:cstheme="minorHAnsi"/>
        </w:rPr>
        <w:t>akceptačního</w:t>
      </w:r>
      <w:r w:rsidRPr="00F664AB">
        <w:rPr>
          <w:rFonts w:asciiTheme="minorHAnsi" w:hAnsiTheme="minorHAnsi" w:cstheme="minorHAnsi"/>
        </w:rPr>
        <w:t xml:space="preserve"> protokolu</w:t>
      </w:r>
      <w:r w:rsidR="004C3964">
        <w:rPr>
          <w:rFonts w:asciiTheme="minorHAnsi" w:hAnsiTheme="minorHAnsi" w:cstheme="minorHAnsi"/>
        </w:rPr>
        <w:t xml:space="preserve"> k </w:t>
      </w:r>
      <w:r w:rsidR="00292548">
        <w:rPr>
          <w:rFonts w:asciiTheme="minorHAnsi" w:hAnsiTheme="minorHAnsi" w:cstheme="minorHAnsi"/>
        </w:rPr>
        <w:t>Systému</w:t>
      </w:r>
      <w:r w:rsidR="004C3964">
        <w:rPr>
          <w:rFonts w:asciiTheme="minorHAnsi" w:hAnsiTheme="minorHAnsi" w:cstheme="minorHAnsi"/>
        </w:rPr>
        <w:t xml:space="preserve">, popř. k té části </w:t>
      </w:r>
      <w:r w:rsidR="00292548">
        <w:rPr>
          <w:rFonts w:asciiTheme="minorHAnsi" w:hAnsiTheme="minorHAnsi" w:cstheme="minorHAnsi"/>
        </w:rPr>
        <w:t>Systému</w:t>
      </w:r>
      <w:r w:rsidR="004C3964">
        <w:rPr>
          <w:rFonts w:asciiTheme="minorHAnsi" w:hAnsiTheme="minorHAnsi" w:cstheme="minorHAnsi"/>
        </w:rPr>
        <w:t>, která je předávána</w:t>
      </w:r>
      <w:r w:rsidRPr="00F664AB">
        <w:rPr>
          <w:rFonts w:asciiTheme="minorHAnsi" w:hAnsiTheme="minorHAnsi" w:cstheme="minorHAnsi"/>
        </w:rPr>
        <w:t xml:space="preserve">. </w:t>
      </w:r>
      <w:r w:rsidR="003F1F67" w:rsidRPr="00F664AB">
        <w:rPr>
          <w:rFonts w:asciiTheme="minorHAnsi" w:hAnsiTheme="minorHAnsi" w:cstheme="minorHAnsi"/>
        </w:rPr>
        <w:t xml:space="preserve">Smluvní strany se dohodly, že </w:t>
      </w:r>
      <w:proofErr w:type="spellStart"/>
      <w:r w:rsidR="003F1F67" w:rsidRPr="00F664AB">
        <w:rPr>
          <w:rFonts w:asciiTheme="minorHAnsi" w:hAnsiTheme="minorHAnsi" w:cstheme="minorHAnsi"/>
        </w:rPr>
        <w:t>ust</w:t>
      </w:r>
      <w:proofErr w:type="spellEnd"/>
      <w:r w:rsidR="003F1F67" w:rsidRPr="00F664AB">
        <w:rPr>
          <w:rFonts w:asciiTheme="minorHAnsi" w:hAnsiTheme="minorHAnsi" w:cstheme="minorHAnsi"/>
        </w:rPr>
        <w:t>. § </w:t>
      </w:r>
      <w:r w:rsidRPr="00F664AB">
        <w:rPr>
          <w:rFonts w:asciiTheme="minorHAnsi" w:hAnsiTheme="minorHAnsi" w:cstheme="minorHAnsi"/>
        </w:rPr>
        <w:t xml:space="preserve">1976 </w:t>
      </w:r>
      <w:r w:rsidR="00E4246D" w:rsidRPr="00F664AB">
        <w:rPr>
          <w:rFonts w:asciiTheme="minorHAnsi" w:hAnsiTheme="minorHAnsi" w:cstheme="minorHAnsi"/>
        </w:rPr>
        <w:t xml:space="preserve">občanského zákoníku </w:t>
      </w:r>
      <w:r w:rsidRPr="00F664AB">
        <w:rPr>
          <w:rFonts w:asciiTheme="minorHAnsi" w:hAnsiTheme="minorHAnsi" w:cstheme="minorHAnsi"/>
        </w:rPr>
        <w:t>se nepoužije.</w:t>
      </w:r>
    </w:p>
    <w:p w14:paraId="57E5B1B9" w14:textId="4E93655D" w:rsidR="005513A1" w:rsidRPr="00F664AB" w:rsidRDefault="00AC5393" w:rsidP="0089470C">
      <w:pPr>
        <w:pStyle w:val="Nadpis1"/>
        <w:ind w:left="0" w:firstLine="0"/>
        <w:rPr>
          <w:rFonts w:asciiTheme="minorHAnsi" w:hAnsiTheme="minorHAnsi" w:cstheme="minorHAnsi"/>
        </w:rPr>
      </w:pPr>
      <w:bookmarkStart w:id="48" w:name="_Ref45150232"/>
      <w:bookmarkStart w:id="49" w:name="_Toc49258776"/>
      <w:bookmarkStart w:id="50" w:name="_Toc167182258"/>
      <w:r w:rsidRPr="00F664AB">
        <w:rPr>
          <w:rFonts w:asciiTheme="minorHAnsi" w:hAnsiTheme="minorHAnsi" w:cstheme="minorHAnsi"/>
        </w:rPr>
        <w:t>Licenc</w:t>
      </w:r>
      <w:r w:rsidR="00246CBB" w:rsidRPr="00F664AB">
        <w:rPr>
          <w:rFonts w:asciiTheme="minorHAnsi" w:hAnsiTheme="minorHAnsi" w:cstheme="minorHAnsi"/>
        </w:rPr>
        <w:t>e,</w:t>
      </w:r>
      <w:r w:rsidR="008279C8" w:rsidRPr="00F664AB">
        <w:rPr>
          <w:rFonts w:asciiTheme="minorHAnsi" w:hAnsiTheme="minorHAnsi" w:cstheme="minorHAnsi"/>
        </w:rPr>
        <w:t xml:space="preserve"> </w:t>
      </w:r>
      <w:r w:rsidRPr="00F664AB">
        <w:rPr>
          <w:rFonts w:asciiTheme="minorHAnsi" w:hAnsiTheme="minorHAnsi" w:cstheme="minorHAnsi"/>
        </w:rPr>
        <w:t xml:space="preserve">práva duševního </w:t>
      </w:r>
      <w:r w:rsidR="0095756F" w:rsidRPr="00F664AB">
        <w:rPr>
          <w:rFonts w:asciiTheme="minorHAnsi" w:hAnsiTheme="minorHAnsi" w:cstheme="minorHAnsi"/>
        </w:rPr>
        <w:t>vlastnictví</w:t>
      </w:r>
      <w:r w:rsidR="007A350E">
        <w:rPr>
          <w:rFonts w:asciiTheme="minorHAnsi" w:hAnsiTheme="minorHAnsi" w:cstheme="minorHAnsi"/>
        </w:rPr>
        <w:t xml:space="preserve">, </w:t>
      </w:r>
      <w:r w:rsidR="00D60CD8" w:rsidRPr="00F664AB">
        <w:rPr>
          <w:rFonts w:asciiTheme="minorHAnsi" w:hAnsiTheme="minorHAnsi" w:cstheme="minorHAnsi"/>
        </w:rPr>
        <w:t>další vlastnická práva k</w:t>
      </w:r>
      <w:r w:rsidR="007A350E">
        <w:rPr>
          <w:rFonts w:asciiTheme="minorHAnsi" w:hAnsiTheme="minorHAnsi" w:cstheme="minorHAnsi"/>
        </w:rPr>
        <w:t> </w:t>
      </w:r>
      <w:bookmarkEnd w:id="48"/>
      <w:bookmarkEnd w:id="49"/>
      <w:r w:rsidR="00292548">
        <w:rPr>
          <w:rFonts w:asciiTheme="minorHAnsi" w:hAnsiTheme="minorHAnsi" w:cstheme="minorHAnsi"/>
        </w:rPr>
        <w:t>Systému</w:t>
      </w:r>
      <w:r w:rsidR="007A350E">
        <w:rPr>
          <w:rFonts w:asciiTheme="minorHAnsi" w:hAnsiTheme="minorHAnsi" w:cstheme="minorHAnsi"/>
        </w:rPr>
        <w:t xml:space="preserve"> a práva k databázím</w:t>
      </w:r>
      <w:bookmarkEnd w:id="50"/>
    </w:p>
    <w:p w14:paraId="21DFFB79" w14:textId="7A0F521B" w:rsidR="005513A1" w:rsidRDefault="00180DA3" w:rsidP="00484951">
      <w:pPr>
        <w:pStyle w:val="Odst"/>
        <w:rPr>
          <w:rFonts w:asciiTheme="minorHAnsi" w:hAnsiTheme="minorHAnsi" w:cstheme="minorHAnsi"/>
        </w:rPr>
      </w:pPr>
      <w:bookmarkStart w:id="51" w:name="_Ref45148352"/>
      <w:r w:rsidRPr="00AB48FA">
        <w:rPr>
          <w:rFonts w:asciiTheme="minorHAnsi" w:hAnsiTheme="minorHAnsi" w:cstheme="minorHAnsi"/>
        </w:rPr>
        <w:t>Objednatel</w:t>
      </w:r>
      <w:r w:rsidR="005513A1" w:rsidRPr="00AB48FA">
        <w:rPr>
          <w:rFonts w:asciiTheme="minorHAnsi" w:hAnsiTheme="minorHAnsi" w:cstheme="minorHAnsi"/>
        </w:rPr>
        <w:t xml:space="preserve"> je oprávněn veškeré součásti </w:t>
      </w:r>
      <w:r w:rsidR="00292548">
        <w:rPr>
          <w:rFonts w:asciiTheme="minorHAnsi" w:hAnsiTheme="minorHAnsi" w:cstheme="minorHAnsi"/>
        </w:rPr>
        <w:t>Systému</w:t>
      </w:r>
      <w:r w:rsidR="00125CA5" w:rsidRPr="00AB48FA">
        <w:rPr>
          <w:rFonts w:asciiTheme="minorHAnsi" w:hAnsiTheme="minorHAnsi" w:cstheme="minorHAnsi"/>
        </w:rPr>
        <w:t>, tedy nejen počítačové programy, ale i databáze, grafické prvky a celkovou vizualizaci user interface, multimediální a jiný obsah, manuály a dokumentace,</w:t>
      </w:r>
      <w:r w:rsidR="005513A1" w:rsidRPr="00AB48FA">
        <w:rPr>
          <w:rFonts w:asciiTheme="minorHAnsi" w:hAnsiTheme="minorHAnsi" w:cstheme="minorHAnsi"/>
        </w:rPr>
        <w:t xml:space="preserve"> a </w:t>
      </w:r>
      <w:r w:rsidR="00D323D2">
        <w:rPr>
          <w:rFonts w:asciiTheme="minorHAnsi" w:hAnsiTheme="minorHAnsi" w:cstheme="minorHAnsi"/>
        </w:rPr>
        <w:t xml:space="preserve">další </w:t>
      </w:r>
      <w:r w:rsidR="005513A1" w:rsidRPr="00AB48FA">
        <w:rPr>
          <w:rFonts w:asciiTheme="minorHAnsi" w:hAnsiTheme="minorHAnsi" w:cstheme="minorHAnsi"/>
        </w:rPr>
        <w:t xml:space="preserve">veškeré výstupy služeb </w:t>
      </w:r>
      <w:r w:rsidRPr="00AB48FA">
        <w:rPr>
          <w:rFonts w:asciiTheme="minorHAnsi" w:hAnsiTheme="minorHAnsi" w:cstheme="minorHAnsi"/>
        </w:rPr>
        <w:t>Zhotovitel</w:t>
      </w:r>
      <w:r w:rsidR="005513A1" w:rsidRPr="00AB48FA">
        <w:rPr>
          <w:rFonts w:asciiTheme="minorHAnsi" w:hAnsiTheme="minorHAnsi" w:cstheme="minorHAnsi"/>
        </w:rPr>
        <w:t>e považované za autorsk</w:t>
      </w:r>
      <w:r w:rsidR="000F7CBE">
        <w:rPr>
          <w:rFonts w:asciiTheme="minorHAnsi" w:hAnsiTheme="minorHAnsi" w:cstheme="minorHAnsi"/>
        </w:rPr>
        <w:t>ý systém</w:t>
      </w:r>
      <w:r w:rsidR="005513A1" w:rsidRPr="00AB48FA">
        <w:rPr>
          <w:rFonts w:asciiTheme="minorHAnsi" w:hAnsiTheme="minorHAnsi" w:cstheme="minorHAnsi"/>
        </w:rPr>
        <w:t xml:space="preserve"> ve smyslu autorského zákona užívat dle níže uvedených </w:t>
      </w:r>
      <w:r w:rsidR="00CE2CA5" w:rsidRPr="00AB48FA">
        <w:rPr>
          <w:rFonts w:asciiTheme="minorHAnsi" w:hAnsiTheme="minorHAnsi" w:cstheme="minorHAnsi"/>
        </w:rPr>
        <w:t xml:space="preserve">licenčních </w:t>
      </w:r>
      <w:r w:rsidR="005513A1" w:rsidRPr="00AB48FA">
        <w:rPr>
          <w:rFonts w:asciiTheme="minorHAnsi" w:hAnsiTheme="minorHAnsi" w:cstheme="minorHAnsi"/>
        </w:rPr>
        <w:t>podmínek</w:t>
      </w:r>
      <w:bookmarkStart w:id="52" w:name="_Ref207365701"/>
      <w:bookmarkStart w:id="53" w:name="_Ref212301466"/>
      <w:bookmarkStart w:id="54" w:name="_Ref313634542"/>
      <w:r w:rsidR="008C1F60">
        <w:rPr>
          <w:rFonts w:asciiTheme="minorHAnsi" w:hAnsiTheme="minorHAnsi" w:cstheme="minorHAnsi"/>
        </w:rPr>
        <w:t>.</w:t>
      </w:r>
      <w:bookmarkEnd w:id="51"/>
    </w:p>
    <w:p w14:paraId="28BF0EB3" w14:textId="7CB7EFF7" w:rsidR="00D77A3E" w:rsidRPr="00FC75D9" w:rsidRDefault="00180DA3" w:rsidP="00322587">
      <w:pPr>
        <w:pStyle w:val="Odst"/>
        <w:rPr>
          <w:rFonts w:asciiTheme="minorHAnsi" w:hAnsiTheme="minorHAnsi" w:cstheme="minorHAnsi"/>
        </w:rPr>
      </w:pPr>
      <w:r w:rsidRPr="00322587">
        <w:rPr>
          <w:rFonts w:asciiTheme="minorHAnsi" w:hAnsiTheme="minorHAnsi" w:cstheme="minorHAnsi"/>
        </w:rPr>
        <w:t>Objednatel</w:t>
      </w:r>
      <w:r w:rsidR="005513A1" w:rsidRPr="00322587">
        <w:rPr>
          <w:rFonts w:asciiTheme="minorHAnsi" w:hAnsiTheme="minorHAnsi" w:cstheme="minorHAnsi"/>
        </w:rPr>
        <w:t xml:space="preserve"> je oprávněn užívat </w:t>
      </w:r>
      <w:r w:rsidR="00292548">
        <w:rPr>
          <w:rFonts w:asciiTheme="minorHAnsi" w:hAnsiTheme="minorHAnsi" w:cstheme="minorHAnsi"/>
        </w:rPr>
        <w:t>Systém</w:t>
      </w:r>
      <w:r w:rsidR="001234F7" w:rsidRPr="00322587">
        <w:rPr>
          <w:rFonts w:asciiTheme="minorHAnsi" w:hAnsiTheme="minorHAnsi" w:cstheme="minorHAnsi"/>
        </w:rPr>
        <w:t xml:space="preserve"> </w:t>
      </w:r>
      <w:r w:rsidR="00FB7DBB">
        <w:rPr>
          <w:rFonts w:asciiTheme="minorHAnsi" w:hAnsiTheme="minorHAnsi" w:cstheme="minorHAnsi"/>
        </w:rPr>
        <w:t>na území EU</w:t>
      </w:r>
      <w:r w:rsidR="005513A1" w:rsidRPr="00FC75D9">
        <w:rPr>
          <w:rFonts w:asciiTheme="minorHAnsi" w:hAnsiTheme="minorHAnsi" w:cstheme="minorHAnsi"/>
        </w:rPr>
        <w:t>, a to všemi v úvahu přicházejícími způsoby</w:t>
      </w:r>
      <w:r w:rsidR="00A92B00" w:rsidRPr="00FC75D9">
        <w:rPr>
          <w:rFonts w:asciiTheme="minorHAnsi" w:hAnsiTheme="minorHAnsi" w:cstheme="minorHAnsi"/>
        </w:rPr>
        <w:t xml:space="preserve"> sledujícími účel, k němuž je </w:t>
      </w:r>
      <w:r w:rsidR="00292548">
        <w:rPr>
          <w:rFonts w:asciiTheme="minorHAnsi" w:hAnsiTheme="minorHAnsi" w:cstheme="minorHAnsi"/>
        </w:rPr>
        <w:t>Systém</w:t>
      </w:r>
      <w:r w:rsidR="00A92B00" w:rsidRPr="00FC75D9">
        <w:rPr>
          <w:rFonts w:asciiTheme="minorHAnsi" w:hAnsiTheme="minorHAnsi" w:cstheme="minorHAnsi"/>
        </w:rPr>
        <w:t xml:space="preserve"> určen</w:t>
      </w:r>
      <w:r w:rsidR="005513A1" w:rsidRPr="00FC75D9">
        <w:rPr>
          <w:rFonts w:asciiTheme="minorHAnsi" w:hAnsiTheme="minorHAnsi" w:cstheme="minorHAnsi"/>
        </w:rPr>
        <w:t>.</w:t>
      </w:r>
      <w:bookmarkStart w:id="55" w:name="_Ref207106762"/>
      <w:bookmarkEnd w:id="52"/>
      <w:r w:rsidR="005513A1" w:rsidRPr="00FC75D9">
        <w:rPr>
          <w:rFonts w:asciiTheme="minorHAnsi" w:hAnsiTheme="minorHAnsi" w:cstheme="minorHAnsi"/>
        </w:rPr>
        <w:t xml:space="preserve"> </w:t>
      </w:r>
      <w:bookmarkEnd w:id="53"/>
      <w:bookmarkEnd w:id="55"/>
      <w:r w:rsidR="005513A1" w:rsidRPr="00FC75D9">
        <w:rPr>
          <w:rFonts w:asciiTheme="minorHAnsi" w:hAnsiTheme="minorHAnsi" w:cstheme="minorHAnsi"/>
        </w:rPr>
        <w:t xml:space="preserve">Licence </w:t>
      </w:r>
      <w:r w:rsidR="00D77A3E" w:rsidRPr="00FC75D9">
        <w:rPr>
          <w:rFonts w:asciiTheme="minorHAnsi" w:hAnsiTheme="minorHAnsi" w:cstheme="minorHAnsi"/>
        </w:rPr>
        <w:t xml:space="preserve">(dále jen „Licence“) </w:t>
      </w:r>
      <w:r w:rsidR="0095756F" w:rsidRPr="00FC75D9">
        <w:rPr>
          <w:rFonts w:asciiTheme="minorHAnsi" w:hAnsiTheme="minorHAnsi" w:cstheme="minorHAnsi"/>
        </w:rPr>
        <w:t>k </w:t>
      </w:r>
      <w:r w:rsidR="00292548">
        <w:rPr>
          <w:rFonts w:asciiTheme="minorHAnsi" w:hAnsiTheme="minorHAnsi" w:cstheme="minorHAnsi"/>
        </w:rPr>
        <w:t>Systému</w:t>
      </w:r>
      <w:r w:rsidR="00AC5393" w:rsidRPr="00FC75D9">
        <w:rPr>
          <w:rFonts w:asciiTheme="minorHAnsi" w:hAnsiTheme="minorHAnsi" w:cstheme="minorHAnsi"/>
        </w:rPr>
        <w:t xml:space="preserve"> je poskytována jako</w:t>
      </w:r>
      <w:r w:rsidR="00D77A3E" w:rsidRPr="00FC75D9">
        <w:rPr>
          <w:rFonts w:asciiTheme="minorHAnsi" w:hAnsiTheme="minorHAnsi" w:cstheme="minorHAnsi"/>
        </w:rPr>
        <w:t>:</w:t>
      </w:r>
    </w:p>
    <w:p w14:paraId="44A3B647" w14:textId="69393458" w:rsidR="00D77A3E" w:rsidRPr="00D77A3E" w:rsidRDefault="00D77A3E" w:rsidP="00D77A3E">
      <w:pPr>
        <w:pStyle w:val="Psm"/>
        <w:numPr>
          <w:ilvl w:val="0"/>
          <w:numId w:val="75"/>
        </w:numPr>
        <w:rPr>
          <w:rFonts w:asciiTheme="minorHAnsi" w:hAnsiTheme="minorHAnsi" w:cstheme="minorHAnsi"/>
        </w:rPr>
      </w:pPr>
      <w:r w:rsidRPr="00D77A3E">
        <w:rPr>
          <w:rFonts w:asciiTheme="minorHAnsi" w:hAnsiTheme="minorHAnsi" w:cstheme="minorHAnsi"/>
        </w:rPr>
        <w:t xml:space="preserve">úplatná, přičemž úplata je zahrnuta v </w:t>
      </w:r>
      <w:r>
        <w:rPr>
          <w:rFonts w:asciiTheme="minorHAnsi" w:hAnsiTheme="minorHAnsi" w:cstheme="minorHAnsi"/>
        </w:rPr>
        <w:t xml:space="preserve">Celkové ceně </w:t>
      </w:r>
      <w:r w:rsidR="00292548">
        <w:rPr>
          <w:rFonts w:asciiTheme="minorHAnsi" w:hAnsiTheme="minorHAnsi" w:cstheme="minorHAnsi"/>
        </w:rPr>
        <w:t>Systému</w:t>
      </w:r>
      <w:r w:rsidRPr="00D77A3E">
        <w:rPr>
          <w:rFonts w:asciiTheme="minorHAnsi" w:hAnsiTheme="minorHAnsi" w:cstheme="minorHAnsi"/>
        </w:rPr>
        <w:t>;</w:t>
      </w:r>
    </w:p>
    <w:p w14:paraId="5794A60C" w14:textId="77777777" w:rsidR="00D77A3E" w:rsidRPr="00D77A3E" w:rsidRDefault="00CE2CA5" w:rsidP="00D77A3E">
      <w:pPr>
        <w:pStyle w:val="Psm"/>
        <w:numPr>
          <w:ilvl w:val="0"/>
          <w:numId w:val="75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ne</w:t>
      </w:r>
      <w:r w:rsidR="00D77A3E" w:rsidRPr="00D77A3E">
        <w:rPr>
          <w:rFonts w:asciiTheme="minorHAnsi" w:hAnsiTheme="minorHAnsi" w:cstheme="minorHAnsi"/>
        </w:rPr>
        <w:t>výhradní;</w:t>
      </w:r>
      <w:r w:rsidR="005B52F2">
        <w:rPr>
          <w:rFonts w:asciiTheme="minorHAnsi" w:hAnsiTheme="minorHAnsi" w:cstheme="minorHAnsi"/>
        </w:rPr>
        <w:t xml:space="preserve"> </w:t>
      </w:r>
    </w:p>
    <w:p w14:paraId="7CB2F58B" w14:textId="77777777" w:rsidR="00D77A3E" w:rsidRPr="00D77A3E" w:rsidRDefault="00D77A3E" w:rsidP="00D77A3E">
      <w:pPr>
        <w:pStyle w:val="Psm"/>
        <w:numPr>
          <w:ilvl w:val="0"/>
          <w:numId w:val="75"/>
        </w:numPr>
        <w:rPr>
          <w:rFonts w:asciiTheme="minorHAnsi" w:hAnsiTheme="minorHAnsi" w:cstheme="minorHAnsi"/>
        </w:rPr>
      </w:pPr>
      <w:r w:rsidRPr="00D77A3E">
        <w:rPr>
          <w:rFonts w:asciiTheme="minorHAnsi" w:hAnsiTheme="minorHAnsi" w:cstheme="minorHAnsi"/>
        </w:rPr>
        <w:t xml:space="preserve">z hlediska časového rozsahu na dobu trvání všech majetkových práv </w:t>
      </w:r>
      <w:r w:rsidR="00635A50">
        <w:rPr>
          <w:rFonts w:asciiTheme="minorHAnsi" w:hAnsiTheme="minorHAnsi" w:cstheme="minorHAnsi"/>
        </w:rPr>
        <w:br/>
      </w:r>
      <w:r w:rsidRPr="00D77A3E">
        <w:rPr>
          <w:rFonts w:asciiTheme="minorHAnsi" w:hAnsiTheme="minorHAnsi" w:cstheme="minorHAnsi"/>
        </w:rPr>
        <w:t>k předmětu Licence;</w:t>
      </w:r>
      <w:r w:rsidR="00CE2CA5">
        <w:rPr>
          <w:rFonts w:asciiTheme="minorHAnsi" w:hAnsiTheme="minorHAnsi" w:cstheme="minorHAnsi"/>
        </w:rPr>
        <w:t xml:space="preserve"> </w:t>
      </w:r>
    </w:p>
    <w:p w14:paraId="7882D7DE" w14:textId="77777777" w:rsidR="00D77A3E" w:rsidRPr="00D77A3E" w:rsidRDefault="00D77A3E" w:rsidP="00D77A3E">
      <w:pPr>
        <w:pStyle w:val="Psm"/>
        <w:numPr>
          <w:ilvl w:val="0"/>
          <w:numId w:val="75"/>
        </w:numPr>
        <w:rPr>
          <w:rFonts w:asciiTheme="minorHAnsi" w:hAnsiTheme="minorHAnsi" w:cstheme="minorHAnsi"/>
        </w:rPr>
      </w:pPr>
      <w:r w:rsidRPr="00D77A3E">
        <w:rPr>
          <w:rFonts w:asciiTheme="minorHAnsi" w:hAnsiTheme="minorHAnsi" w:cstheme="minorHAnsi"/>
        </w:rPr>
        <w:t xml:space="preserve">z hlediska územního rozsahu </w:t>
      </w:r>
      <w:r w:rsidR="00CE2CA5">
        <w:rPr>
          <w:rFonts w:asciiTheme="minorHAnsi" w:hAnsiTheme="minorHAnsi" w:cstheme="minorHAnsi"/>
        </w:rPr>
        <w:t xml:space="preserve">bez omezení </w:t>
      </w:r>
    </w:p>
    <w:p w14:paraId="4EA061F3" w14:textId="79726B45" w:rsidR="00D77A3E" w:rsidRDefault="00D77A3E" w:rsidP="00D77A3E">
      <w:pPr>
        <w:pStyle w:val="Psm"/>
        <w:numPr>
          <w:ilvl w:val="0"/>
          <w:numId w:val="75"/>
        </w:numPr>
        <w:rPr>
          <w:rFonts w:asciiTheme="minorHAnsi" w:hAnsiTheme="minorHAnsi" w:cstheme="minorHAnsi"/>
        </w:rPr>
      </w:pPr>
      <w:r w:rsidRPr="00D77A3E">
        <w:rPr>
          <w:rFonts w:asciiTheme="minorHAnsi" w:hAnsiTheme="minorHAnsi" w:cstheme="minorHAnsi"/>
        </w:rPr>
        <w:t xml:space="preserve">z hlediska věcného rozsahu (způsobu užití) tak, že opravňuje Objednatele ke všem známým a možným způsobům užití, které povaha </w:t>
      </w:r>
      <w:r w:rsidR="00292548">
        <w:rPr>
          <w:rFonts w:asciiTheme="minorHAnsi" w:hAnsiTheme="minorHAnsi" w:cstheme="minorHAnsi"/>
        </w:rPr>
        <w:t>Systému</w:t>
      </w:r>
      <w:r w:rsidRPr="00D77A3E">
        <w:rPr>
          <w:rFonts w:asciiTheme="minorHAnsi" w:hAnsiTheme="minorHAnsi" w:cstheme="minorHAnsi"/>
        </w:rPr>
        <w:t xml:space="preserve"> připouští, a které nejsou v rozporu s právními předpisy, zejména k takovým způsobům užití, jež jsou potřebná nebo nezbytná k tomu, aby bylo </w:t>
      </w:r>
      <w:r w:rsidR="00292548">
        <w:rPr>
          <w:rFonts w:asciiTheme="minorHAnsi" w:hAnsiTheme="minorHAnsi" w:cstheme="minorHAnsi"/>
        </w:rPr>
        <w:t>Systém</w:t>
      </w:r>
      <w:r w:rsidRPr="00D77A3E">
        <w:rPr>
          <w:rFonts w:asciiTheme="minorHAnsi" w:hAnsiTheme="minorHAnsi" w:cstheme="minorHAnsi"/>
        </w:rPr>
        <w:t xml:space="preserve"> možné užívat k účelu sjednanému Smlouvou nebo účelu ze Smlouvy vyplývajícímu.</w:t>
      </w:r>
    </w:p>
    <w:p w14:paraId="79DA7C51" w14:textId="36E81C34" w:rsidR="00426D76" w:rsidRDefault="00426D76" w:rsidP="00D77A3E">
      <w:pPr>
        <w:pStyle w:val="Psm"/>
        <w:numPr>
          <w:ilvl w:val="0"/>
          <w:numId w:val="75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="0091116A">
        <w:rPr>
          <w:rFonts w:asciiTheme="minorHAnsi" w:hAnsiTheme="minorHAnsi" w:cstheme="minorHAnsi"/>
        </w:rPr>
        <w:t> </w:t>
      </w:r>
      <w:r>
        <w:rPr>
          <w:rFonts w:asciiTheme="minorHAnsi" w:hAnsiTheme="minorHAnsi" w:cstheme="minorHAnsi"/>
        </w:rPr>
        <w:t>hlediska množstevního rozsahu:</w:t>
      </w:r>
      <w:r w:rsidR="0091116A">
        <w:rPr>
          <w:rFonts w:asciiTheme="minorHAnsi" w:hAnsiTheme="minorHAnsi" w:cstheme="minorHAnsi"/>
        </w:rPr>
        <w:t xml:space="preserve"> </w:t>
      </w:r>
    </w:p>
    <w:tbl>
      <w:tblPr>
        <w:tblW w:w="8523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47"/>
        <w:gridCol w:w="4735"/>
        <w:gridCol w:w="2841"/>
      </w:tblGrid>
      <w:tr w:rsidR="00E8695F" w:rsidRPr="00CF5453" w14:paraId="3CC1C65B" w14:textId="77777777" w:rsidTr="00E8695F">
        <w:trPr>
          <w:trHeight w:val="939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  <w:hideMark/>
          </w:tcPr>
          <w:p w14:paraId="4DE035D9" w14:textId="77777777" w:rsidR="00E8695F" w:rsidRPr="00CF5453" w:rsidRDefault="00E8695F" w:rsidP="00484951">
            <w:pPr>
              <w:pStyle w:val="OdrkaEQerven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Theme="minorHAnsi" w:hAnsiTheme="minorHAnsi"/>
                <w:b/>
                <w:sz w:val="22"/>
                <w:szCs w:val="22"/>
                <w:lang w:eastAsia="cs-CZ"/>
              </w:rPr>
            </w:pPr>
            <w:r w:rsidRPr="00CF5453">
              <w:rPr>
                <w:rFonts w:asciiTheme="minorHAnsi" w:hAnsiTheme="minorHAnsi"/>
                <w:b/>
                <w:sz w:val="22"/>
                <w:szCs w:val="22"/>
                <w:lang w:eastAsia="cs-CZ"/>
              </w:rPr>
              <w:t>Č.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  <w:hideMark/>
          </w:tcPr>
          <w:p w14:paraId="2D7E9A94" w14:textId="77777777" w:rsidR="00E8695F" w:rsidRPr="00CF5453" w:rsidRDefault="00E8695F" w:rsidP="00484951">
            <w:pPr>
              <w:pStyle w:val="OdrkaEQerven"/>
              <w:numPr>
                <w:ilvl w:val="0"/>
                <w:numId w:val="0"/>
              </w:numPr>
              <w:tabs>
                <w:tab w:val="left" w:pos="708"/>
              </w:tabs>
              <w:rPr>
                <w:rFonts w:asciiTheme="minorHAnsi" w:hAnsiTheme="minorHAnsi"/>
                <w:b/>
                <w:sz w:val="22"/>
                <w:szCs w:val="22"/>
                <w:lang w:eastAsia="cs-CZ"/>
              </w:rPr>
            </w:pPr>
            <w:r w:rsidRPr="00CF5453">
              <w:rPr>
                <w:rFonts w:asciiTheme="minorHAnsi" w:hAnsiTheme="minorHAnsi"/>
                <w:b/>
                <w:sz w:val="22"/>
                <w:szCs w:val="22"/>
                <w:lang w:eastAsia="cs-CZ"/>
              </w:rPr>
              <w:t>Komponenty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6CFCE3F3" w14:textId="358A2676" w:rsidR="00E8695F" w:rsidRPr="00CF5453" w:rsidRDefault="00E8695F" w:rsidP="00C06025">
            <w:pPr>
              <w:pStyle w:val="OdrkaEQerven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Theme="minorHAnsi" w:hAnsiTheme="minorHAnsi"/>
                <w:b/>
                <w:sz w:val="22"/>
                <w:szCs w:val="22"/>
                <w:lang w:eastAsia="cs-CZ"/>
              </w:rPr>
            </w:pPr>
            <w:r w:rsidRPr="00CF5453">
              <w:rPr>
                <w:rFonts w:asciiTheme="minorHAnsi" w:hAnsiTheme="minorHAnsi"/>
                <w:b/>
                <w:sz w:val="22"/>
                <w:szCs w:val="22"/>
                <w:lang w:eastAsia="cs-CZ"/>
              </w:rPr>
              <w:t xml:space="preserve">Minimální počet požadovaných aktivních </w:t>
            </w:r>
            <w:r w:rsidR="00C06025">
              <w:rPr>
                <w:rFonts w:asciiTheme="minorHAnsi" w:hAnsiTheme="minorHAnsi"/>
                <w:b/>
                <w:sz w:val="22"/>
                <w:szCs w:val="22"/>
                <w:lang w:eastAsia="cs-CZ"/>
              </w:rPr>
              <w:t>přístupů</w:t>
            </w:r>
            <w:r w:rsidR="00E0543C">
              <w:rPr>
                <w:rFonts w:asciiTheme="minorHAnsi" w:hAnsiTheme="minorHAnsi"/>
                <w:b/>
                <w:sz w:val="22"/>
                <w:szCs w:val="22"/>
                <w:lang w:eastAsia="cs-CZ"/>
              </w:rPr>
              <w:t xml:space="preserve"> současně</w:t>
            </w:r>
          </w:p>
        </w:tc>
      </w:tr>
      <w:tr w:rsidR="00E8695F" w:rsidRPr="00CF5453" w14:paraId="5511A5BE" w14:textId="77777777" w:rsidTr="00E8695F">
        <w:trPr>
          <w:trHeight w:val="325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36C3E" w14:textId="77777777" w:rsidR="00E8695F" w:rsidRPr="00CF5453" w:rsidRDefault="00E8695F" w:rsidP="00484951">
            <w:pPr>
              <w:pStyle w:val="OdrkaEQerven"/>
              <w:numPr>
                <w:ilvl w:val="0"/>
                <w:numId w:val="0"/>
              </w:numPr>
              <w:tabs>
                <w:tab w:val="left" w:pos="708"/>
              </w:tabs>
              <w:spacing w:beforeLines="20" w:before="48" w:afterLines="20" w:after="48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F5453">
              <w:rPr>
                <w:rFonts w:asciiTheme="minorHAnsi" w:hAnsiTheme="minorHAnsi"/>
                <w:b/>
                <w:sz w:val="22"/>
                <w:szCs w:val="22"/>
              </w:rPr>
              <w:t>A</w:t>
            </w:r>
          </w:p>
        </w:tc>
        <w:tc>
          <w:tcPr>
            <w:tcW w:w="4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C88E6" w14:textId="3711FC84" w:rsidR="00E8695F" w:rsidRPr="00CF5453" w:rsidRDefault="003A5012" w:rsidP="00484951">
            <w:pPr>
              <w:pStyle w:val="OdrkaEQerven"/>
              <w:numPr>
                <w:ilvl w:val="0"/>
                <w:numId w:val="0"/>
              </w:numPr>
              <w:tabs>
                <w:tab w:val="left" w:pos="708"/>
              </w:tabs>
              <w:spacing w:beforeLines="60" w:before="144" w:afterLines="20" w:after="48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Stravovací</w:t>
            </w:r>
            <w:r w:rsidR="00FB7DBB">
              <w:rPr>
                <w:rFonts w:asciiTheme="minorHAnsi" w:hAnsiTheme="minorHAnsi"/>
                <w:b/>
                <w:sz w:val="22"/>
                <w:szCs w:val="22"/>
              </w:rPr>
              <w:t xml:space="preserve"> Systém  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CBB7D" w14:textId="116F8C32" w:rsidR="00E8695F" w:rsidRPr="00CF5453" w:rsidRDefault="00047714" w:rsidP="00047714">
            <w:pPr>
              <w:spacing w:beforeLines="20" w:before="48" w:afterLines="20" w:after="48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30</w:t>
            </w:r>
            <w:r w:rsidR="00E8695F" w:rsidRPr="00CF5453">
              <w:rPr>
                <w:rFonts w:asciiTheme="minorHAnsi" w:hAnsiTheme="minorHAnsi"/>
                <w:szCs w:val="22"/>
              </w:rPr>
              <w:t>00</w:t>
            </w:r>
          </w:p>
        </w:tc>
      </w:tr>
    </w:tbl>
    <w:p w14:paraId="66FD9F2C" w14:textId="77777777" w:rsidR="00426D76" w:rsidRPr="00D77A3E" w:rsidRDefault="00426D76" w:rsidP="00322587">
      <w:pPr>
        <w:pStyle w:val="Psm"/>
        <w:numPr>
          <w:ilvl w:val="0"/>
          <w:numId w:val="0"/>
        </w:numPr>
        <w:ind w:left="1077"/>
        <w:rPr>
          <w:rFonts w:asciiTheme="minorHAnsi" w:hAnsiTheme="minorHAnsi" w:cstheme="minorHAnsi"/>
        </w:rPr>
      </w:pPr>
    </w:p>
    <w:p w14:paraId="2AD038A6" w14:textId="77777777" w:rsidR="000845F2" w:rsidRDefault="00180DA3" w:rsidP="000845F2">
      <w:pPr>
        <w:pStyle w:val="Odst"/>
        <w:rPr>
          <w:rFonts w:asciiTheme="minorHAnsi" w:hAnsiTheme="minorHAnsi" w:cstheme="minorHAnsi"/>
        </w:rPr>
      </w:pPr>
      <w:r w:rsidRPr="00184253">
        <w:rPr>
          <w:rFonts w:asciiTheme="minorHAnsi" w:hAnsiTheme="minorHAnsi" w:cstheme="minorHAnsi"/>
        </w:rPr>
        <w:t>Objednatel</w:t>
      </w:r>
      <w:r w:rsidR="005513A1" w:rsidRPr="00184253">
        <w:rPr>
          <w:rFonts w:asciiTheme="minorHAnsi" w:hAnsiTheme="minorHAnsi" w:cstheme="minorHAnsi"/>
        </w:rPr>
        <w:t xml:space="preserve"> není povinen </w:t>
      </w:r>
      <w:r w:rsidR="00D77A3E" w:rsidRPr="00184253">
        <w:rPr>
          <w:rFonts w:asciiTheme="minorHAnsi" w:hAnsiTheme="minorHAnsi" w:cstheme="minorHAnsi"/>
        </w:rPr>
        <w:t xml:space="preserve">Licenci </w:t>
      </w:r>
      <w:r w:rsidR="005513A1" w:rsidRPr="00184253">
        <w:rPr>
          <w:rFonts w:asciiTheme="minorHAnsi" w:hAnsiTheme="minorHAnsi" w:cstheme="minorHAnsi"/>
        </w:rPr>
        <w:t>využít</w:t>
      </w:r>
      <w:bookmarkEnd w:id="54"/>
      <w:r w:rsidR="005513A1" w:rsidRPr="00184253">
        <w:rPr>
          <w:rFonts w:asciiTheme="minorHAnsi" w:hAnsiTheme="minorHAnsi" w:cstheme="minorHAnsi"/>
        </w:rPr>
        <w:t>.</w:t>
      </w:r>
    </w:p>
    <w:p w14:paraId="1119F932" w14:textId="3F7A4DD1" w:rsidR="00E47525" w:rsidRPr="00897D28" w:rsidRDefault="003F1F67" w:rsidP="000845F2">
      <w:pPr>
        <w:pStyle w:val="Odst"/>
        <w:rPr>
          <w:rFonts w:asciiTheme="minorHAnsi" w:hAnsiTheme="minorHAnsi" w:cstheme="minorHAnsi"/>
        </w:rPr>
      </w:pPr>
      <w:r w:rsidRPr="00897D28">
        <w:rPr>
          <w:rFonts w:asciiTheme="minorHAnsi" w:hAnsiTheme="minorHAnsi" w:cstheme="minorHAnsi"/>
        </w:rPr>
        <w:t xml:space="preserve">Objednatel </w:t>
      </w:r>
      <w:r w:rsidR="0061448D" w:rsidRPr="00897D28">
        <w:rPr>
          <w:rFonts w:asciiTheme="minorHAnsi" w:hAnsiTheme="minorHAnsi" w:cstheme="minorHAnsi"/>
        </w:rPr>
        <w:t>je</w:t>
      </w:r>
      <w:r w:rsidRPr="00897D28">
        <w:rPr>
          <w:rFonts w:asciiTheme="minorHAnsi" w:hAnsiTheme="minorHAnsi" w:cstheme="minorHAnsi"/>
        </w:rPr>
        <w:t xml:space="preserve"> oprávněn </w:t>
      </w:r>
      <w:r w:rsidR="004B0B19" w:rsidRPr="00897D28">
        <w:rPr>
          <w:rFonts w:asciiTheme="minorHAnsi" w:hAnsiTheme="minorHAnsi" w:cstheme="minorHAnsi"/>
        </w:rPr>
        <w:t xml:space="preserve">bez souhlasu </w:t>
      </w:r>
      <w:r w:rsidR="00E4246D" w:rsidRPr="00897D28">
        <w:rPr>
          <w:rFonts w:asciiTheme="minorHAnsi" w:hAnsiTheme="minorHAnsi" w:cstheme="minorHAnsi"/>
        </w:rPr>
        <w:t>Z</w:t>
      </w:r>
      <w:r w:rsidR="00F97775" w:rsidRPr="00897D28">
        <w:rPr>
          <w:rFonts w:asciiTheme="minorHAnsi" w:hAnsiTheme="minorHAnsi" w:cstheme="minorHAnsi"/>
        </w:rPr>
        <w:t>hotovitele</w:t>
      </w:r>
      <w:r w:rsidR="004B0B19" w:rsidRPr="00897D28">
        <w:rPr>
          <w:rFonts w:asciiTheme="minorHAnsi" w:hAnsiTheme="minorHAnsi" w:cstheme="minorHAnsi"/>
        </w:rPr>
        <w:t xml:space="preserve"> </w:t>
      </w:r>
      <w:r w:rsidR="00F97775" w:rsidRPr="00897D28">
        <w:rPr>
          <w:rFonts w:asciiTheme="minorHAnsi" w:hAnsiTheme="minorHAnsi" w:cstheme="minorHAnsi"/>
        </w:rPr>
        <w:t xml:space="preserve">poskytnout podlicenci </w:t>
      </w:r>
      <w:r w:rsidR="00FB7DBB" w:rsidRPr="00897D28">
        <w:rPr>
          <w:rFonts w:asciiTheme="minorHAnsi" w:hAnsiTheme="minorHAnsi" w:cstheme="minorHAnsi"/>
        </w:rPr>
        <w:t xml:space="preserve">Systému </w:t>
      </w:r>
      <w:r w:rsidR="00F97775" w:rsidRPr="00897D28">
        <w:rPr>
          <w:rFonts w:asciiTheme="minorHAnsi" w:hAnsiTheme="minorHAnsi" w:cstheme="minorHAnsi"/>
        </w:rPr>
        <w:t>k</w:t>
      </w:r>
      <w:r w:rsidR="00FB7DBB" w:rsidRPr="00897D28">
        <w:rPr>
          <w:rFonts w:asciiTheme="minorHAnsi" w:hAnsiTheme="minorHAnsi" w:cstheme="minorHAnsi"/>
        </w:rPr>
        <w:t> Licenci dle odst. 2 tohoto článku Smlouvy</w:t>
      </w:r>
      <w:r w:rsidRPr="00897D28">
        <w:rPr>
          <w:rFonts w:asciiTheme="minorHAnsi" w:hAnsiTheme="minorHAnsi" w:cstheme="minorHAnsi"/>
        </w:rPr>
        <w:t xml:space="preserve"> 3. osobám</w:t>
      </w:r>
      <w:r w:rsidR="0061448D" w:rsidRPr="00897D28">
        <w:rPr>
          <w:rFonts w:asciiTheme="minorHAnsi" w:hAnsiTheme="minorHAnsi" w:cstheme="minorHAnsi"/>
        </w:rPr>
        <w:t xml:space="preserve">, jakož i </w:t>
      </w:r>
      <w:r w:rsidR="00AA1400" w:rsidRPr="00897D28">
        <w:rPr>
          <w:rFonts w:asciiTheme="minorHAnsi" w:hAnsiTheme="minorHAnsi" w:cstheme="minorHAnsi"/>
        </w:rPr>
        <w:t>L</w:t>
      </w:r>
      <w:r w:rsidR="0061448D" w:rsidRPr="00897D28">
        <w:rPr>
          <w:rFonts w:asciiTheme="minorHAnsi" w:hAnsiTheme="minorHAnsi" w:cstheme="minorHAnsi"/>
        </w:rPr>
        <w:t>icenci Zhotovitele postoupit</w:t>
      </w:r>
      <w:r w:rsidR="00AA1400" w:rsidRPr="00897D28">
        <w:rPr>
          <w:rFonts w:asciiTheme="minorHAnsi" w:hAnsiTheme="minorHAnsi" w:cstheme="minorHAnsi"/>
        </w:rPr>
        <w:t>, přičemž Zhotovitel vyjadřuje s takovým postoupením souhlas</w:t>
      </w:r>
      <w:r w:rsidRPr="00897D28">
        <w:rPr>
          <w:rFonts w:asciiTheme="minorHAnsi" w:hAnsiTheme="minorHAnsi" w:cstheme="minorHAnsi"/>
        </w:rPr>
        <w:t>. Za</w:t>
      </w:r>
      <w:r w:rsidR="0061448D" w:rsidRPr="00897D28">
        <w:rPr>
          <w:rFonts w:asciiTheme="minorHAnsi" w:hAnsiTheme="minorHAnsi" w:cstheme="minorHAnsi"/>
        </w:rPr>
        <w:t xml:space="preserve"> </w:t>
      </w:r>
      <w:r w:rsidRPr="00897D28">
        <w:rPr>
          <w:rFonts w:asciiTheme="minorHAnsi" w:hAnsiTheme="minorHAnsi" w:cstheme="minorHAnsi"/>
        </w:rPr>
        <w:t xml:space="preserve">3. osoby se pro účely </w:t>
      </w:r>
      <w:r w:rsidR="00A46356" w:rsidRPr="00897D28">
        <w:rPr>
          <w:rFonts w:asciiTheme="minorHAnsi" w:hAnsiTheme="minorHAnsi" w:cstheme="minorHAnsi"/>
        </w:rPr>
        <w:t>Smlouvy</w:t>
      </w:r>
      <w:r w:rsidRPr="00897D28">
        <w:rPr>
          <w:rFonts w:asciiTheme="minorHAnsi" w:hAnsiTheme="minorHAnsi" w:cstheme="minorHAnsi"/>
        </w:rPr>
        <w:t xml:space="preserve"> považují jakékoliv osoby, které nejsou osobou jím ovládanou ve výkladovém smyslu pro účely </w:t>
      </w:r>
      <w:r w:rsidR="00A46356" w:rsidRPr="00897D28">
        <w:rPr>
          <w:rFonts w:asciiTheme="minorHAnsi" w:hAnsiTheme="minorHAnsi" w:cstheme="minorHAnsi"/>
        </w:rPr>
        <w:t>Smlouvy</w:t>
      </w:r>
      <w:r w:rsidRPr="00897D28">
        <w:rPr>
          <w:rFonts w:asciiTheme="minorHAnsi" w:hAnsiTheme="minorHAnsi" w:cstheme="minorHAnsi"/>
        </w:rPr>
        <w:t xml:space="preserve"> dle </w:t>
      </w:r>
      <w:proofErr w:type="spellStart"/>
      <w:r w:rsidRPr="00897D28">
        <w:rPr>
          <w:rFonts w:asciiTheme="minorHAnsi" w:hAnsiTheme="minorHAnsi" w:cstheme="minorHAnsi"/>
        </w:rPr>
        <w:t>ust</w:t>
      </w:r>
      <w:proofErr w:type="spellEnd"/>
      <w:r w:rsidRPr="00897D28">
        <w:rPr>
          <w:rFonts w:asciiTheme="minorHAnsi" w:hAnsiTheme="minorHAnsi" w:cstheme="minorHAnsi"/>
        </w:rPr>
        <w:t>. § 11 odst. 2 zákona o</w:t>
      </w:r>
      <w:r w:rsidR="00931B9A" w:rsidRPr="00897D28">
        <w:rPr>
          <w:rFonts w:asciiTheme="minorHAnsi" w:hAnsiTheme="minorHAnsi" w:cstheme="minorHAnsi"/>
        </w:rPr>
        <w:t> </w:t>
      </w:r>
      <w:r w:rsidRPr="00897D28">
        <w:rPr>
          <w:rFonts w:asciiTheme="minorHAnsi" w:hAnsiTheme="minorHAnsi" w:cstheme="minorHAnsi"/>
        </w:rPr>
        <w:t>zadávání veřejných zakázek</w:t>
      </w:r>
      <w:r w:rsidR="00E4246D" w:rsidRPr="00897D28">
        <w:rPr>
          <w:rFonts w:asciiTheme="minorHAnsi" w:hAnsiTheme="minorHAnsi" w:cstheme="minorHAnsi"/>
        </w:rPr>
        <w:t>.</w:t>
      </w:r>
      <w:r w:rsidR="0043174E" w:rsidRPr="00897D28">
        <w:rPr>
          <w:rFonts w:asciiTheme="minorHAnsi" w:hAnsiTheme="minorHAnsi" w:cstheme="minorHAnsi"/>
        </w:rPr>
        <w:t xml:space="preserve"> Zhotovitel nepožaduje sdělení, zda a komu byla </w:t>
      </w:r>
      <w:r w:rsidR="00AA1400" w:rsidRPr="00897D28">
        <w:rPr>
          <w:rFonts w:asciiTheme="minorHAnsi" w:hAnsiTheme="minorHAnsi" w:cstheme="minorHAnsi"/>
        </w:rPr>
        <w:t>podl</w:t>
      </w:r>
      <w:r w:rsidR="0043174E" w:rsidRPr="00897D28">
        <w:rPr>
          <w:rFonts w:asciiTheme="minorHAnsi" w:hAnsiTheme="minorHAnsi" w:cstheme="minorHAnsi"/>
        </w:rPr>
        <w:t xml:space="preserve">icence poskytnuta nebo </w:t>
      </w:r>
      <w:r w:rsidR="00AA1400" w:rsidRPr="00897D28">
        <w:rPr>
          <w:rFonts w:asciiTheme="minorHAnsi" w:hAnsiTheme="minorHAnsi" w:cstheme="minorHAnsi"/>
        </w:rPr>
        <w:t xml:space="preserve">Licence </w:t>
      </w:r>
      <w:r w:rsidR="0043174E" w:rsidRPr="00897D28">
        <w:rPr>
          <w:rFonts w:asciiTheme="minorHAnsi" w:hAnsiTheme="minorHAnsi" w:cstheme="minorHAnsi"/>
        </w:rPr>
        <w:t>postoupena.</w:t>
      </w:r>
      <w:r w:rsidR="000845F2" w:rsidRPr="00897D28">
        <w:rPr>
          <w:rFonts w:asciiTheme="minorHAnsi" w:hAnsiTheme="minorHAnsi" w:cstheme="minorHAnsi"/>
        </w:rPr>
        <w:t xml:space="preserve"> </w:t>
      </w:r>
      <w:r w:rsidRPr="00897D28">
        <w:rPr>
          <w:rFonts w:asciiTheme="minorHAnsi" w:hAnsiTheme="minorHAnsi" w:cstheme="minorHAnsi"/>
        </w:rPr>
        <w:t xml:space="preserve">Zhotovitel a </w:t>
      </w:r>
      <w:r w:rsidR="00E4246D" w:rsidRPr="00897D28">
        <w:rPr>
          <w:rFonts w:asciiTheme="minorHAnsi" w:hAnsiTheme="minorHAnsi" w:cstheme="minorHAnsi"/>
        </w:rPr>
        <w:t>O</w:t>
      </w:r>
      <w:r w:rsidRPr="00897D28">
        <w:rPr>
          <w:rFonts w:asciiTheme="minorHAnsi" w:hAnsiTheme="minorHAnsi" w:cstheme="minorHAnsi"/>
        </w:rPr>
        <w:t xml:space="preserve">bjednatel se dohodli, že tato </w:t>
      </w:r>
      <w:r w:rsidR="00BC3D33" w:rsidRPr="00897D28">
        <w:rPr>
          <w:rFonts w:asciiTheme="minorHAnsi" w:hAnsiTheme="minorHAnsi" w:cstheme="minorHAnsi"/>
        </w:rPr>
        <w:t>S</w:t>
      </w:r>
      <w:r w:rsidRPr="00897D28">
        <w:rPr>
          <w:rFonts w:asciiTheme="minorHAnsi" w:hAnsiTheme="minorHAnsi" w:cstheme="minorHAnsi"/>
        </w:rPr>
        <w:t>mlouva zůstává v platnosti a závaznosti případně i</w:t>
      </w:r>
      <w:r w:rsidR="00D338E4" w:rsidRPr="00897D28">
        <w:rPr>
          <w:rFonts w:asciiTheme="minorHAnsi" w:hAnsiTheme="minorHAnsi" w:cstheme="minorHAnsi"/>
        </w:rPr>
        <w:t> </w:t>
      </w:r>
      <w:r w:rsidRPr="00897D28">
        <w:rPr>
          <w:rFonts w:asciiTheme="minorHAnsi" w:hAnsiTheme="minorHAnsi" w:cstheme="minorHAnsi"/>
        </w:rPr>
        <w:t xml:space="preserve">pro osoby právně nastupující </w:t>
      </w:r>
      <w:r w:rsidR="00635A50" w:rsidRPr="00897D28">
        <w:rPr>
          <w:rFonts w:asciiTheme="minorHAnsi" w:hAnsiTheme="minorHAnsi" w:cstheme="minorHAnsi"/>
        </w:rPr>
        <w:t xml:space="preserve">za </w:t>
      </w:r>
      <w:r w:rsidRPr="00897D28">
        <w:rPr>
          <w:rFonts w:asciiTheme="minorHAnsi" w:hAnsiTheme="minorHAnsi" w:cstheme="minorHAnsi"/>
        </w:rPr>
        <w:t xml:space="preserve">osobu </w:t>
      </w:r>
      <w:r w:rsidR="00BC3D33" w:rsidRPr="00897D28">
        <w:rPr>
          <w:rFonts w:asciiTheme="minorHAnsi" w:hAnsiTheme="minorHAnsi" w:cstheme="minorHAnsi"/>
        </w:rPr>
        <w:t>Z</w:t>
      </w:r>
      <w:r w:rsidRPr="00897D28">
        <w:rPr>
          <w:rFonts w:asciiTheme="minorHAnsi" w:hAnsiTheme="minorHAnsi" w:cstheme="minorHAnsi"/>
        </w:rPr>
        <w:t>hotovitele nebo Objednatele.</w:t>
      </w:r>
    </w:p>
    <w:p w14:paraId="2C79B22E" w14:textId="74FDC0B0" w:rsidR="0091116A" w:rsidRDefault="005513A1" w:rsidP="00AE5BDB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V případě počítačových programů </w:t>
      </w:r>
      <w:r w:rsidR="00F942C7" w:rsidRPr="00F664AB">
        <w:rPr>
          <w:rFonts w:asciiTheme="minorHAnsi" w:hAnsiTheme="minorHAnsi" w:cstheme="minorHAnsi"/>
        </w:rPr>
        <w:t xml:space="preserve">a software </w:t>
      </w:r>
      <w:r w:rsidRPr="00F664AB">
        <w:rPr>
          <w:rFonts w:asciiTheme="minorHAnsi" w:hAnsiTheme="minorHAnsi" w:cstheme="minorHAnsi"/>
        </w:rPr>
        <w:t xml:space="preserve">se </w:t>
      </w:r>
      <w:r w:rsidR="0043174E">
        <w:rPr>
          <w:rFonts w:asciiTheme="minorHAnsi" w:hAnsiTheme="minorHAnsi" w:cstheme="minorHAnsi"/>
        </w:rPr>
        <w:t>L</w:t>
      </w:r>
      <w:r w:rsidRPr="00F664AB">
        <w:rPr>
          <w:rFonts w:asciiTheme="minorHAnsi" w:hAnsiTheme="minorHAnsi" w:cstheme="minorHAnsi"/>
        </w:rPr>
        <w:t xml:space="preserve">icence vztahuje ve stejném rozsahu na </w:t>
      </w:r>
      <w:r w:rsidR="00292548">
        <w:rPr>
          <w:rFonts w:asciiTheme="minorHAnsi" w:hAnsiTheme="minorHAnsi" w:cstheme="minorHAnsi"/>
        </w:rPr>
        <w:t>Systém</w:t>
      </w:r>
      <w:r w:rsidR="00196EC0" w:rsidRPr="00F664AB">
        <w:rPr>
          <w:rFonts w:asciiTheme="minorHAnsi" w:hAnsiTheme="minorHAnsi" w:cstheme="minorHAnsi"/>
        </w:rPr>
        <w:t xml:space="preserve">, </w:t>
      </w:r>
      <w:r w:rsidRPr="00F664AB">
        <w:rPr>
          <w:rFonts w:asciiTheme="minorHAnsi" w:hAnsiTheme="minorHAnsi" w:cstheme="minorHAnsi"/>
        </w:rPr>
        <w:t xml:space="preserve">a to </w:t>
      </w:r>
      <w:r w:rsidR="00383F2A">
        <w:rPr>
          <w:rFonts w:asciiTheme="minorHAnsi" w:hAnsiTheme="minorHAnsi" w:cstheme="minorHAnsi"/>
        </w:rPr>
        <w:br/>
      </w:r>
      <w:r w:rsidRPr="00F664AB">
        <w:rPr>
          <w:rFonts w:asciiTheme="minorHAnsi" w:hAnsiTheme="minorHAnsi" w:cstheme="minorHAnsi"/>
        </w:rPr>
        <w:t xml:space="preserve">i na případné další verze počítačových programů </w:t>
      </w:r>
      <w:r w:rsidR="00D37C67" w:rsidRPr="00F664AB">
        <w:rPr>
          <w:rFonts w:asciiTheme="minorHAnsi" w:hAnsiTheme="minorHAnsi" w:cstheme="minorHAnsi"/>
        </w:rPr>
        <w:t xml:space="preserve">a software </w:t>
      </w:r>
      <w:r w:rsidRPr="00F664AB">
        <w:rPr>
          <w:rFonts w:asciiTheme="minorHAnsi" w:hAnsiTheme="minorHAnsi" w:cstheme="minorHAnsi"/>
        </w:rPr>
        <w:t xml:space="preserve">obsažených v systému upravené na základě </w:t>
      </w:r>
      <w:r w:rsidR="00A46356" w:rsidRPr="00F664AB">
        <w:rPr>
          <w:rFonts w:asciiTheme="minorHAnsi" w:hAnsiTheme="minorHAnsi" w:cstheme="minorHAnsi"/>
        </w:rPr>
        <w:t>Smlouvy</w:t>
      </w:r>
      <w:r w:rsidR="0043174E">
        <w:rPr>
          <w:rFonts w:asciiTheme="minorHAnsi" w:hAnsiTheme="minorHAnsi" w:cstheme="minorHAnsi"/>
        </w:rPr>
        <w:t xml:space="preserve">, přičemž úplata je i v tomto případě zahrnuta v Celkové ceně </w:t>
      </w:r>
      <w:r w:rsidR="00292548">
        <w:rPr>
          <w:rFonts w:asciiTheme="minorHAnsi" w:hAnsiTheme="minorHAnsi" w:cstheme="minorHAnsi"/>
        </w:rPr>
        <w:t>Systému</w:t>
      </w:r>
      <w:r w:rsidRPr="00F664AB">
        <w:rPr>
          <w:rFonts w:asciiTheme="minorHAnsi" w:hAnsiTheme="minorHAnsi" w:cstheme="minorHAnsi"/>
        </w:rPr>
        <w:t>.</w:t>
      </w:r>
      <w:bookmarkStart w:id="56" w:name="_Ref311707587"/>
      <w:r w:rsidRPr="00F664AB">
        <w:rPr>
          <w:rFonts w:asciiTheme="minorHAnsi" w:hAnsiTheme="minorHAnsi" w:cstheme="minorHAnsi"/>
        </w:rPr>
        <w:t xml:space="preserve"> </w:t>
      </w:r>
      <w:r w:rsidR="00426D76">
        <w:rPr>
          <w:rFonts w:asciiTheme="minorHAnsi" w:hAnsiTheme="minorHAnsi" w:cstheme="minorHAnsi"/>
        </w:rPr>
        <w:t xml:space="preserve"> </w:t>
      </w:r>
    </w:p>
    <w:p w14:paraId="53B55F55" w14:textId="50D4C8A9" w:rsidR="0091116A" w:rsidRPr="00CF40A4" w:rsidRDefault="00180DA3" w:rsidP="000845F2">
      <w:pPr>
        <w:pStyle w:val="Odst"/>
        <w:rPr>
          <w:rFonts w:asciiTheme="minorHAnsi" w:hAnsiTheme="minorHAnsi" w:cstheme="minorHAnsi"/>
        </w:rPr>
      </w:pPr>
      <w:r w:rsidRPr="000845F2">
        <w:rPr>
          <w:rFonts w:asciiTheme="minorHAnsi" w:hAnsiTheme="minorHAnsi" w:cstheme="minorHAnsi"/>
        </w:rPr>
        <w:t>Zhotovitel</w:t>
      </w:r>
      <w:r w:rsidR="005513A1" w:rsidRPr="000845F2">
        <w:rPr>
          <w:rFonts w:asciiTheme="minorHAnsi" w:hAnsiTheme="minorHAnsi" w:cstheme="minorHAnsi"/>
        </w:rPr>
        <w:t xml:space="preserve"> touto Smlouvou poskytuje </w:t>
      </w:r>
      <w:r w:rsidRPr="000845F2">
        <w:rPr>
          <w:rFonts w:asciiTheme="minorHAnsi" w:hAnsiTheme="minorHAnsi" w:cstheme="minorHAnsi"/>
        </w:rPr>
        <w:t>Objednatel</w:t>
      </w:r>
      <w:r w:rsidR="005513A1" w:rsidRPr="000845F2">
        <w:rPr>
          <w:rFonts w:asciiTheme="minorHAnsi" w:hAnsiTheme="minorHAnsi" w:cstheme="minorHAnsi"/>
        </w:rPr>
        <w:t xml:space="preserve">i licenci </w:t>
      </w:r>
      <w:r w:rsidR="00B64229" w:rsidRPr="000845F2">
        <w:rPr>
          <w:rFonts w:asciiTheme="minorHAnsi" w:hAnsiTheme="minorHAnsi" w:cstheme="minorHAnsi"/>
        </w:rPr>
        <w:t>k </w:t>
      </w:r>
      <w:r w:rsidR="00292548">
        <w:rPr>
          <w:rFonts w:asciiTheme="minorHAnsi" w:hAnsiTheme="minorHAnsi" w:cstheme="minorHAnsi"/>
        </w:rPr>
        <w:t>Systému</w:t>
      </w:r>
      <w:r w:rsidR="005513A1" w:rsidRPr="000845F2">
        <w:rPr>
          <w:rFonts w:asciiTheme="minorHAnsi" w:hAnsiTheme="minorHAnsi" w:cstheme="minorHAnsi"/>
        </w:rPr>
        <w:t xml:space="preserve"> dle </w:t>
      </w:r>
      <w:r w:rsidR="00A46356" w:rsidRPr="000845F2">
        <w:rPr>
          <w:rFonts w:asciiTheme="minorHAnsi" w:hAnsiTheme="minorHAnsi" w:cstheme="minorHAnsi"/>
        </w:rPr>
        <w:t>Smlouvy</w:t>
      </w:r>
      <w:r w:rsidR="005513A1" w:rsidRPr="000845F2">
        <w:rPr>
          <w:rFonts w:asciiTheme="minorHAnsi" w:hAnsiTheme="minorHAnsi" w:cstheme="minorHAnsi"/>
        </w:rPr>
        <w:t xml:space="preserve">, přičemž účinnost licence nastává okamžikem akceptace součásti </w:t>
      </w:r>
      <w:r w:rsidR="00292548">
        <w:rPr>
          <w:rFonts w:asciiTheme="minorHAnsi" w:hAnsiTheme="minorHAnsi" w:cstheme="minorHAnsi"/>
        </w:rPr>
        <w:t>Systému</w:t>
      </w:r>
      <w:r w:rsidR="005513A1" w:rsidRPr="000845F2">
        <w:rPr>
          <w:rFonts w:asciiTheme="minorHAnsi" w:hAnsiTheme="minorHAnsi" w:cstheme="minorHAnsi"/>
        </w:rPr>
        <w:t xml:space="preserve"> či výsledku služeb, která příslušné autorské </w:t>
      </w:r>
      <w:r w:rsidR="00292548">
        <w:rPr>
          <w:rFonts w:asciiTheme="minorHAnsi" w:hAnsiTheme="minorHAnsi" w:cstheme="minorHAnsi"/>
        </w:rPr>
        <w:t>Systém</w:t>
      </w:r>
      <w:r w:rsidR="005513A1" w:rsidRPr="000845F2">
        <w:rPr>
          <w:rFonts w:asciiTheme="minorHAnsi" w:hAnsiTheme="minorHAnsi" w:cstheme="minorHAnsi"/>
        </w:rPr>
        <w:t xml:space="preserve"> obsahuje; do té doby je </w:t>
      </w:r>
      <w:r w:rsidRPr="000845F2">
        <w:rPr>
          <w:rFonts w:asciiTheme="minorHAnsi" w:hAnsiTheme="minorHAnsi" w:cstheme="minorHAnsi"/>
        </w:rPr>
        <w:t>Objednatel</w:t>
      </w:r>
      <w:r w:rsidR="005513A1" w:rsidRPr="000845F2">
        <w:rPr>
          <w:rFonts w:asciiTheme="minorHAnsi" w:hAnsiTheme="minorHAnsi" w:cstheme="minorHAnsi"/>
        </w:rPr>
        <w:t xml:space="preserve"> oprávněn autorské </w:t>
      </w:r>
      <w:r w:rsidR="00292548">
        <w:rPr>
          <w:rFonts w:asciiTheme="minorHAnsi" w:hAnsiTheme="minorHAnsi" w:cstheme="minorHAnsi"/>
        </w:rPr>
        <w:t>Systém</w:t>
      </w:r>
      <w:r w:rsidR="005513A1" w:rsidRPr="000845F2">
        <w:rPr>
          <w:rFonts w:asciiTheme="minorHAnsi" w:hAnsiTheme="minorHAnsi" w:cstheme="minorHAnsi"/>
        </w:rPr>
        <w:t xml:space="preserve"> užít v rozsahu </w:t>
      </w:r>
      <w:r w:rsidR="00A9492C" w:rsidRPr="000845F2">
        <w:rPr>
          <w:rFonts w:asciiTheme="minorHAnsi" w:hAnsiTheme="minorHAnsi" w:cstheme="minorHAnsi"/>
        </w:rPr>
        <w:br/>
      </w:r>
      <w:r w:rsidR="005513A1" w:rsidRPr="000845F2">
        <w:rPr>
          <w:rFonts w:asciiTheme="minorHAnsi" w:hAnsiTheme="minorHAnsi" w:cstheme="minorHAnsi"/>
        </w:rPr>
        <w:t xml:space="preserve">a způsobem nezbytným k provedení akceptace příslušné součásti </w:t>
      </w:r>
      <w:r w:rsidR="00292548">
        <w:rPr>
          <w:rFonts w:asciiTheme="minorHAnsi" w:hAnsiTheme="minorHAnsi" w:cstheme="minorHAnsi"/>
        </w:rPr>
        <w:t>Systému</w:t>
      </w:r>
      <w:r w:rsidR="005513A1" w:rsidRPr="000845F2">
        <w:rPr>
          <w:rFonts w:asciiTheme="minorHAnsi" w:hAnsiTheme="minorHAnsi" w:cstheme="minorHAnsi"/>
        </w:rPr>
        <w:t xml:space="preserve"> či výsledku </w:t>
      </w:r>
      <w:r w:rsidR="00A335E0" w:rsidRPr="000845F2">
        <w:rPr>
          <w:rFonts w:asciiTheme="minorHAnsi" w:hAnsiTheme="minorHAnsi" w:cstheme="minorHAnsi"/>
        </w:rPr>
        <w:t>R</w:t>
      </w:r>
      <w:r w:rsidR="005513A1" w:rsidRPr="000845F2">
        <w:rPr>
          <w:rFonts w:asciiTheme="minorHAnsi" w:hAnsiTheme="minorHAnsi" w:cstheme="minorHAnsi"/>
        </w:rPr>
        <w:t>ozvoje.</w:t>
      </w:r>
      <w:bookmarkStart w:id="57" w:name="_Ref224699397"/>
      <w:bookmarkEnd w:id="56"/>
      <w:r w:rsidR="000845F2">
        <w:rPr>
          <w:rFonts w:asciiTheme="minorHAnsi" w:hAnsiTheme="minorHAnsi" w:cstheme="minorHAnsi"/>
        </w:rPr>
        <w:t xml:space="preserve"> </w:t>
      </w:r>
      <w:r w:rsidR="000A2055" w:rsidRPr="000845F2">
        <w:rPr>
          <w:rFonts w:asciiTheme="minorHAnsi" w:hAnsiTheme="minorHAnsi" w:cstheme="minorHAnsi"/>
        </w:rPr>
        <w:t xml:space="preserve">Zhotovitel se zavazuje, že má </w:t>
      </w:r>
      <w:r w:rsidR="007451A5" w:rsidRPr="000845F2">
        <w:rPr>
          <w:rFonts w:asciiTheme="minorHAnsi" w:hAnsiTheme="minorHAnsi" w:cstheme="minorHAnsi"/>
        </w:rPr>
        <w:t xml:space="preserve">veškerá </w:t>
      </w:r>
      <w:r w:rsidR="000A2055" w:rsidRPr="000845F2">
        <w:rPr>
          <w:rFonts w:asciiTheme="minorHAnsi" w:hAnsiTheme="minorHAnsi" w:cstheme="minorHAnsi"/>
        </w:rPr>
        <w:t xml:space="preserve">dostatečná oprávnění k tomu, aby Objednateli umožnil užívat </w:t>
      </w:r>
      <w:r w:rsidR="00292548">
        <w:rPr>
          <w:rFonts w:asciiTheme="minorHAnsi" w:hAnsiTheme="minorHAnsi" w:cstheme="minorHAnsi"/>
        </w:rPr>
        <w:t>Systém</w:t>
      </w:r>
      <w:r w:rsidR="000A2055" w:rsidRPr="000845F2">
        <w:rPr>
          <w:rFonts w:asciiTheme="minorHAnsi" w:hAnsiTheme="minorHAnsi" w:cstheme="minorHAnsi"/>
        </w:rPr>
        <w:t xml:space="preserve"> v rozsahu a způsoby stanovenými v tomto článku, včetně </w:t>
      </w:r>
      <w:r w:rsidR="007451A5" w:rsidRPr="000845F2">
        <w:rPr>
          <w:rFonts w:asciiTheme="minorHAnsi" w:hAnsiTheme="minorHAnsi" w:cstheme="minorHAnsi"/>
        </w:rPr>
        <w:t xml:space="preserve">kontroly </w:t>
      </w:r>
      <w:r w:rsidR="000A2055" w:rsidRPr="000845F2">
        <w:rPr>
          <w:rFonts w:asciiTheme="minorHAnsi" w:hAnsiTheme="minorHAnsi" w:cstheme="minorHAnsi"/>
        </w:rPr>
        <w:t>podmínek F/OSS licencí. Z</w:t>
      </w:r>
      <w:r w:rsidR="00237FC4" w:rsidRPr="000845F2">
        <w:rPr>
          <w:rFonts w:asciiTheme="minorHAnsi" w:hAnsiTheme="minorHAnsi" w:cstheme="minorHAnsi"/>
        </w:rPr>
        <w:t xml:space="preserve">hotovitel se </w:t>
      </w:r>
      <w:r w:rsidR="000A2055" w:rsidRPr="000845F2">
        <w:rPr>
          <w:rFonts w:asciiTheme="minorHAnsi" w:hAnsiTheme="minorHAnsi" w:cstheme="minorHAnsi"/>
        </w:rPr>
        <w:t xml:space="preserve">případně </w:t>
      </w:r>
      <w:r w:rsidR="00237FC4" w:rsidRPr="000845F2">
        <w:rPr>
          <w:rFonts w:asciiTheme="minorHAnsi" w:hAnsiTheme="minorHAnsi" w:cstheme="minorHAnsi"/>
        </w:rPr>
        <w:t xml:space="preserve">zavazuje </w:t>
      </w:r>
      <w:r w:rsidR="00F97775" w:rsidRPr="000845F2">
        <w:rPr>
          <w:rFonts w:asciiTheme="minorHAnsi" w:hAnsiTheme="minorHAnsi" w:cstheme="minorHAnsi"/>
        </w:rPr>
        <w:t xml:space="preserve">Objednateli </w:t>
      </w:r>
      <w:r w:rsidR="00196EC0" w:rsidRPr="000845F2">
        <w:rPr>
          <w:rFonts w:asciiTheme="minorHAnsi" w:hAnsiTheme="minorHAnsi" w:cstheme="minorHAnsi"/>
        </w:rPr>
        <w:t>poskytnout,</w:t>
      </w:r>
      <w:r w:rsidR="00E4246D" w:rsidRPr="000845F2">
        <w:rPr>
          <w:rFonts w:asciiTheme="minorHAnsi" w:hAnsiTheme="minorHAnsi" w:cstheme="minorHAnsi"/>
        </w:rPr>
        <w:t xml:space="preserve"> </w:t>
      </w:r>
      <w:r w:rsidR="00F97775" w:rsidRPr="000845F2">
        <w:rPr>
          <w:rFonts w:asciiTheme="minorHAnsi" w:hAnsiTheme="minorHAnsi" w:cstheme="minorHAnsi"/>
        </w:rPr>
        <w:t>resp. zajistit</w:t>
      </w:r>
      <w:r w:rsidR="00237FC4" w:rsidRPr="000845F2">
        <w:rPr>
          <w:rFonts w:asciiTheme="minorHAnsi" w:hAnsiTheme="minorHAnsi" w:cstheme="minorHAnsi"/>
        </w:rPr>
        <w:t xml:space="preserve"> potřebné licence 3. stran pro řádný provoz </w:t>
      </w:r>
      <w:r w:rsidR="00292548">
        <w:rPr>
          <w:rFonts w:asciiTheme="minorHAnsi" w:hAnsiTheme="minorHAnsi" w:cstheme="minorHAnsi"/>
        </w:rPr>
        <w:t>Systému</w:t>
      </w:r>
      <w:r w:rsidR="00237FC4" w:rsidRPr="000845F2">
        <w:rPr>
          <w:rFonts w:asciiTheme="minorHAnsi" w:hAnsiTheme="minorHAnsi" w:cstheme="minorHAnsi"/>
        </w:rPr>
        <w:t xml:space="preserve"> po</w:t>
      </w:r>
      <w:r w:rsidR="002B5B71" w:rsidRPr="000845F2">
        <w:rPr>
          <w:rFonts w:asciiTheme="minorHAnsi" w:hAnsiTheme="minorHAnsi" w:cstheme="minorHAnsi"/>
        </w:rPr>
        <w:t xml:space="preserve"> celou dobu trvání závazku vypl</w:t>
      </w:r>
      <w:r w:rsidR="00237FC4" w:rsidRPr="000845F2">
        <w:rPr>
          <w:rFonts w:asciiTheme="minorHAnsi" w:hAnsiTheme="minorHAnsi" w:cstheme="minorHAnsi"/>
        </w:rPr>
        <w:t>ývajícího z</w:t>
      </w:r>
      <w:r w:rsidR="0037609C">
        <w:rPr>
          <w:rFonts w:asciiTheme="minorHAnsi" w:hAnsiTheme="minorHAnsi" w:cstheme="minorHAnsi"/>
        </w:rPr>
        <w:t>e</w:t>
      </w:r>
      <w:r w:rsidR="00237FC4" w:rsidRPr="000845F2">
        <w:rPr>
          <w:rFonts w:asciiTheme="minorHAnsi" w:hAnsiTheme="minorHAnsi" w:cstheme="minorHAnsi"/>
        </w:rPr>
        <w:t xml:space="preserve"> </w:t>
      </w:r>
      <w:r w:rsidR="00A46356" w:rsidRPr="000845F2">
        <w:rPr>
          <w:rFonts w:asciiTheme="minorHAnsi" w:hAnsiTheme="minorHAnsi" w:cstheme="minorHAnsi"/>
        </w:rPr>
        <w:t>Smlouvy</w:t>
      </w:r>
      <w:r w:rsidR="00237FC4" w:rsidRPr="000845F2">
        <w:rPr>
          <w:rFonts w:asciiTheme="minorHAnsi" w:hAnsiTheme="minorHAnsi" w:cstheme="minorHAnsi"/>
        </w:rPr>
        <w:t>. Licence</w:t>
      </w:r>
      <w:r w:rsidR="00B64229" w:rsidRPr="000845F2">
        <w:rPr>
          <w:rFonts w:asciiTheme="minorHAnsi" w:hAnsiTheme="minorHAnsi" w:cstheme="minorHAnsi"/>
        </w:rPr>
        <w:t xml:space="preserve"> k </w:t>
      </w:r>
      <w:r w:rsidR="00237FC4" w:rsidRPr="000845F2">
        <w:rPr>
          <w:rFonts w:asciiTheme="minorHAnsi" w:hAnsiTheme="minorHAnsi" w:cstheme="minorHAnsi"/>
        </w:rPr>
        <w:t>softwaru</w:t>
      </w:r>
      <w:r w:rsidR="00B64229" w:rsidRPr="000845F2">
        <w:rPr>
          <w:rFonts w:asciiTheme="minorHAnsi" w:hAnsiTheme="minorHAnsi" w:cstheme="minorHAnsi"/>
        </w:rPr>
        <w:t xml:space="preserve"> 3. stran</w:t>
      </w:r>
      <w:r w:rsidR="00237FC4" w:rsidRPr="000845F2">
        <w:rPr>
          <w:rFonts w:asciiTheme="minorHAnsi" w:hAnsiTheme="minorHAnsi" w:cstheme="minorHAnsi"/>
        </w:rPr>
        <w:t xml:space="preserve"> </w:t>
      </w:r>
      <w:r w:rsidR="00052223" w:rsidRPr="000845F2">
        <w:rPr>
          <w:rFonts w:asciiTheme="minorHAnsi" w:hAnsiTheme="minorHAnsi" w:cstheme="minorHAnsi"/>
        </w:rPr>
        <w:t xml:space="preserve">jsou </w:t>
      </w:r>
      <w:r w:rsidR="00237FC4" w:rsidRPr="000845F2">
        <w:rPr>
          <w:rFonts w:asciiTheme="minorHAnsi" w:hAnsiTheme="minorHAnsi" w:cstheme="minorHAnsi"/>
        </w:rPr>
        <w:t xml:space="preserve">součástí konečné ceny </w:t>
      </w:r>
      <w:r w:rsidR="00292548">
        <w:rPr>
          <w:rFonts w:asciiTheme="minorHAnsi" w:hAnsiTheme="minorHAnsi" w:cstheme="minorHAnsi"/>
        </w:rPr>
        <w:t>Systému</w:t>
      </w:r>
      <w:r w:rsidR="00237FC4" w:rsidRPr="000845F2">
        <w:rPr>
          <w:rFonts w:asciiTheme="minorHAnsi" w:hAnsiTheme="minorHAnsi" w:cstheme="minorHAnsi"/>
        </w:rPr>
        <w:t xml:space="preserve"> dle </w:t>
      </w:r>
      <w:r w:rsidR="00E4246D" w:rsidRPr="000845F2">
        <w:rPr>
          <w:rFonts w:asciiTheme="minorHAnsi" w:hAnsiTheme="minorHAnsi" w:cstheme="minorHAnsi"/>
        </w:rPr>
        <w:t>bodu</w:t>
      </w:r>
      <w:r w:rsidR="00237FC4" w:rsidRPr="000845F2">
        <w:rPr>
          <w:rFonts w:asciiTheme="minorHAnsi" w:hAnsiTheme="minorHAnsi" w:cstheme="minorHAnsi"/>
        </w:rPr>
        <w:t xml:space="preserve"> </w:t>
      </w:r>
      <w:r w:rsidR="00D044AD" w:rsidRPr="009067E6">
        <w:rPr>
          <w:rFonts w:asciiTheme="minorHAnsi" w:hAnsiTheme="minorHAnsi" w:cstheme="minorHAnsi"/>
        </w:rPr>
        <w:t>1.1.</w:t>
      </w:r>
      <w:r w:rsidR="00237FC4" w:rsidRPr="009067E6">
        <w:rPr>
          <w:rFonts w:asciiTheme="minorHAnsi" w:hAnsiTheme="minorHAnsi" w:cstheme="minorHAnsi"/>
        </w:rPr>
        <w:t xml:space="preserve"> </w:t>
      </w:r>
      <w:r w:rsidR="00052223" w:rsidRPr="009067E6">
        <w:rPr>
          <w:rFonts w:asciiTheme="minorHAnsi" w:hAnsiTheme="minorHAnsi" w:cstheme="minorHAnsi"/>
        </w:rPr>
        <w:t>Cenové</w:t>
      </w:r>
      <w:r w:rsidR="00052223" w:rsidRPr="00FC75D9">
        <w:rPr>
          <w:rFonts w:asciiTheme="minorHAnsi" w:hAnsiTheme="minorHAnsi" w:cstheme="minorHAnsi"/>
        </w:rPr>
        <w:t xml:space="preserve"> </w:t>
      </w:r>
      <w:r w:rsidR="00237FC4" w:rsidRPr="00FC75D9">
        <w:rPr>
          <w:rFonts w:asciiTheme="minorHAnsi" w:hAnsiTheme="minorHAnsi" w:cstheme="minorHAnsi"/>
        </w:rPr>
        <w:t>kalkulace.</w:t>
      </w:r>
      <w:r w:rsidR="00426D76" w:rsidRPr="00CF40A4">
        <w:rPr>
          <w:rFonts w:asciiTheme="minorHAnsi" w:hAnsiTheme="minorHAnsi" w:cstheme="minorHAnsi"/>
        </w:rPr>
        <w:t xml:space="preserve"> </w:t>
      </w:r>
    </w:p>
    <w:p w14:paraId="70172ACD" w14:textId="408F83D7" w:rsidR="004B0B19" w:rsidRPr="000845F2" w:rsidRDefault="00196EC0" w:rsidP="00BB4B15">
      <w:pPr>
        <w:pStyle w:val="Odst"/>
        <w:rPr>
          <w:rFonts w:asciiTheme="minorHAnsi" w:hAnsiTheme="minorHAnsi" w:cstheme="minorHAnsi"/>
        </w:rPr>
      </w:pPr>
      <w:r w:rsidRPr="000845F2">
        <w:rPr>
          <w:rFonts w:asciiTheme="minorHAnsi" w:hAnsiTheme="minorHAnsi" w:cstheme="minorHAnsi"/>
        </w:rPr>
        <w:t xml:space="preserve">Veškerá </w:t>
      </w:r>
      <w:r w:rsidR="005513A1" w:rsidRPr="000845F2">
        <w:rPr>
          <w:rFonts w:asciiTheme="minorHAnsi" w:hAnsiTheme="minorHAnsi" w:cstheme="minorHAnsi"/>
        </w:rPr>
        <w:t>data</w:t>
      </w:r>
      <w:r w:rsidRPr="000845F2">
        <w:rPr>
          <w:rFonts w:asciiTheme="minorHAnsi" w:hAnsiTheme="minorHAnsi" w:cstheme="minorHAnsi"/>
        </w:rPr>
        <w:t xml:space="preserve"> zpracováv</w:t>
      </w:r>
      <w:r w:rsidR="007A1ED8" w:rsidRPr="000845F2">
        <w:rPr>
          <w:rFonts w:asciiTheme="minorHAnsi" w:hAnsiTheme="minorHAnsi" w:cstheme="minorHAnsi"/>
        </w:rPr>
        <w:t>a</w:t>
      </w:r>
      <w:r w:rsidRPr="000845F2">
        <w:rPr>
          <w:rFonts w:asciiTheme="minorHAnsi" w:hAnsiTheme="minorHAnsi" w:cstheme="minorHAnsi"/>
        </w:rPr>
        <w:t>ná softwarovými prostředky dodanými</w:t>
      </w:r>
      <w:r w:rsidR="00FB7DBB">
        <w:rPr>
          <w:rFonts w:asciiTheme="minorHAnsi" w:hAnsiTheme="minorHAnsi" w:cstheme="minorHAnsi"/>
        </w:rPr>
        <w:t xml:space="preserve"> a uložená v souvisejících databázích</w:t>
      </w:r>
      <w:r w:rsidRPr="000845F2">
        <w:rPr>
          <w:rFonts w:asciiTheme="minorHAnsi" w:hAnsiTheme="minorHAnsi" w:cstheme="minorHAnsi"/>
        </w:rPr>
        <w:t xml:space="preserve"> v rámci </w:t>
      </w:r>
      <w:r w:rsidR="00292548">
        <w:rPr>
          <w:rFonts w:asciiTheme="minorHAnsi" w:hAnsiTheme="minorHAnsi" w:cstheme="minorHAnsi"/>
        </w:rPr>
        <w:t>Systému</w:t>
      </w:r>
      <w:r w:rsidRPr="000845F2">
        <w:rPr>
          <w:rFonts w:asciiTheme="minorHAnsi" w:hAnsiTheme="minorHAnsi" w:cstheme="minorHAnsi"/>
        </w:rPr>
        <w:t xml:space="preserve"> </w:t>
      </w:r>
      <w:r w:rsidR="005513A1" w:rsidRPr="000845F2">
        <w:rPr>
          <w:rFonts w:asciiTheme="minorHAnsi" w:hAnsiTheme="minorHAnsi" w:cstheme="minorHAnsi"/>
        </w:rPr>
        <w:t xml:space="preserve">budou výhradním majetkem </w:t>
      </w:r>
      <w:r w:rsidR="00180DA3" w:rsidRPr="000845F2">
        <w:rPr>
          <w:rFonts w:asciiTheme="minorHAnsi" w:hAnsiTheme="minorHAnsi" w:cstheme="minorHAnsi"/>
        </w:rPr>
        <w:t>Objednatel</w:t>
      </w:r>
      <w:r w:rsidR="005513A1" w:rsidRPr="000845F2">
        <w:rPr>
          <w:rFonts w:asciiTheme="minorHAnsi" w:hAnsiTheme="minorHAnsi" w:cstheme="minorHAnsi"/>
        </w:rPr>
        <w:t xml:space="preserve">e a </w:t>
      </w:r>
      <w:r w:rsidR="00180DA3" w:rsidRPr="000845F2">
        <w:rPr>
          <w:rFonts w:asciiTheme="minorHAnsi" w:hAnsiTheme="minorHAnsi" w:cstheme="minorHAnsi"/>
        </w:rPr>
        <w:t>Zhotovitel</w:t>
      </w:r>
      <w:r w:rsidR="005513A1" w:rsidRPr="000845F2">
        <w:rPr>
          <w:rFonts w:asciiTheme="minorHAnsi" w:hAnsiTheme="minorHAnsi" w:cstheme="minorHAnsi"/>
        </w:rPr>
        <w:t xml:space="preserve"> je povinen nakládat s nimi v rámci </w:t>
      </w:r>
      <w:r w:rsidR="00292548">
        <w:rPr>
          <w:rFonts w:asciiTheme="minorHAnsi" w:hAnsiTheme="minorHAnsi" w:cstheme="minorHAnsi"/>
        </w:rPr>
        <w:t>Systému</w:t>
      </w:r>
      <w:r w:rsidR="005513A1" w:rsidRPr="000845F2">
        <w:rPr>
          <w:rFonts w:asciiTheme="minorHAnsi" w:hAnsiTheme="minorHAnsi" w:cstheme="minorHAnsi"/>
        </w:rPr>
        <w:t xml:space="preserve"> tak, aby mimoděk či záměrně nezmařil jejich implementaci do Exitového plánu a jeho realizaci </w:t>
      </w:r>
      <w:r w:rsidR="00A335E0" w:rsidRPr="000845F2">
        <w:rPr>
          <w:rFonts w:asciiTheme="minorHAnsi" w:hAnsiTheme="minorHAnsi" w:cstheme="minorHAnsi"/>
        </w:rPr>
        <w:t xml:space="preserve">v souladu s </w:t>
      </w:r>
      <w:r w:rsidR="005513A1" w:rsidRPr="000845F2">
        <w:rPr>
          <w:rFonts w:asciiTheme="minorHAnsi" w:hAnsiTheme="minorHAnsi" w:cstheme="minorHAnsi"/>
        </w:rPr>
        <w:t xml:space="preserve">čl. </w:t>
      </w:r>
      <w:r w:rsidR="00052223" w:rsidRPr="000845F2">
        <w:rPr>
          <w:rFonts w:asciiTheme="minorHAnsi" w:hAnsiTheme="minorHAnsi" w:cstheme="minorHAnsi"/>
        </w:rPr>
        <w:fldChar w:fldCharType="begin"/>
      </w:r>
      <w:r w:rsidR="00052223" w:rsidRPr="000845F2">
        <w:rPr>
          <w:rFonts w:asciiTheme="minorHAnsi" w:hAnsiTheme="minorHAnsi" w:cstheme="minorHAnsi"/>
        </w:rPr>
        <w:instrText xml:space="preserve"> REF _Ref45148305 \n \h </w:instrText>
      </w:r>
      <w:r w:rsidR="00F664AB" w:rsidRPr="000845F2">
        <w:rPr>
          <w:rFonts w:asciiTheme="minorHAnsi" w:hAnsiTheme="minorHAnsi" w:cstheme="minorHAnsi"/>
        </w:rPr>
        <w:instrText xml:space="preserve"> \* MERGEFORMAT </w:instrText>
      </w:r>
      <w:r w:rsidR="00052223" w:rsidRPr="000845F2">
        <w:rPr>
          <w:rFonts w:asciiTheme="minorHAnsi" w:hAnsiTheme="minorHAnsi" w:cstheme="minorHAnsi"/>
        </w:rPr>
      </w:r>
      <w:r w:rsidR="00052223" w:rsidRPr="000845F2">
        <w:rPr>
          <w:rFonts w:asciiTheme="minorHAnsi" w:hAnsiTheme="minorHAnsi" w:cstheme="minorHAnsi"/>
        </w:rPr>
        <w:fldChar w:fldCharType="separate"/>
      </w:r>
      <w:r w:rsidR="004B20FE">
        <w:rPr>
          <w:rFonts w:asciiTheme="minorHAnsi" w:hAnsiTheme="minorHAnsi" w:cstheme="minorHAnsi"/>
        </w:rPr>
        <w:t>XI</w:t>
      </w:r>
      <w:r w:rsidR="00052223" w:rsidRPr="000845F2">
        <w:rPr>
          <w:rFonts w:asciiTheme="minorHAnsi" w:hAnsiTheme="minorHAnsi" w:cstheme="minorHAnsi"/>
        </w:rPr>
        <w:fldChar w:fldCharType="end"/>
      </w:r>
      <w:r w:rsidR="000962B2" w:rsidRPr="000845F2">
        <w:rPr>
          <w:rFonts w:asciiTheme="minorHAnsi" w:hAnsiTheme="minorHAnsi" w:cstheme="minorHAnsi"/>
        </w:rPr>
        <w:t>.</w:t>
      </w:r>
      <w:r w:rsidR="005513A1" w:rsidRPr="000845F2">
        <w:rPr>
          <w:rFonts w:asciiTheme="minorHAnsi" w:hAnsiTheme="minorHAnsi" w:cstheme="minorHAnsi"/>
        </w:rPr>
        <w:t xml:space="preserve">  </w:t>
      </w:r>
      <w:r w:rsidR="00A46356" w:rsidRPr="000845F2">
        <w:rPr>
          <w:rFonts w:asciiTheme="minorHAnsi" w:hAnsiTheme="minorHAnsi" w:cstheme="minorHAnsi"/>
        </w:rPr>
        <w:t>Smlouvy</w:t>
      </w:r>
      <w:r w:rsidR="005513A1" w:rsidRPr="000845F2">
        <w:rPr>
          <w:rFonts w:asciiTheme="minorHAnsi" w:hAnsiTheme="minorHAnsi" w:cstheme="minorHAnsi"/>
        </w:rPr>
        <w:t xml:space="preserve"> tak, aby je </w:t>
      </w:r>
      <w:r w:rsidR="00180DA3" w:rsidRPr="000845F2">
        <w:rPr>
          <w:rFonts w:asciiTheme="minorHAnsi" w:hAnsiTheme="minorHAnsi" w:cstheme="minorHAnsi"/>
        </w:rPr>
        <w:t>Zhotovitel</w:t>
      </w:r>
      <w:r w:rsidR="005513A1" w:rsidRPr="000845F2">
        <w:rPr>
          <w:rFonts w:asciiTheme="minorHAnsi" w:hAnsiTheme="minorHAnsi" w:cstheme="minorHAnsi"/>
        </w:rPr>
        <w:t xml:space="preserve"> mohl dále plně užívat pro své potřeby v</w:t>
      </w:r>
      <w:r w:rsidR="00085234" w:rsidRPr="000845F2">
        <w:rPr>
          <w:rFonts w:asciiTheme="minorHAnsi" w:hAnsiTheme="minorHAnsi" w:cstheme="minorHAnsi"/>
        </w:rPr>
        <w:t> průběhu i</w:t>
      </w:r>
      <w:r w:rsidR="005513A1" w:rsidRPr="000845F2">
        <w:rPr>
          <w:rFonts w:asciiTheme="minorHAnsi" w:hAnsiTheme="minorHAnsi" w:cstheme="minorHAnsi"/>
        </w:rPr>
        <w:t xml:space="preserve"> případě ukončení </w:t>
      </w:r>
      <w:r w:rsidR="00A46356" w:rsidRPr="000845F2">
        <w:rPr>
          <w:rFonts w:asciiTheme="minorHAnsi" w:hAnsiTheme="minorHAnsi" w:cstheme="minorHAnsi"/>
        </w:rPr>
        <w:t>Smlouvy</w:t>
      </w:r>
      <w:r w:rsidR="005513A1" w:rsidRPr="000845F2">
        <w:rPr>
          <w:rFonts w:asciiTheme="minorHAnsi" w:hAnsiTheme="minorHAnsi" w:cstheme="minorHAnsi"/>
        </w:rPr>
        <w:t>.</w:t>
      </w:r>
    </w:p>
    <w:p w14:paraId="43D1DC08" w14:textId="6F4BD532" w:rsidR="00E47525" w:rsidRPr="000845F2" w:rsidRDefault="00BD101B" w:rsidP="00AB48FA">
      <w:pPr>
        <w:pStyle w:val="Odst"/>
        <w:rPr>
          <w:rFonts w:asciiTheme="minorHAnsi" w:hAnsiTheme="minorHAnsi" w:cstheme="minorHAnsi"/>
        </w:rPr>
      </w:pPr>
      <w:r w:rsidRPr="000845F2">
        <w:rPr>
          <w:rFonts w:asciiTheme="minorHAnsi" w:hAnsiTheme="minorHAnsi" w:cstheme="minorHAnsi"/>
        </w:rPr>
        <w:t xml:space="preserve">Pokud bude v souvislosti s plněním a rozvojem </w:t>
      </w:r>
      <w:r w:rsidR="00292548">
        <w:rPr>
          <w:rFonts w:asciiTheme="minorHAnsi" w:hAnsiTheme="minorHAnsi" w:cstheme="minorHAnsi"/>
        </w:rPr>
        <w:t>Systému</w:t>
      </w:r>
      <w:r w:rsidRPr="000845F2">
        <w:rPr>
          <w:rFonts w:asciiTheme="minorHAnsi" w:hAnsiTheme="minorHAnsi" w:cstheme="minorHAnsi"/>
        </w:rPr>
        <w:t xml:space="preserve"> na základě Smlouvy vytvořen jakýkoliv předmět práv duševního vlastnictví nebo obdobných práv, všechna práva duševního vlastnictví, dokumenty a další materiály, které je ztělesňují nebo se k nim vztahují (včetně všech počítačových programů, přípravných materiálů, specifikací a další technické dokumentace připravené Zhotovitelem), náleží automaticky v plném rozsahu povoleném rozhodným právem Objednateli. Zhotovitel souhlasí s tím, že </w:t>
      </w:r>
      <w:r w:rsidR="007451A5" w:rsidRPr="000845F2">
        <w:rPr>
          <w:rFonts w:asciiTheme="minorHAnsi" w:hAnsiTheme="minorHAnsi" w:cstheme="minorHAnsi"/>
        </w:rPr>
        <w:t xml:space="preserve">Objednatel </w:t>
      </w:r>
      <w:r w:rsidRPr="000845F2">
        <w:rPr>
          <w:rFonts w:asciiTheme="minorHAnsi" w:hAnsiTheme="minorHAnsi" w:cstheme="minorHAnsi"/>
        </w:rPr>
        <w:t>je plně oprávněn vykonávat kterékoliv z těchto práv</w:t>
      </w:r>
      <w:r w:rsidR="007A1ED8" w:rsidRPr="000845F2">
        <w:rPr>
          <w:rFonts w:asciiTheme="minorHAnsi" w:hAnsiTheme="minorHAnsi" w:cstheme="minorHAnsi"/>
        </w:rPr>
        <w:t>.</w:t>
      </w:r>
    </w:p>
    <w:p w14:paraId="64F2E590" w14:textId="0A162637" w:rsidR="000845F2" w:rsidRDefault="000845F2" w:rsidP="000845F2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Smluvní strany výslovně prohlašují, že pokud při poskytování plnění dle Smlouvy vznikne činností Zhotovitele a Objednatele </w:t>
      </w:r>
      <w:r w:rsidR="00292548">
        <w:rPr>
          <w:rFonts w:asciiTheme="minorHAnsi" w:hAnsiTheme="minorHAnsi" w:cstheme="minorHAnsi"/>
        </w:rPr>
        <w:t>Systém</w:t>
      </w:r>
      <w:r w:rsidRPr="00F664AB">
        <w:rPr>
          <w:rFonts w:asciiTheme="minorHAnsi" w:hAnsiTheme="minorHAnsi" w:cstheme="minorHAnsi"/>
        </w:rPr>
        <w:t xml:space="preserve"> spoluautorů a nedohodnou-li se smluvní strany výslovně jinak, bude platit, že je Objednatel oprávněn vykonávat majetková autorská práva k </w:t>
      </w:r>
      <w:r w:rsidR="00292548">
        <w:rPr>
          <w:rFonts w:asciiTheme="minorHAnsi" w:hAnsiTheme="minorHAnsi" w:cstheme="minorHAnsi"/>
        </w:rPr>
        <w:t>Systému</w:t>
      </w:r>
      <w:r w:rsidRPr="00F664AB">
        <w:rPr>
          <w:rFonts w:asciiTheme="minorHAnsi" w:hAnsiTheme="minorHAnsi" w:cstheme="minorHAnsi"/>
        </w:rPr>
        <w:t xml:space="preserve"> spoluautorů tak, jako by byl jejich výlučným vykonavatelem a že Zhotovitel udělil Objednateli souhlas k jakékoliv změně nebo jinému zásahu do </w:t>
      </w:r>
      <w:r w:rsidR="00292548">
        <w:rPr>
          <w:rFonts w:asciiTheme="minorHAnsi" w:hAnsiTheme="minorHAnsi" w:cstheme="minorHAnsi"/>
        </w:rPr>
        <w:t>Systému</w:t>
      </w:r>
      <w:r w:rsidRPr="00F664AB">
        <w:rPr>
          <w:rFonts w:asciiTheme="minorHAnsi" w:hAnsiTheme="minorHAnsi" w:cstheme="minorHAnsi"/>
        </w:rPr>
        <w:t xml:space="preserve"> spoluautorů. Cena dle Smlouvy je stanovena se zohledněním tohoto ustanovení a Zhotoviteli nevzniknou v případě vytvoření </w:t>
      </w:r>
      <w:r w:rsidR="00292548">
        <w:rPr>
          <w:rFonts w:asciiTheme="minorHAnsi" w:hAnsiTheme="minorHAnsi" w:cstheme="minorHAnsi"/>
        </w:rPr>
        <w:t>Systému</w:t>
      </w:r>
      <w:r w:rsidRPr="00F664AB">
        <w:rPr>
          <w:rFonts w:asciiTheme="minorHAnsi" w:hAnsiTheme="minorHAnsi" w:cstheme="minorHAnsi"/>
        </w:rPr>
        <w:t xml:space="preserve"> spoluautorů žádné nové nároky na odměnu. Smluvní strany se dohodly, že za </w:t>
      </w:r>
      <w:r w:rsidR="00292548">
        <w:rPr>
          <w:rFonts w:asciiTheme="minorHAnsi" w:hAnsiTheme="minorHAnsi" w:cstheme="minorHAnsi"/>
        </w:rPr>
        <w:t>Systém</w:t>
      </w:r>
      <w:r w:rsidRPr="00F664AB">
        <w:rPr>
          <w:rFonts w:asciiTheme="minorHAnsi" w:hAnsiTheme="minorHAnsi" w:cstheme="minorHAnsi"/>
        </w:rPr>
        <w:t xml:space="preserve"> spoluautorů pro účely Smlouvy nebudou považovány implementační práce na </w:t>
      </w:r>
      <w:r w:rsidR="00292548">
        <w:rPr>
          <w:rFonts w:asciiTheme="minorHAnsi" w:hAnsiTheme="minorHAnsi" w:cstheme="minorHAnsi"/>
        </w:rPr>
        <w:t>Systému</w:t>
      </w:r>
      <w:r w:rsidRPr="00F664AB">
        <w:rPr>
          <w:rFonts w:asciiTheme="minorHAnsi" w:hAnsiTheme="minorHAnsi" w:cstheme="minorHAnsi"/>
        </w:rPr>
        <w:t xml:space="preserve"> dle podmínek </w:t>
      </w:r>
      <w:r>
        <w:rPr>
          <w:rFonts w:asciiTheme="minorHAnsi" w:hAnsiTheme="minorHAnsi" w:cstheme="minorHAnsi"/>
        </w:rPr>
        <w:t>T</w:t>
      </w:r>
      <w:r w:rsidRPr="00F664AB">
        <w:rPr>
          <w:rFonts w:asciiTheme="minorHAnsi" w:hAnsiTheme="minorHAnsi" w:cstheme="minorHAnsi"/>
        </w:rPr>
        <w:t>echnické specifikace.</w:t>
      </w:r>
    </w:p>
    <w:p w14:paraId="555DAA2A" w14:textId="2245EE97" w:rsidR="00BA00CA" w:rsidRPr="002B671D" w:rsidRDefault="00BA00CA" w:rsidP="002666A7">
      <w:pPr>
        <w:pStyle w:val="Odst"/>
        <w:rPr>
          <w:rFonts w:asciiTheme="minorHAnsi" w:hAnsiTheme="minorHAnsi" w:cstheme="minorHAnsi"/>
        </w:rPr>
      </w:pPr>
      <w:r w:rsidRPr="002B671D">
        <w:rPr>
          <w:rFonts w:asciiTheme="minorHAnsi" w:hAnsiTheme="minorHAnsi" w:cstheme="minorHAnsi"/>
        </w:rPr>
        <w:t xml:space="preserve">Odměna za zprostředkování nebo postoupení licence k autorským </w:t>
      </w:r>
      <w:r w:rsidR="00292548">
        <w:rPr>
          <w:rFonts w:asciiTheme="minorHAnsi" w:hAnsiTheme="minorHAnsi" w:cstheme="minorHAnsi"/>
        </w:rPr>
        <w:t>Systémům</w:t>
      </w:r>
      <w:r w:rsidRPr="002B671D">
        <w:rPr>
          <w:rFonts w:asciiTheme="minorHAnsi" w:hAnsiTheme="minorHAnsi" w:cstheme="minorHAnsi"/>
        </w:rPr>
        <w:t xml:space="preserve"> po celou dobu trvání Smlouvy je zahrnuta v ceně </w:t>
      </w:r>
      <w:r w:rsidR="00292548">
        <w:rPr>
          <w:rFonts w:asciiTheme="minorHAnsi" w:hAnsiTheme="minorHAnsi" w:cstheme="minorHAnsi"/>
        </w:rPr>
        <w:t>Systému</w:t>
      </w:r>
      <w:r w:rsidRPr="002B671D">
        <w:rPr>
          <w:rFonts w:asciiTheme="minorHAnsi" w:hAnsiTheme="minorHAnsi" w:cstheme="minorHAnsi"/>
        </w:rPr>
        <w:t>.</w:t>
      </w:r>
    </w:p>
    <w:bookmarkEnd w:id="57"/>
    <w:p w14:paraId="0555F9D5" w14:textId="0BF403AB" w:rsidR="00246CBB" w:rsidRPr="009067E6" w:rsidRDefault="00246CBB" w:rsidP="002666A7">
      <w:pPr>
        <w:pStyle w:val="Odst"/>
        <w:rPr>
          <w:rFonts w:asciiTheme="minorHAnsi" w:hAnsiTheme="minorHAnsi" w:cstheme="minorHAnsi"/>
        </w:rPr>
      </w:pPr>
      <w:r w:rsidRPr="009067E6">
        <w:rPr>
          <w:rFonts w:asciiTheme="minorHAnsi" w:hAnsiTheme="minorHAnsi" w:cstheme="minorHAnsi"/>
        </w:rPr>
        <w:t>Smluvní</w:t>
      </w:r>
      <w:r w:rsidRPr="002B671D">
        <w:rPr>
          <w:rFonts w:asciiTheme="minorHAnsi" w:hAnsiTheme="minorHAnsi" w:cstheme="minorHAnsi"/>
        </w:rPr>
        <w:t xml:space="preserve"> strany se dohodly, že všechny ostatní části </w:t>
      </w:r>
      <w:r w:rsidR="00292548">
        <w:rPr>
          <w:rFonts w:asciiTheme="minorHAnsi" w:hAnsiTheme="minorHAnsi" w:cstheme="minorHAnsi"/>
        </w:rPr>
        <w:t>Systému</w:t>
      </w:r>
      <w:r w:rsidRPr="002B671D">
        <w:rPr>
          <w:rFonts w:asciiTheme="minorHAnsi" w:hAnsiTheme="minorHAnsi" w:cstheme="minorHAnsi"/>
        </w:rPr>
        <w:t xml:space="preserve">, neobsažené v odst. </w:t>
      </w:r>
      <w:r w:rsidR="00052223" w:rsidRPr="002B671D">
        <w:rPr>
          <w:rFonts w:asciiTheme="minorHAnsi" w:hAnsiTheme="minorHAnsi" w:cstheme="minorHAnsi"/>
        </w:rPr>
        <w:fldChar w:fldCharType="begin"/>
      </w:r>
      <w:r w:rsidR="00052223" w:rsidRPr="002B671D">
        <w:rPr>
          <w:rFonts w:asciiTheme="minorHAnsi" w:hAnsiTheme="minorHAnsi" w:cstheme="minorHAnsi"/>
        </w:rPr>
        <w:instrText xml:space="preserve"> REF _Ref45148352 \n \h </w:instrText>
      </w:r>
      <w:r w:rsidR="00F664AB" w:rsidRPr="002B671D">
        <w:rPr>
          <w:rFonts w:asciiTheme="minorHAnsi" w:hAnsiTheme="minorHAnsi" w:cstheme="minorHAnsi"/>
        </w:rPr>
        <w:instrText xml:space="preserve"> \* MERGEFORMAT </w:instrText>
      </w:r>
      <w:r w:rsidR="00052223" w:rsidRPr="002B671D">
        <w:rPr>
          <w:rFonts w:asciiTheme="minorHAnsi" w:hAnsiTheme="minorHAnsi" w:cstheme="minorHAnsi"/>
        </w:rPr>
      </w:r>
      <w:r w:rsidR="00052223" w:rsidRPr="002B671D">
        <w:rPr>
          <w:rFonts w:asciiTheme="minorHAnsi" w:hAnsiTheme="minorHAnsi" w:cstheme="minorHAnsi"/>
        </w:rPr>
        <w:fldChar w:fldCharType="separate"/>
      </w:r>
      <w:r w:rsidR="004B20FE">
        <w:rPr>
          <w:rFonts w:asciiTheme="minorHAnsi" w:hAnsiTheme="minorHAnsi" w:cstheme="minorHAnsi"/>
        </w:rPr>
        <w:t>1</w:t>
      </w:r>
      <w:r w:rsidR="00052223" w:rsidRPr="002B671D">
        <w:rPr>
          <w:rFonts w:asciiTheme="minorHAnsi" w:hAnsiTheme="minorHAnsi" w:cstheme="minorHAnsi"/>
        </w:rPr>
        <w:fldChar w:fldCharType="end"/>
      </w:r>
      <w:r w:rsidRPr="002B671D">
        <w:rPr>
          <w:rFonts w:asciiTheme="minorHAnsi" w:hAnsiTheme="minorHAnsi" w:cstheme="minorHAnsi"/>
        </w:rPr>
        <w:t xml:space="preserve"> tohoto článku </w:t>
      </w:r>
      <w:r w:rsidR="00A46356" w:rsidRPr="002B671D">
        <w:rPr>
          <w:rFonts w:asciiTheme="minorHAnsi" w:hAnsiTheme="minorHAnsi" w:cstheme="minorHAnsi"/>
        </w:rPr>
        <w:t>Smlouvy</w:t>
      </w:r>
      <w:r w:rsidRPr="002B671D">
        <w:rPr>
          <w:rFonts w:asciiTheme="minorHAnsi" w:hAnsiTheme="minorHAnsi" w:cstheme="minorHAnsi"/>
        </w:rPr>
        <w:t xml:space="preserve">, tedy zejména implementace </w:t>
      </w:r>
      <w:r w:rsidR="00292548">
        <w:rPr>
          <w:rFonts w:asciiTheme="minorHAnsi" w:hAnsiTheme="minorHAnsi" w:cstheme="minorHAnsi"/>
        </w:rPr>
        <w:t>Systému</w:t>
      </w:r>
      <w:r w:rsidRPr="002B671D">
        <w:rPr>
          <w:rFonts w:asciiTheme="minorHAnsi" w:hAnsiTheme="minorHAnsi" w:cstheme="minorHAnsi"/>
        </w:rPr>
        <w:t xml:space="preserve">, školení pracovníků </w:t>
      </w:r>
      <w:r w:rsidR="000B51D7" w:rsidRPr="002B671D">
        <w:rPr>
          <w:rFonts w:asciiTheme="minorHAnsi" w:hAnsiTheme="minorHAnsi" w:cstheme="minorHAnsi"/>
        </w:rPr>
        <w:t>O</w:t>
      </w:r>
      <w:r w:rsidRPr="002B671D">
        <w:rPr>
          <w:rFonts w:asciiTheme="minorHAnsi" w:hAnsiTheme="minorHAnsi" w:cstheme="minorHAnsi"/>
        </w:rPr>
        <w:t xml:space="preserve">bjednatele dle podmínek </w:t>
      </w:r>
      <w:r w:rsidR="00A46356" w:rsidRPr="002B671D">
        <w:rPr>
          <w:rFonts w:asciiTheme="minorHAnsi" w:hAnsiTheme="minorHAnsi" w:cstheme="minorHAnsi"/>
        </w:rPr>
        <w:t>Smlouvy</w:t>
      </w:r>
      <w:r w:rsidRPr="002B671D">
        <w:rPr>
          <w:rFonts w:asciiTheme="minorHAnsi" w:hAnsiTheme="minorHAnsi" w:cstheme="minorHAnsi"/>
        </w:rPr>
        <w:t xml:space="preserve">, včetně případných výstupů na školení pracovníkům Objednatele Zhotovitelem poskytnutým, jakož i všechny další části </w:t>
      </w:r>
      <w:r w:rsidR="00292548">
        <w:rPr>
          <w:rFonts w:asciiTheme="minorHAnsi" w:hAnsiTheme="minorHAnsi" w:cstheme="minorHAnsi"/>
        </w:rPr>
        <w:t>Systému</w:t>
      </w:r>
      <w:r w:rsidRPr="002B671D">
        <w:rPr>
          <w:rFonts w:asciiTheme="minorHAnsi" w:hAnsiTheme="minorHAnsi" w:cstheme="minorHAnsi"/>
        </w:rPr>
        <w:t xml:space="preserve"> dle</w:t>
      </w:r>
      <w:r w:rsidR="00D60CD8" w:rsidRPr="002B671D">
        <w:rPr>
          <w:rFonts w:asciiTheme="minorHAnsi" w:hAnsiTheme="minorHAnsi" w:cstheme="minorHAnsi"/>
        </w:rPr>
        <w:t xml:space="preserve"> </w:t>
      </w:r>
      <w:r w:rsidR="002B671D" w:rsidRPr="002B671D">
        <w:rPr>
          <w:rFonts w:asciiTheme="minorHAnsi" w:hAnsiTheme="minorHAnsi" w:cstheme="minorHAnsi"/>
        </w:rPr>
        <w:t>Technické</w:t>
      </w:r>
      <w:r w:rsidR="00D60CD8" w:rsidRPr="002B671D">
        <w:rPr>
          <w:rFonts w:asciiTheme="minorHAnsi" w:hAnsiTheme="minorHAnsi" w:cstheme="minorHAnsi"/>
        </w:rPr>
        <w:t xml:space="preserve"> specifikace</w:t>
      </w:r>
      <w:r w:rsidR="00364E5F" w:rsidRPr="002B671D">
        <w:rPr>
          <w:rFonts w:asciiTheme="minorHAnsi" w:hAnsiTheme="minorHAnsi" w:cstheme="minorHAnsi"/>
        </w:rPr>
        <w:t>,</w:t>
      </w:r>
      <w:r w:rsidR="00D60CD8" w:rsidRPr="002B671D">
        <w:rPr>
          <w:rFonts w:asciiTheme="minorHAnsi" w:hAnsiTheme="minorHAnsi" w:cstheme="minorHAnsi"/>
        </w:rPr>
        <w:t xml:space="preserve"> jsou majetkem Objednatele</w:t>
      </w:r>
      <w:r w:rsidR="00F00C8A" w:rsidRPr="002B671D">
        <w:rPr>
          <w:rFonts w:asciiTheme="minorHAnsi" w:hAnsiTheme="minorHAnsi" w:cstheme="minorHAnsi"/>
        </w:rPr>
        <w:t xml:space="preserve">, pokud se nejedná o proprietární software třetích stran; uvedené nic nemění na tom, že Objednatel umožní užívat potřebné licence k proprietárnímu software k řádnému užívání </w:t>
      </w:r>
      <w:r w:rsidR="00292548">
        <w:rPr>
          <w:rFonts w:asciiTheme="minorHAnsi" w:hAnsiTheme="minorHAnsi" w:cstheme="minorHAnsi"/>
        </w:rPr>
        <w:t>Systému</w:t>
      </w:r>
      <w:r w:rsidR="00F00C8A" w:rsidRPr="002B671D">
        <w:rPr>
          <w:rFonts w:asciiTheme="minorHAnsi" w:hAnsiTheme="minorHAnsi" w:cstheme="minorHAnsi"/>
        </w:rPr>
        <w:t xml:space="preserve"> dle </w:t>
      </w:r>
      <w:r w:rsidR="00A46356" w:rsidRPr="002B671D">
        <w:rPr>
          <w:rFonts w:asciiTheme="minorHAnsi" w:hAnsiTheme="minorHAnsi" w:cstheme="minorHAnsi"/>
        </w:rPr>
        <w:t>Smlouvy</w:t>
      </w:r>
      <w:r w:rsidR="00F00C8A" w:rsidRPr="002B671D">
        <w:rPr>
          <w:rFonts w:asciiTheme="minorHAnsi" w:hAnsiTheme="minorHAnsi" w:cstheme="minorHAnsi"/>
        </w:rPr>
        <w:t>.</w:t>
      </w:r>
      <w:r w:rsidR="00BE4143">
        <w:rPr>
          <w:rFonts w:asciiTheme="minorHAnsi" w:hAnsiTheme="minorHAnsi" w:cstheme="minorHAnsi"/>
        </w:rPr>
        <w:t xml:space="preserve"> Smluvní strany rovněž výslovně prohlašují, že školení potřebné k Systému bude provedeno na náklady </w:t>
      </w:r>
      <w:r w:rsidR="00BE4143" w:rsidRPr="009067E6">
        <w:rPr>
          <w:rFonts w:asciiTheme="minorHAnsi" w:hAnsiTheme="minorHAnsi" w:cstheme="minorHAnsi"/>
        </w:rPr>
        <w:t>Zhotovitele a zúčtováno jako součást platby za úspěšně akceptovaný Systém dle čl. IV. odst. 3. Smlouvy.</w:t>
      </w:r>
    </w:p>
    <w:p w14:paraId="4E5E1B6C" w14:textId="27329BE9" w:rsidR="007451A5" w:rsidRDefault="00011D86" w:rsidP="00484951">
      <w:pPr>
        <w:pStyle w:val="Odst"/>
        <w:rPr>
          <w:rFonts w:asciiTheme="minorHAnsi" w:hAnsiTheme="minorHAnsi" w:cstheme="minorHAnsi"/>
        </w:rPr>
      </w:pPr>
      <w:bookmarkStart w:id="58" w:name="_Hlk86593561"/>
      <w:proofErr w:type="spellStart"/>
      <w:r>
        <w:rPr>
          <w:rFonts w:asciiTheme="minorHAnsi" w:hAnsiTheme="minorHAnsi" w:cstheme="minorHAnsi"/>
        </w:rPr>
        <w:t>Indemnifikace</w:t>
      </w:r>
      <w:proofErr w:type="spellEnd"/>
      <w:r w:rsidR="00C8357E" w:rsidRPr="007451A5">
        <w:rPr>
          <w:rFonts w:asciiTheme="minorHAnsi" w:hAnsiTheme="minorHAnsi" w:cstheme="minorHAnsi"/>
        </w:rPr>
        <w:t xml:space="preserve"> </w:t>
      </w:r>
      <w:r w:rsidR="008F2239">
        <w:rPr>
          <w:rFonts w:asciiTheme="minorHAnsi" w:hAnsiTheme="minorHAnsi" w:cstheme="minorHAnsi"/>
        </w:rPr>
        <w:t>v</w:t>
      </w:r>
      <w:r w:rsidR="00C8357E" w:rsidRPr="007451A5">
        <w:rPr>
          <w:rFonts w:asciiTheme="minorHAnsi" w:hAnsiTheme="minorHAnsi" w:cstheme="minorHAnsi"/>
        </w:rPr>
        <w:t xml:space="preserve"> případě porušení práv duševních vlastnictví třetích osob při užívání </w:t>
      </w:r>
      <w:r w:rsidR="00292548">
        <w:rPr>
          <w:rFonts w:asciiTheme="minorHAnsi" w:hAnsiTheme="minorHAnsi" w:cstheme="minorHAnsi"/>
        </w:rPr>
        <w:t>Systému</w:t>
      </w:r>
      <w:r w:rsidR="00C8357E" w:rsidRPr="007451A5">
        <w:rPr>
          <w:rFonts w:asciiTheme="minorHAnsi" w:hAnsiTheme="minorHAnsi" w:cstheme="minorHAnsi"/>
        </w:rPr>
        <w:t xml:space="preserve"> </w:t>
      </w:r>
      <w:r w:rsidR="002D1ED3" w:rsidRPr="007451A5">
        <w:rPr>
          <w:rFonts w:asciiTheme="minorHAnsi" w:hAnsiTheme="minorHAnsi" w:cstheme="minorHAnsi"/>
        </w:rPr>
        <w:t>v</w:t>
      </w:r>
      <w:r w:rsidR="00C8357E" w:rsidRPr="007451A5">
        <w:rPr>
          <w:rFonts w:asciiTheme="minorHAnsi" w:hAnsiTheme="minorHAnsi" w:cstheme="minorHAnsi"/>
        </w:rPr>
        <w:t xml:space="preserve"> rozsahu poskytnu</w:t>
      </w:r>
      <w:r w:rsidR="002D1ED3" w:rsidRPr="007451A5">
        <w:rPr>
          <w:rFonts w:asciiTheme="minorHAnsi" w:hAnsiTheme="minorHAnsi" w:cstheme="minorHAnsi"/>
        </w:rPr>
        <w:t>t</w:t>
      </w:r>
      <w:r w:rsidR="00C8357E" w:rsidRPr="007451A5">
        <w:rPr>
          <w:rFonts w:asciiTheme="minorHAnsi" w:hAnsiTheme="minorHAnsi" w:cstheme="minorHAnsi"/>
        </w:rPr>
        <w:t>é licence</w:t>
      </w:r>
      <w:r w:rsidR="002D1ED3" w:rsidRPr="007451A5">
        <w:rPr>
          <w:rFonts w:asciiTheme="minorHAnsi" w:hAnsiTheme="minorHAnsi" w:cstheme="minorHAnsi"/>
        </w:rPr>
        <w:t xml:space="preserve"> v důsledku toho, že Zhotovitel nezajistil dostatečná oprávnění k užívání </w:t>
      </w:r>
      <w:r w:rsidR="00292548">
        <w:rPr>
          <w:rFonts w:asciiTheme="minorHAnsi" w:hAnsiTheme="minorHAnsi" w:cstheme="minorHAnsi"/>
        </w:rPr>
        <w:t>Systému</w:t>
      </w:r>
      <w:r w:rsidR="002D1ED3" w:rsidRPr="007451A5">
        <w:rPr>
          <w:rFonts w:asciiTheme="minorHAnsi" w:hAnsiTheme="minorHAnsi" w:cstheme="minorHAnsi"/>
        </w:rPr>
        <w:t xml:space="preserve"> </w:t>
      </w:r>
      <w:r w:rsidR="000A32DB" w:rsidRPr="007451A5">
        <w:rPr>
          <w:rFonts w:asciiTheme="minorHAnsi" w:hAnsiTheme="minorHAnsi" w:cstheme="minorHAnsi"/>
        </w:rPr>
        <w:t>a</w:t>
      </w:r>
      <w:r w:rsidR="002D1ED3" w:rsidRPr="007451A5">
        <w:rPr>
          <w:rFonts w:asciiTheme="minorHAnsi" w:hAnsiTheme="minorHAnsi" w:cstheme="minorHAnsi"/>
        </w:rPr>
        <w:t xml:space="preserve"> jakákoliv třetí osoba vůči </w:t>
      </w:r>
      <w:r w:rsidR="000A32DB" w:rsidRPr="007451A5">
        <w:rPr>
          <w:rFonts w:asciiTheme="minorHAnsi" w:hAnsiTheme="minorHAnsi" w:cstheme="minorHAnsi"/>
        </w:rPr>
        <w:t>Objednateli vznese</w:t>
      </w:r>
      <w:r w:rsidR="002D1ED3" w:rsidRPr="007451A5">
        <w:rPr>
          <w:rFonts w:asciiTheme="minorHAnsi" w:hAnsiTheme="minorHAnsi" w:cstheme="minorHAnsi"/>
        </w:rPr>
        <w:t xml:space="preserve"> jakýkoliv nárok, včetně případných nároků z titulu porušení práv z duševního vlastnictví</w:t>
      </w:r>
      <w:r w:rsidR="000A32DB" w:rsidRPr="007451A5">
        <w:rPr>
          <w:rFonts w:asciiTheme="minorHAnsi" w:hAnsiTheme="minorHAnsi" w:cstheme="minorHAnsi"/>
        </w:rPr>
        <w:t xml:space="preserve">, je </w:t>
      </w:r>
      <w:r w:rsidR="007451A5">
        <w:rPr>
          <w:rFonts w:asciiTheme="minorHAnsi" w:hAnsiTheme="minorHAnsi" w:cstheme="minorHAnsi"/>
        </w:rPr>
        <w:t>Z</w:t>
      </w:r>
      <w:r w:rsidR="000A32DB" w:rsidRPr="007451A5">
        <w:rPr>
          <w:rFonts w:asciiTheme="minorHAnsi" w:hAnsiTheme="minorHAnsi" w:cstheme="minorHAnsi"/>
        </w:rPr>
        <w:t>hotovitel povinen</w:t>
      </w:r>
      <w:r w:rsidR="002D1ED3" w:rsidRPr="007451A5">
        <w:rPr>
          <w:rFonts w:asciiTheme="minorHAnsi" w:hAnsiTheme="minorHAnsi" w:cstheme="minorHAnsi"/>
        </w:rPr>
        <w:t xml:space="preserve"> plně </w:t>
      </w:r>
      <w:proofErr w:type="spellStart"/>
      <w:r>
        <w:rPr>
          <w:rFonts w:asciiTheme="minorHAnsi" w:hAnsiTheme="minorHAnsi" w:cstheme="minorHAnsi"/>
        </w:rPr>
        <w:t>indemnifikova</w:t>
      </w:r>
      <w:r w:rsidR="002D1ED3" w:rsidRPr="007451A5">
        <w:rPr>
          <w:rFonts w:asciiTheme="minorHAnsi" w:hAnsiTheme="minorHAnsi" w:cstheme="minorHAnsi"/>
        </w:rPr>
        <w:t>t</w:t>
      </w:r>
      <w:proofErr w:type="spellEnd"/>
      <w:r w:rsidR="002D1ED3" w:rsidRPr="007451A5">
        <w:rPr>
          <w:rFonts w:asciiTheme="minorHAnsi" w:hAnsiTheme="minorHAnsi" w:cstheme="minorHAnsi"/>
        </w:rPr>
        <w:t xml:space="preserve"> a převzít odpovědnost vůči dané třetí osobě, a to tak, že: </w:t>
      </w:r>
    </w:p>
    <w:p w14:paraId="0B4EDD2C" w14:textId="77777777" w:rsidR="007451A5" w:rsidRDefault="002D1ED3" w:rsidP="00A55AF1">
      <w:pPr>
        <w:pStyle w:val="Odst"/>
        <w:numPr>
          <w:ilvl w:val="0"/>
          <w:numId w:val="86"/>
        </w:numPr>
        <w:rPr>
          <w:rFonts w:asciiTheme="minorHAnsi" w:hAnsiTheme="minorHAnsi" w:cstheme="minorHAnsi"/>
        </w:rPr>
      </w:pPr>
      <w:r w:rsidRPr="007451A5">
        <w:rPr>
          <w:rFonts w:asciiTheme="minorHAnsi" w:hAnsiTheme="minorHAnsi" w:cstheme="minorHAnsi"/>
        </w:rPr>
        <w:t xml:space="preserve">uspokojí příslušný nárok třetí osoby, a/nebo </w:t>
      </w:r>
    </w:p>
    <w:p w14:paraId="6B8799C7" w14:textId="06F15B52" w:rsidR="007451A5" w:rsidRDefault="002D1ED3" w:rsidP="00AE5BDB">
      <w:pPr>
        <w:pStyle w:val="Odst"/>
        <w:numPr>
          <w:ilvl w:val="0"/>
          <w:numId w:val="86"/>
        </w:numPr>
        <w:rPr>
          <w:rFonts w:asciiTheme="minorHAnsi" w:hAnsiTheme="minorHAnsi" w:cstheme="minorHAnsi"/>
        </w:rPr>
      </w:pPr>
      <w:r w:rsidRPr="007451A5">
        <w:rPr>
          <w:rFonts w:asciiTheme="minorHAnsi" w:hAnsiTheme="minorHAnsi" w:cstheme="minorHAnsi"/>
        </w:rPr>
        <w:t>bude</w:t>
      </w:r>
      <w:r w:rsidR="000A32DB" w:rsidRPr="007451A5">
        <w:rPr>
          <w:rFonts w:asciiTheme="minorHAnsi" w:hAnsiTheme="minorHAnsi" w:cstheme="minorHAnsi"/>
        </w:rPr>
        <w:t xml:space="preserve"> Objednatele</w:t>
      </w:r>
      <w:r w:rsidRPr="007451A5">
        <w:rPr>
          <w:rFonts w:asciiTheme="minorHAnsi" w:hAnsiTheme="minorHAnsi" w:cstheme="minorHAnsi"/>
        </w:rPr>
        <w:t xml:space="preserve"> procesně bránit proti uplatnění nároků třetí osoby, a/nebo </w:t>
      </w:r>
    </w:p>
    <w:p w14:paraId="4C235B5B" w14:textId="77777777" w:rsidR="007451A5" w:rsidRDefault="002D1ED3" w:rsidP="00AE5BDB">
      <w:pPr>
        <w:pStyle w:val="Odst"/>
        <w:numPr>
          <w:ilvl w:val="0"/>
          <w:numId w:val="86"/>
        </w:numPr>
        <w:rPr>
          <w:rFonts w:asciiTheme="minorHAnsi" w:hAnsiTheme="minorHAnsi" w:cstheme="minorHAnsi"/>
        </w:rPr>
      </w:pPr>
      <w:r w:rsidRPr="007451A5">
        <w:rPr>
          <w:rFonts w:asciiTheme="minorHAnsi" w:hAnsiTheme="minorHAnsi" w:cstheme="minorHAnsi"/>
        </w:rPr>
        <w:t xml:space="preserve">poskytne </w:t>
      </w:r>
      <w:r w:rsidR="000A32DB" w:rsidRPr="007451A5">
        <w:rPr>
          <w:rFonts w:asciiTheme="minorHAnsi" w:hAnsiTheme="minorHAnsi" w:cstheme="minorHAnsi"/>
        </w:rPr>
        <w:t>Objednateli</w:t>
      </w:r>
      <w:r w:rsidRPr="007451A5">
        <w:rPr>
          <w:rFonts w:asciiTheme="minorHAnsi" w:hAnsiTheme="minorHAnsi" w:cstheme="minorHAnsi"/>
        </w:rPr>
        <w:t xml:space="preserve"> nezbytnou součinnost při obraně proti uplatněnému nároku a uhradí jí účelně vynaložené náklady na tuto obranu, a/nebo </w:t>
      </w:r>
    </w:p>
    <w:p w14:paraId="037499D7" w14:textId="77777777" w:rsidR="000A2055" w:rsidRPr="007451A5" w:rsidRDefault="002D1ED3" w:rsidP="00A55AF1">
      <w:pPr>
        <w:pStyle w:val="Odst"/>
        <w:numPr>
          <w:ilvl w:val="0"/>
          <w:numId w:val="86"/>
        </w:numPr>
        <w:rPr>
          <w:rFonts w:asciiTheme="minorHAnsi" w:hAnsiTheme="minorHAnsi" w:cstheme="minorHAnsi"/>
        </w:rPr>
      </w:pPr>
      <w:r w:rsidRPr="007451A5">
        <w:rPr>
          <w:rFonts w:asciiTheme="minorHAnsi" w:hAnsiTheme="minorHAnsi" w:cstheme="minorHAnsi"/>
        </w:rPr>
        <w:t xml:space="preserve">nahradí </w:t>
      </w:r>
      <w:r w:rsidR="000A32DB" w:rsidRPr="007451A5">
        <w:rPr>
          <w:rFonts w:asciiTheme="minorHAnsi" w:hAnsiTheme="minorHAnsi" w:cstheme="minorHAnsi"/>
        </w:rPr>
        <w:t>Objednateli</w:t>
      </w:r>
      <w:r w:rsidRPr="007451A5">
        <w:rPr>
          <w:rFonts w:asciiTheme="minorHAnsi" w:hAnsiTheme="minorHAnsi" w:cstheme="minorHAnsi"/>
        </w:rPr>
        <w:t xml:space="preserve"> veškerou újmu, ztrátu a náklady vzniklé v důsledku porušení Vašich povinností a uplatněného nároku třetí osoby. Volb</w:t>
      </w:r>
      <w:r w:rsidR="000A32DB" w:rsidRPr="007451A5">
        <w:rPr>
          <w:rFonts w:asciiTheme="minorHAnsi" w:hAnsiTheme="minorHAnsi" w:cstheme="minorHAnsi"/>
        </w:rPr>
        <w:t>a</w:t>
      </w:r>
      <w:r w:rsidRPr="007451A5">
        <w:rPr>
          <w:rFonts w:asciiTheme="minorHAnsi" w:hAnsiTheme="minorHAnsi" w:cstheme="minorHAnsi"/>
        </w:rPr>
        <w:t xml:space="preserve"> příslušného nároku </w:t>
      </w:r>
      <w:r w:rsidR="000A32DB" w:rsidRPr="007451A5">
        <w:rPr>
          <w:rFonts w:asciiTheme="minorHAnsi" w:hAnsiTheme="minorHAnsi" w:cstheme="minorHAnsi"/>
        </w:rPr>
        <w:t>závisí na Objednateli.</w:t>
      </w:r>
    </w:p>
    <w:bookmarkEnd w:id="58"/>
    <w:p w14:paraId="2B3E702C" w14:textId="6370B2EB" w:rsidR="009F1E51" w:rsidRPr="003732F2" w:rsidRDefault="009F1E51" w:rsidP="002666A7">
      <w:pPr>
        <w:pStyle w:val="Odst"/>
        <w:rPr>
          <w:rFonts w:asciiTheme="minorHAnsi" w:hAnsiTheme="minorHAnsi" w:cstheme="minorHAnsi"/>
        </w:rPr>
      </w:pPr>
      <w:r w:rsidRPr="003732F2">
        <w:rPr>
          <w:rFonts w:asciiTheme="minorHAnsi" w:hAnsiTheme="minorHAnsi" w:cstheme="minorHAnsi"/>
        </w:rPr>
        <w:t>Zhotovitel prohlašuje, že s ohledem na povahu výnosů z poskytnutých Licenci nemohou vzniknout podmínky pro uplatněn</w:t>
      </w:r>
      <w:r w:rsidR="00AA3A14">
        <w:rPr>
          <w:rFonts w:asciiTheme="minorHAnsi" w:hAnsiTheme="minorHAnsi" w:cstheme="minorHAnsi"/>
        </w:rPr>
        <w:t>í</w:t>
      </w:r>
      <w:r w:rsidRPr="003732F2">
        <w:rPr>
          <w:rFonts w:asciiTheme="minorHAnsi" w:hAnsiTheme="minorHAnsi" w:cstheme="minorHAnsi"/>
        </w:rPr>
        <w:t xml:space="preserve"> ustanoveni § 2374 Občanského zákoníku, tedy že odměna za udělení Licence k </w:t>
      </w:r>
      <w:r w:rsidR="00292548">
        <w:rPr>
          <w:rFonts w:asciiTheme="minorHAnsi" w:hAnsiTheme="minorHAnsi" w:cstheme="minorHAnsi"/>
        </w:rPr>
        <w:t>Systémům</w:t>
      </w:r>
      <w:r w:rsidRPr="003732F2">
        <w:rPr>
          <w:rFonts w:asciiTheme="minorHAnsi" w:hAnsiTheme="minorHAnsi" w:cstheme="minorHAnsi"/>
        </w:rPr>
        <w:t xml:space="preserve"> nemůže být ve zřejmém nepoměru k zisku z využit</w:t>
      </w:r>
      <w:r w:rsidR="00AA3A14">
        <w:rPr>
          <w:rFonts w:asciiTheme="minorHAnsi" w:hAnsiTheme="minorHAnsi" w:cstheme="minorHAnsi"/>
        </w:rPr>
        <w:t>í</w:t>
      </w:r>
      <w:r w:rsidRPr="003732F2">
        <w:rPr>
          <w:rFonts w:asciiTheme="minorHAnsi" w:hAnsiTheme="minorHAnsi" w:cstheme="minorHAnsi"/>
        </w:rPr>
        <w:t xml:space="preserve"> Licence a významu příslušného Autorského </w:t>
      </w:r>
      <w:r w:rsidR="00292548">
        <w:rPr>
          <w:rFonts w:asciiTheme="minorHAnsi" w:hAnsiTheme="minorHAnsi" w:cstheme="minorHAnsi"/>
        </w:rPr>
        <w:t>Systému</w:t>
      </w:r>
      <w:r w:rsidRPr="003732F2">
        <w:rPr>
          <w:rFonts w:asciiTheme="minorHAnsi" w:hAnsiTheme="minorHAnsi" w:cstheme="minorHAnsi"/>
        </w:rPr>
        <w:t xml:space="preserve"> pro dosažen</w:t>
      </w:r>
      <w:r w:rsidR="00AA3A14">
        <w:rPr>
          <w:rFonts w:asciiTheme="minorHAnsi" w:hAnsiTheme="minorHAnsi" w:cstheme="minorHAnsi"/>
        </w:rPr>
        <w:t>í</w:t>
      </w:r>
      <w:r w:rsidRPr="003732F2">
        <w:rPr>
          <w:rFonts w:asciiTheme="minorHAnsi" w:hAnsiTheme="minorHAnsi" w:cstheme="minorHAnsi"/>
        </w:rPr>
        <w:t xml:space="preserve"> takového zisku.</w:t>
      </w:r>
    </w:p>
    <w:p w14:paraId="15622220" w14:textId="77777777" w:rsidR="002A3F4D" w:rsidRDefault="002A3F4D" w:rsidP="002A3F4D">
      <w:pPr>
        <w:pStyle w:val="Odst"/>
        <w:numPr>
          <w:ilvl w:val="0"/>
          <w:numId w:val="0"/>
        </w:numPr>
        <w:rPr>
          <w:rFonts w:asciiTheme="minorHAnsi" w:hAnsiTheme="minorHAnsi" w:cstheme="minorHAnsi"/>
        </w:rPr>
      </w:pPr>
    </w:p>
    <w:p w14:paraId="70C3ECCE" w14:textId="77777777" w:rsidR="007A350E" w:rsidRPr="002A3F4D" w:rsidRDefault="007A350E" w:rsidP="002A3F4D">
      <w:pPr>
        <w:pStyle w:val="Odst"/>
        <w:numPr>
          <w:ilvl w:val="0"/>
          <w:numId w:val="0"/>
        </w:numPr>
        <w:rPr>
          <w:rFonts w:asciiTheme="minorHAnsi" w:hAnsiTheme="minorHAnsi" w:cstheme="minorHAnsi"/>
          <w:b/>
          <w:bCs/>
        </w:rPr>
      </w:pPr>
      <w:r w:rsidRPr="002A3F4D">
        <w:rPr>
          <w:rFonts w:asciiTheme="minorHAnsi" w:hAnsiTheme="minorHAnsi" w:cstheme="minorHAnsi"/>
          <w:b/>
          <w:bCs/>
        </w:rPr>
        <w:t>Databáze Objednatele</w:t>
      </w:r>
    </w:p>
    <w:p w14:paraId="27608A1B" w14:textId="49DB305F" w:rsidR="007A350E" w:rsidRPr="007A350E" w:rsidRDefault="007A350E" w:rsidP="007A350E">
      <w:pPr>
        <w:pStyle w:val="Odst"/>
        <w:rPr>
          <w:rFonts w:asciiTheme="minorHAnsi" w:hAnsiTheme="minorHAnsi" w:cstheme="minorHAnsi"/>
        </w:rPr>
      </w:pPr>
      <w:bookmarkStart w:id="59" w:name="_Hlk86593665"/>
      <w:r w:rsidRPr="007A350E">
        <w:rPr>
          <w:rFonts w:asciiTheme="minorHAnsi" w:hAnsiTheme="minorHAnsi" w:cstheme="minorHAnsi"/>
        </w:rPr>
        <w:t xml:space="preserve">Smluvní strany prohlašují, že práva k veškerým databázím Objednatele existujícím před uzavřením Smlouvy nebo vytvořeným Objednatelem kdykoliv v průběhu plnění Smlouvy, které mají být využity </w:t>
      </w:r>
      <w:r w:rsidR="00BA00CA">
        <w:rPr>
          <w:rFonts w:asciiTheme="minorHAnsi" w:hAnsiTheme="minorHAnsi" w:cstheme="minorHAnsi"/>
        </w:rPr>
        <w:t xml:space="preserve">Zhotovitelem </w:t>
      </w:r>
      <w:r w:rsidRPr="007A350E">
        <w:rPr>
          <w:rFonts w:asciiTheme="minorHAnsi" w:hAnsiTheme="minorHAnsi" w:cstheme="minorHAnsi"/>
        </w:rPr>
        <w:t>pro účely plnění Smlouvy, náleží Objednateli, který je pořizovatelem databáze ve smyslu § 89 autorského zákona.</w:t>
      </w:r>
    </w:p>
    <w:p w14:paraId="3D9EFD9C" w14:textId="62E18B0C" w:rsidR="007A350E" w:rsidRPr="007A350E" w:rsidRDefault="007A350E" w:rsidP="007A350E">
      <w:pPr>
        <w:pStyle w:val="Odst"/>
        <w:rPr>
          <w:rFonts w:asciiTheme="minorHAnsi" w:hAnsiTheme="minorHAnsi" w:cstheme="minorHAnsi"/>
        </w:rPr>
      </w:pPr>
      <w:r w:rsidRPr="007A350E">
        <w:rPr>
          <w:rFonts w:asciiTheme="minorHAnsi" w:hAnsiTheme="minorHAnsi" w:cstheme="minorHAnsi"/>
        </w:rPr>
        <w:t>Objednatel v souvislosti s plněním dle Smlouvy nepřevádí práva pořizovatele databáze ve smyslu § 90 odst. 6 autorského zákona.</w:t>
      </w:r>
    </w:p>
    <w:bookmarkEnd w:id="59"/>
    <w:p w14:paraId="17740E4F" w14:textId="77777777" w:rsidR="007A350E" w:rsidRPr="007A350E" w:rsidRDefault="007A350E" w:rsidP="002A3F4D">
      <w:pPr>
        <w:pStyle w:val="Odst"/>
        <w:numPr>
          <w:ilvl w:val="0"/>
          <w:numId w:val="0"/>
        </w:numPr>
        <w:rPr>
          <w:rFonts w:asciiTheme="minorHAnsi" w:hAnsiTheme="minorHAnsi" w:cstheme="minorHAnsi"/>
        </w:rPr>
      </w:pPr>
    </w:p>
    <w:p w14:paraId="5A55AEDC" w14:textId="7DF33963" w:rsidR="007A350E" w:rsidRPr="002A3F4D" w:rsidRDefault="007A350E" w:rsidP="002A3F4D">
      <w:pPr>
        <w:pStyle w:val="Odst"/>
        <w:numPr>
          <w:ilvl w:val="0"/>
          <w:numId w:val="0"/>
        </w:numPr>
        <w:rPr>
          <w:rFonts w:asciiTheme="minorHAnsi" w:hAnsiTheme="minorHAnsi" w:cstheme="minorHAnsi"/>
          <w:b/>
          <w:bCs/>
        </w:rPr>
      </w:pPr>
      <w:r w:rsidRPr="002A3F4D">
        <w:rPr>
          <w:rFonts w:asciiTheme="minorHAnsi" w:hAnsiTheme="minorHAnsi" w:cstheme="minorHAnsi"/>
          <w:b/>
          <w:bCs/>
        </w:rPr>
        <w:t>Databáze vytvořené pro potřeby Smlouvy</w:t>
      </w:r>
    </w:p>
    <w:p w14:paraId="242216AC" w14:textId="5929F081" w:rsidR="007A350E" w:rsidRPr="007A350E" w:rsidRDefault="007A350E" w:rsidP="007A350E">
      <w:pPr>
        <w:pStyle w:val="Odst"/>
        <w:rPr>
          <w:rFonts w:asciiTheme="minorHAnsi" w:hAnsiTheme="minorHAnsi" w:cstheme="minorHAnsi"/>
        </w:rPr>
      </w:pPr>
      <w:bookmarkStart w:id="60" w:name="_Hlk86593788"/>
      <w:r w:rsidRPr="007A350E">
        <w:rPr>
          <w:rFonts w:asciiTheme="minorHAnsi" w:hAnsiTheme="minorHAnsi" w:cstheme="minorHAnsi"/>
        </w:rPr>
        <w:t xml:space="preserve">Smluvní strany prohlašují, že práva k veškerým databázím vytvořeným </w:t>
      </w:r>
      <w:r w:rsidR="00BA00CA">
        <w:rPr>
          <w:rFonts w:asciiTheme="minorHAnsi" w:hAnsiTheme="minorHAnsi" w:cstheme="minorHAnsi"/>
        </w:rPr>
        <w:t>Zhotovitel</w:t>
      </w:r>
      <w:r w:rsidRPr="007A350E">
        <w:rPr>
          <w:rFonts w:asciiTheme="minorHAnsi" w:hAnsiTheme="minorHAnsi" w:cstheme="minorHAnsi"/>
        </w:rPr>
        <w:t xml:space="preserve">em pro účely plnění Smlouvy náleží Objednateli, který je pořizovatelem databáze ve smyslu § 89 autorského zákona. </w:t>
      </w:r>
    </w:p>
    <w:p w14:paraId="4ACC9BC7" w14:textId="6EF1CD1C" w:rsidR="007A350E" w:rsidRPr="007A350E" w:rsidRDefault="007A350E" w:rsidP="007A350E">
      <w:pPr>
        <w:pStyle w:val="Odst"/>
        <w:rPr>
          <w:rFonts w:asciiTheme="minorHAnsi" w:hAnsiTheme="minorHAnsi" w:cstheme="minorHAnsi"/>
        </w:rPr>
      </w:pPr>
      <w:r w:rsidRPr="007A350E">
        <w:rPr>
          <w:rFonts w:asciiTheme="minorHAnsi" w:hAnsiTheme="minorHAnsi" w:cstheme="minorHAnsi"/>
        </w:rPr>
        <w:t>Objednatel v souvislosti s plněním dle Smlouvy nepřevádí práva pořizovatele databáze ve smyslu § 90 odst. 6 autorského zákona.</w:t>
      </w:r>
    </w:p>
    <w:p w14:paraId="2680EC39" w14:textId="5C01CD2F" w:rsidR="007A350E" w:rsidRPr="007A350E" w:rsidRDefault="007A350E" w:rsidP="007A350E">
      <w:pPr>
        <w:pStyle w:val="Odst"/>
        <w:rPr>
          <w:rFonts w:asciiTheme="minorHAnsi" w:hAnsiTheme="minorHAnsi" w:cstheme="minorHAnsi"/>
        </w:rPr>
      </w:pPr>
      <w:r w:rsidRPr="007A350E">
        <w:rPr>
          <w:rFonts w:asciiTheme="minorHAnsi" w:hAnsiTheme="minorHAnsi" w:cstheme="minorHAnsi"/>
        </w:rPr>
        <w:t>Smluvní strany potvrzují, že s ohledem na práva Objednatele k</w:t>
      </w:r>
      <w:r w:rsidR="00BA00CA">
        <w:rPr>
          <w:rFonts w:asciiTheme="minorHAnsi" w:hAnsiTheme="minorHAnsi" w:cstheme="minorHAnsi"/>
        </w:rPr>
        <w:t> </w:t>
      </w:r>
      <w:r w:rsidRPr="007A350E">
        <w:rPr>
          <w:rFonts w:asciiTheme="minorHAnsi" w:hAnsiTheme="minorHAnsi" w:cstheme="minorHAnsi"/>
        </w:rPr>
        <w:t>databázím</w:t>
      </w:r>
      <w:r w:rsidR="00BA00CA">
        <w:rPr>
          <w:rFonts w:asciiTheme="minorHAnsi" w:hAnsiTheme="minorHAnsi" w:cstheme="minorHAnsi"/>
        </w:rPr>
        <w:t xml:space="preserve"> </w:t>
      </w:r>
      <w:r w:rsidRPr="007A350E">
        <w:rPr>
          <w:rFonts w:asciiTheme="minorHAnsi" w:hAnsiTheme="minorHAnsi" w:cstheme="minorHAnsi"/>
        </w:rPr>
        <w:t xml:space="preserve">je </w:t>
      </w:r>
      <w:r w:rsidR="00B770FC">
        <w:rPr>
          <w:rFonts w:asciiTheme="minorHAnsi" w:hAnsiTheme="minorHAnsi" w:cstheme="minorHAnsi"/>
        </w:rPr>
        <w:t>Zhotovitel</w:t>
      </w:r>
      <w:r w:rsidR="00B770FC" w:rsidRPr="007A350E">
        <w:rPr>
          <w:rFonts w:asciiTheme="minorHAnsi" w:hAnsiTheme="minorHAnsi" w:cstheme="minorHAnsi"/>
        </w:rPr>
        <w:t xml:space="preserve"> </w:t>
      </w:r>
      <w:r w:rsidRPr="007A350E">
        <w:rPr>
          <w:rFonts w:asciiTheme="minorHAnsi" w:hAnsiTheme="minorHAnsi" w:cstheme="minorHAnsi"/>
        </w:rPr>
        <w:t xml:space="preserve">oprávněn užívat databáze pouze v rozsahu a způsobem nezbytnými pro provoz, správu a rozvoj </w:t>
      </w:r>
      <w:r w:rsidR="00292548">
        <w:rPr>
          <w:rFonts w:asciiTheme="minorHAnsi" w:hAnsiTheme="minorHAnsi" w:cstheme="minorHAnsi"/>
        </w:rPr>
        <w:t>Systému</w:t>
      </w:r>
      <w:r w:rsidR="00BA00CA">
        <w:rPr>
          <w:rFonts w:asciiTheme="minorHAnsi" w:hAnsiTheme="minorHAnsi" w:cstheme="minorHAnsi"/>
        </w:rPr>
        <w:t xml:space="preserve"> </w:t>
      </w:r>
      <w:r w:rsidRPr="007A350E">
        <w:rPr>
          <w:rFonts w:asciiTheme="minorHAnsi" w:hAnsiTheme="minorHAnsi" w:cstheme="minorHAnsi"/>
        </w:rPr>
        <w:t>dle Smlouvy.</w:t>
      </w:r>
    </w:p>
    <w:p w14:paraId="3AF312C3" w14:textId="5F0A3952" w:rsidR="007A350E" w:rsidRPr="007A350E" w:rsidRDefault="007A350E" w:rsidP="007A350E">
      <w:pPr>
        <w:pStyle w:val="Odst"/>
        <w:rPr>
          <w:rFonts w:asciiTheme="minorHAnsi" w:hAnsiTheme="minorHAnsi" w:cstheme="minorHAnsi"/>
        </w:rPr>
      </w:pPr>
      <w:r w:rsidRPr="007A350E">
        <w:rPr>
          <w:rFonts w:asciiTheme="minorHAnsi" w:hAnsiTheme="minorHAnsi" w:cstheme="minorHAnsi"/>
        </w:rPr>
        <w:t>Součástí práva k databázím je též právo Objednatele vytěžovat a zužitkovávat celý obsah databází za účelem jeho z</w:t>
      </w:r>
      <w:r w:rsidR="00FC7F26">
        <w:rPr>
          <w:rFonts w:asciiTheme="minorHAnsi" w:hAnsiTheme="minorHAnsi" w:cstheme="minorHAnsi"/>
        </w:rPr>
        <w:t>p</w:t>
      </w:r>
      <w:r w:rsidRPr="007A350E">
        <w:rPr>
          <w:rFonts w:asciiTheme="minorHAnsi" w:hAnsiTheme="minorHAnsi" w:cstheme="minorHAnsi"/>
        </w:rPr>
        <w:t xml:space="preserve">racování </w:t>
      </w:r>
      <w:r w:rsidR="00BA00CA">
        <w:rPr>
          <w:rFonts w:asciiTheme="minorHAnsi" w:hAnsiTheme="minorHAnsi" w:cstheme="minorHAnsi"/>
        </w:rPr>
        <w:t xml:space="preserve">a </w:t>
      </w:r>
      <w:r w:rsidRPr="007A350E">
        <w:rPr>
          <w:rFonts w:asciiTheme="minorHAnsi" w:hAnsiTheme="minorHAnsi" w:cstheme="minorHAnsi"/>
        </w:rPr>
        <w:t>pro výsledné zobrazení výsledku zpracování.</w:t>
      </w:r>
      <w:r w:rsidR="0037609C">
        <w:rPr>
          <w:rFonts w:asciiTheme="minorHAnsi" w:hAnsiTheme="minorHAnsi" w:cstheme="minorHAnsi"/>
        </w:rPr>
        <w:t xml:space="preserve"> </w:t>
      </w:r>
      <w:r w:rsidR="00FC7F26">
        <w:rPr>
          <w:rFonts w:asciiTheme="minorHAnsi" w:hAnsiTheme="minorHAnsi" w:cstheme="minorHAnsi"/>
        </w:rPr>
        <w:t xml:space="preserve">Zpracování obsahu se rovněž řídí přílohou č. </w:t>
      </w:r>
      <w:r w:rsidR="002600B5">
        <w:rPr>
          <w:rFonts w:asciiTheme="minorHAnsi" w:hAnsiTheme="minorHAnsi" w:cstheme="minorHAnsi"/>
        </w:rPr>
        <w:t>5</w:t>
      </w:r>
      <w:r w:rsidR="00FC7F26">
        <w:rPr>
          <w:rFonts w:asciiTheme="minorHAnsi" w:hAnsiTheme="minorHAnsi" w:cstheme="minorHAnsi"/>
        </w:rPr>
        <w:t xml:space="preserve"> Smlouvy – smlouva o zpracování osobních údajů</w:t>
      </w:r>
    </w:p>
    <w:p w14:paraId="1A238454" w14:textId="77777777" w:rsidR="005513A1" w:rsidRPr="00BE4143" w:rsidRDefault="00BA00CA" w:rsidP="0089470C">
      <w:pPr>
        <w:pStyle w:val="Nadpis1"/>
        <w:ind w:left="0" w:firstLine="0"/>
        <w:rPr>
          <w:rFonts w:asciiTheme="minorHAnsi" w:hAnsiTheme="minorHAnsi" w:cstheme="minorHAnsi"/>
        </w:rPr>
      </w:pPr>
      <w:bookmarkStart w:id="61" w:name="_Ref45148665"/>
      <w:bookmarkStart w:id="62" w:name="_Ref45150719"/>
      <w:bookmarkStart w:id="63" w:name="_Toc167182259"/>
      <w:bookmarkEnd w:id="60"/>
      <w:r w:rsidRPr="00BE4143">
        <w:rPr>
          <w:rFonts w:asciiTheme="minorHAnsi" w:hAnsiTheme="minorHAnsi" w:cstheme="minorHAnsi"/>
        </w:rPr>
        <w:t>Odpovědnost za vady</w:t>
      </w:r>
      <w:bookmarkEnd w:id="61"/>
      <w:bookmarkEnd w:id="62"/>
      <w:bookmarkEnd w:id="63"/>
      <w:r w:rsidR="006C3F8E" w:rsidRPr="00BE4143">
        <w:rPr>
          <w:rFonts w:asciiTheme="minorHAnsi" w:hAnsiTheme="minorHAnsi" w:cstheme="minorHAnsi"/>
        </w:rPr>
        <w:t xml:space="preserve"> </w:t>
      </w:r>
    </w:p>
    <w:p w14:paraId="5F985AE9" w14:textId="76CFE192" w:rsidR="00E47525" w:rsidRPr="00BE4143" w:rsidRDefault="00180DA3" w:rsidP="002666A7">
      <w:pPr>
        <w:pStyle w:val="Odst"/>
        <w:rPr>
          <w:rFonts w:asciiTheme="minorHAnsi" w:hAnsiTheme="minorHAnsi" w:cstheme="minorHAnsi"/>
        </w:rPr>
      </w:pPr>
      <w:r w:rsidRPr="00BE4143">
        <w:rPr>
          <w:rFonts w:asciiTheme="minorHAnsi" w:hAnsiTheme="minorHAnsi" w:cstheme="minorHAnsi"/>
        </w:rPr>
        <w:t>Zhotovitel</w:t>
      </w:r>
      <w:r w:rsidR="005513A1" w:rsidRPr="00BE4143">
        <w:rPr>
          <w:rFonts w:asciiTheme="minorHAnsi" w:hAnsiTheme="minorHAnsi" w:cstheme="minorHAnsi"/>
        </w:rPr>
        <w:t xml:space="preserve"> odpovídá za to, že </w:t>
      </w:r>
      <w:r w:rsidR="00292548" w:rsidRPr="009053A0">
        <w:rPr>
          <w:rFonts w:asciiTheme="minorHAnsi" w:hAnsiTheme="minorHAnsi" w:cstheme="minorHAnsi"/>
        </w:rPr>
        <w:t>Systém</w:t>
      </w:r>
      <w:r w:rsidR="005513A1" w:rsidRPr="00BE4143">
        <w:rPr>
          <w:rFonts w:asciiTheme="minorHAnsi" w:hAnsiTheme="minorHAnsi" w:cstheme="minorHAnsi"/>
        </w:rPr>
        <w:t xml:space="preserve"> je proveden řádně v souladu s touto </w:t>
      </w:r>
      <w:r w:rsidR="00E4246D" w:rsidRPr="00BE4143">
        <w:rPr>
          <w:rFonts w:asciiTheme="minorHAnsi" w:hAnsiTheme="minorHAnsi" w:cstheme="minorHAnsi"/>
        </w:rPr>
        <w:t>S</w:t>
      </w:r>
      <w:r w:rsidR="00AC5393" w:rsidRPr="00BE4143">
        <w:rPr>
          <w:rFonts w:asciiTheme="minorHAnsi" w:hAnsiTheme="minorHAnsi" w:cstheme="minorHAnsi"/>
        </w:rPr>
        <w:t>mlouvou a jejími přílohami, relevantními technickými normami</w:t>
      </w:r>
      <w:r w:rsidR="005513A1" w:rsidRPr="00BE4143">
        <w:rPr>
          <w:rFonts w:asciiTheme="minorHAnsi" w:hAnsiTheme="minorHAnsi" w:cstheme="minorHAnsi"/>
        </w:rPr>
        <w:t xml:space="preserve"> a platnými právními předpisy.</w:t>
      </w:r>
    </w:p>
    <w:p w14:paraId="72E49906" w14:textId="5EE9DA39" w:rsidR="00F00C8A" w:rsidRPr="00BE4143" w:rsidRDefault="00180DA3" w:rsidP="00484951">
      <w:pPr>
        <w:pStyle w:val="Odst"/>
        <w:rPr>
          <w:rFonts w:asciiTheme="minorHAnsi" w:hAnsiTheme="minorHAnsi" w:cstheme="minorHAnsi"/>
        </w:rPr>
      </w:pPr>
      <w:r w:rsidRPr="00BE4143">
        <w:rPr>
          <w:rFonts w:asciiTheme="minorHAnsi" w:hAnsiTheme="minorHAnsi" w:cstheme="minorHAnsi"/>
        </w:rPr>
        <w:t>Zhotovitel</w:t>
      </w:r>
      <w:r w:rsidR="005513A1" w:rsidRPr="00BE4143">
        <w:rPr>
          <w:rFonts w:asciiTheme="minorHAnsi" w:hAnsiTheme="minorHAnsi" w:cstheme="minorHAnsi"/>
        </w:rPr>
        <w:t xml:space="preserve"> </w:t>
      </w:r>
      <w:r w:rsidR="00BA00CA" w:rsidRPr="00BE4143">
        <w:rPr>
          <w:rFonts w:asciiTheme="minorHAnsi" w:hAnsiTheme="minorHAnsi" w:cstheme="minorHAnsi"/>
        </w:rPr>
        <w:t xml:space="preserve">odpovídá za </w:t>
      </w:r>
      <w:r w:rsidR="00363B5E" w:rsidRPr="00BE4143">
        <w:rPr>
          <w:rFonts w:asciiTheme="minorHAnsi" w:hAnsiTheme="minorHAnsi" w:cstheme="minorHAnsi"/>
        </w:rPr>
        <w:t xml:space="preserve">zjevné i skryté </w:t>
      </w:r>
      <w:r w:rsidR="00BA00CA" w:rsidRPr="00BE4143">
        <w:rPr>
          <w:rFonts w:asciiTheme="minorHAnsi" w:hAnsiTheme="minorHAnsi" w:cstheme="minorHAnsi"/>
        </w:rPr>
        <w:t xml:space="preserve">vady </w:t>
      </w:r>
      <w:r w:rsidR="00292548" w:rsidRPr="009053A0">
        <w:rPr>
          <w:rFonts w:asciiTheme="minorHAnsi" w:hAnsiTheme="minorHAnsi" w:cstheme="minorHAnsi"/>
        </w:rPr>
        <w:t>Systému</w:t>
      </w:r>
      <w:r w:rsidR="00363B5E" w:rsidRPr="00BE4143">
        <w:rPr>
          <w:rFonts w:asciiTheme="minorHAnsi" w:hAnsiTheme="minorHAnsi" w:cstheme="minorHAnsi"/>
        </w:rPr>
        <w:t xml:space="preserve"> při předání </w:t>
      </w:r>
      <w:r w:rsidR="00292548" w:rsidRPr="009053A0">
        <w:rPr>
          <w:rFonts w:asciiTheme="minorHAnsi" w:hAnsiTheme="minorHAnsi" w:cstheme="minorHAnsi"/>
        </w:rPr>
        <w:t>Systému</w:t>
      </w:r>
      <w:r w:rsidR="005B054E" w:rsidRPr="00BE4143">
        <w:rPr>
          <w:rFonts w:asciiTheme="minorHAnsi" w:hAnsiTheme="minorHAnsi" w:cstheme="minorHAnsi"/>
        </w:rPr>
        <w:t>, p</w:t>
      </w:r>
      <w:r w:rsidR="005513A1" w:rsidRPr="00BE4143">
        <w:rPr>
          <w:rFonts w:asciiTheme="minorHAnsi" w:hAnsiTheme="minorHAnsi" w:cstheme="minorHAnsi"/>
        </w:rPr>
        <w:t>okud</w:t>
      </w:r>
      <w:r w:rsidR="00BA00CA" w:rsidRPr="00BE4143">
        <w:rPr>
          <w:rFonts w:asciiTheme="minorHAnsi" w:hAnsiTheme="minorHAnsi" w:cstheme="minorHAnsi"/>
        </w:rPr>
        <w:t xml:space="preserve"> </w:t>
      </w:r>
      <w:r w:rsidR="005B054E" w:rsidRPr="00BE4143">
        <w:rPr>
          <w:rFonts w:asciiTheme="minorHAnsi" w:hAnsiTheme="minorHAnsi" w:cstheme="minorHAnsi"/>
        </w:rPr>
        <w:t xml:space="preserve">není </w:t>
      </w:r>
      <w:r w:rsidR="005513A1" w:rsidRPr="00BE4143">
        <w:rPr>
          <w:rFonts w:asciiTheme="minorHAnsi" w:hAnsiTheme="minorHAnsi" w:cstheme="minorHAnsi"/>
        </w:rPr>
        <w:t>v konkrétních případech výslovně sjednán</w:t>
      </w:r>
      <w:r w:rsidR="005B054E" w:rsidRPr="00BE4143">
        <w:rPr>
          <w:rFonts w:asciiTheme="minorHAnsi" w:hAnsiTheme="minorHAnsi" w:cstheme="minorHAnsi"/>
        </w:rPr>
        <w:t>o</w:t>
      </w:r>
      <w:r w:rsidR="005513A1" w:rsidRPr="00BE4143">
        <w:rPr>
          <w:rFonts w:asciiTheme="minorHAnsi" w:hAnsiTheme="minorHAnsi" w:cstheme="minorHAnsi"/>
        </w:rPr>
        <w:t xml:space="preserve"> jinak</w:t>
      </w:r>
      <w:r w:rsidR="00A55AF1" w:rsidRPr="00BE4143">
        <w:rPr>
          <w:rFonts w:asciiTheme="minorHAnsi" w:hAnsiTheme="minorHAnsi" w:cstheme="minorHAnsi"/>
        </w:rPr>
        <w:t xml:space="preserve">, </w:t>
      </w:r>
      <w:r w:rsidR="005B054E" w:rsidRPr="00BE4143">
        <w:rPr>
          <w:rFonts w:asciiTheme="minorHAnsi" w:hAnsiTheme="minorHAnsi" w:cstheme="minorHAnsi"/>
        </w:rPr>
        <w:t xml:space="preserve">po dobu </w:t>
      </w:r>
      <w:r w:rsidR="002600B5">
        <w:rPr>
          <w:rFonts w:asciiTheme="minorHAnsi" w:hAnsiTheme="minorHAnsi" w:cstheme="minorHAnsi"/>
        </w:rPr>
        <w:t>24</w:t>
      </w:r>
      <w:r w:rsidR="005513A1" w:rsidRPr="00BA3794">
        <w:rPr>
          <w:rFonts w:asciiTheme="minorHAnsi" w:hAnsiTheme="minorHAnsi" w:cstheme="minorHAnsi"/>
          <w:color w:val="FF0000"/>
        </w:rPr>
        <w:t xml:space="preserve"> </w:t>
      </w:r>
      <w:r w:rsidR="005513A1" w:rsidRPr="00BE4143">
        <w:rPr>
          <w:rFonts w:asciiTheme="minorHAnsi" w:hAnsiTheme="minorHAnsi" w:cstheme="minorHAnsi"/>
        </w:rPr>
        <w:t>měsíců</w:t>
      </w:r>
      <w:r w:rsidR="005A360B" w:rsidRPr="00BE4143">
        <w:rPr>
          <w:rFonts w:asciiTheme="minorHAnsi" w:hAnsiTheme="minorHAnsi" w:cstheme="minorHAnsi"/>
        </w:rPr>
        <w:t xml:space="preserve"> </w:t>
      </w:r>
      <w:r w:rsidR="005513A1" w:rsidRPr="00BE4143">
        <w:rPr>
          <w:rFonts w:asciiTheme="minorHAnsi" w:hAnsiTheme="minorHAnsi" w:cstheme="minorHAnsi"/>
        </w:rPr>
        <w:t xml:space="preserve">a počíná běžet ode dne oboustranného podpisu </w:t>
      </w:r>
      <w:r w:rsidR="004B0B19" w:rsidRPr="00BE4143">
        <w:rPr>
          <w:rFonts w:asciiTheme="minorHAnsi" w:hAnsiTheme="minorHAnsi" w:cstheme="minorHAnsi"/>
        </w:rPr>
        <w:t>akceptačního</w:t>
      </w:r>
      <w:r w:rsidR="005513A1" w:rsidRPr="00BE4143">
        <w:rPr>
          <w:rFonts w:asciiTheme="minorHAnsi" w:hAnsiTheme="minorHAnsi" w:cstheme="minorHAnsi"/>
        </w:rPr>
        <w:t xml:space="preserve"> protokolu </w:t>
      </w:r>
      <w:r w:rsidR="000F37C0" w:rsidRPr="00BE4143">
        <w:rPr>
          <w:rFonts w:asciiTheme="minorHAnsi" w:hAnsiTheme="minorHAnsi" w:cstheme="minorHAnsi"/>
        </w:rPr>
        <w:t xml:space="preserve">dle čl. </w:t>
      </w:r>
      <w:r w:rsidR="00052223" w:rsidRPr="00BE4143">
        <w:rPr>
          <w:rFonts w:asciiTheme="minorHAnsi" w:hAnsiTheme="minorHAnsi" w:cstheme="minorHAnsi"/>
        </w:rPr>
        <w:fldChar w:fldCharType="begin"/>
      </w:r>
      <w:r w:rsidR="00052223" w:rsidRPr="00BE4143">
        <w:rPr>
          <w:rFonts w:asciiTheme="minorHAnsi" w:hAnsiTheme="minorHAnsi" w:cstheme="minorHAnsi"/>
        </w:rPr>
        <w:instrText xml:space="preserve"> REF _Ref45148423 \n \h </w:instrText>
      </w:r>
      <w:r w:rsidR="00984676" w:rsidRPr="00BE4143">
        <w:rPr>
          <w:rFonts w:asciiTheme="minorHAnsi" w:hAnsiTheme="minorHAnsi" w:cstheme="minorHAnsi"/>
        </w:rPr>
        <w:instrText xml:space="preserve"> \* MERGEFORMAT </w:instrText>
      </w:r>
      <w:r w:rsidR="00052223" w:rsidRPr="00BE4143">
        <w:rPr>
          <w:rFonts w:asciiTheme="minorHAnsi" w:hAnsiTheme="minorHAnsi" w:cstheme="minorHAnsi"/>
        </w:rPr>
      </w:r>
      <w:r w:rsidR="00052223" w:rsidRPr="00BE4143">
        <w:rPr>
          <w:rFonts w:asciiTheme="minorHAnsi" w:hAnsiTheme="minorHAnsi" w:cstheme="minorHAnsi"/>
        </w:rPr>
        <w:fldChar w:fldCharType="separate"/>
      </w:r>
      <w:r w:rsidR="004B20FE">
        <w:rPr>
          <w:rFonts w:asciiTheme="minorHAnsi" w:hAnsiTheme="minorHAnsi" w:cstheme="minorHAnsi"/>
        </w:rPr>
        <w:t>V</w:t>
      </w:r>
      <w:r w:rsidR="00052223" w:rsidRPr="00BE4143">
        <w:rPr>
          <w:rFonts w:asciiTheme="minorHAnsi" w:hAnsiTheme="minorHAnsi" w:cstheme="minorHAnsi"/>
        </w:rPr>
        <w:fldChar w:fldCharType="end"/>
      </w:r>
      <w:r w:rsidR="000962B2" w:rsidRPr="00BE4143">
        <w:rPr>
          <w:rFonts w:asciiTheme="minorHAnsi" w:hAnsiTheme="minorHAnsi" w:cstheme="minorHAnsi"/>
        </w:rPr>
        <w:t>.</w:t>
      </w:r>
      <w:r w:rsidR="000F37C0" w:rsidRPr="00BE4143">
        <w:rPr>
          <w:rFonts w:asciiTheme="minorHAnsi" w:hAnsiTheme="minorHAnsi" w:cstheme="minorHAnsi"/>
        </w:rPr>
        <w:t xml:space="preserve">  </w:t>
      </w:r>
      <w:r w:rsidR="00A46356" w:rsidRPr="00BE4143">
        <w:rPr>
          <w:rFonts w:asciiTheme="minorHAnsi" w:hAnsiTheme="minorHAnsi" w:cstheme="minorHAnsi"/>
        </w:rPr>
        <w:t>Smlouvy</w:t>
      </w:r>
      <w:r w:rsidR="000F37C0" w:rsidRPr="00BE4143">
        <w:rPr>
          <w:rFonts w:asciiTheme="minorHAnsi" w:hAnsiTheme="minorHAnsi" w:cstheme="minorHAnsi"/>
        </w:rPr>
        <w:t xml:space="preserve"> </w:t>
      </w:r>
      <w:r w:rsidR="005513A1" w:rsidRPr="00BE4143">
        <w:rPr>
          <w:rFonts w:asciiTheme="minorHAnsi" w:hAnsiTheme="minorHAnsi" w:cstheme="minorHAnsi"/>
        </w:rPr>
        <w:t xml:space="preserve">v případě, že </w:t>
      </w:r>
      <w:r w:rsidR="00292548" w:rsidRPr="009053A0">
        <w:rPr>
          <w:rFonts w:asciiTheme="minorHAnsi" w:hAnsiTheme="minorHAnsi" w:cstheme="minorHAnsi"/>
        </w:rPr>
        <w:t>Systém</w:t>
      </w:r>
      <w:r w:rsidR="005513A1" w:rsidRPr="00BE4143">
        <w:rPr>
          <w:rFonts w:asciiTheme="minorHAnsi" w:hAnsiTheme="minorHAnsi" w:cstheme="minorHAnsi"/>
        </w:rPr>
        <w:t xml:space="preserve"> bylo předáno bez vad a nedodělků</w:t>
      </w:r>
      <w:r w:rsidR="00C424DF" w:rsidRPr="00BE4143">
        <w:rPr>
          <w:rFonts w:asciiTheme="minorHAnsi" w:hAnsiTheme="minorHAnsi" w:cstheme="minorHAnsi"/>
        </w:rPr>
        <w:t xml:space="preserve"> postupem dle čl. V. odst. 3 Smlouvy</w:t>
      </w:r>
      <w:r w:rsidR="005B054E" w:rsidRPr="00BE4143">
        <w:rPr>
          <w:rFonts w:asciiTheme="minorHAnsi" w:hAnsiTheme="minorHAnsi" w:cstheme="minorHAnsi"/>
        </w:rPr>
        <w:t xml:space="preserve"> (dále jen „doba odpovědnosti za vady </w:t>
      </w:r>
      <w:r w:rsidR="00292548" w:rsidRPr="009053A0">
        <w:rPr>
          <w:rFonts w:asciiTheme="minorHAnsi" w:hAnsiTheme="minorHAnsi" w:cstheme="minorHAnsi"/>
        </w:rPr>
        <w:t>Systému</w:t>
      </w:r>
      <w:r w:rsidR="005B054E" w:rsidRPr="00BE4143">
        <w:rPr>
          <w:rFonts w:asciiTheme="minorHAnsi" w:hAnsiTheme="minorHAnsi" w:cstheme="minorHAnsi"/>
        </w:rPr>
        <w:t>“)</w:t>
      </w:r>
      <w:r w:rsidR="00F00C8A" w:rsidRPr="00BE4143">
        <w:rPr>
          <w:rFonts w:asciiTheme="minorHAnsi" w:hAnsiTheme="minorHAnsi" w:cstheme="minorHAnsi"/>
        </w:rPr>
        <w:t>.</w:t>
      </w:r>
      <w:r w:rsidR="00A55AF1" w:rsidRPr="00BE4143">
        <w:rPr>
          <w:rFonts w:asciiTheme="minorHAnsi" w:hAnsiTheme="minorHAnsi" w:cstheme="minorHAnsi"/>
        </w:rPr>
        <w:t xml:space="preserve"> </w:t>
      </w:r>
    </w:p>
    <w:p w14:paraId="46CF6919" w14:textId="14E3D086" w:rsidR="00E47525" w:rsidRPr="00BE4143" w:rsidRDefault="00180DA3" w:rsidP="002666A7">
      <w:pPr>
        <w:pStyle w:val="Odst"/>
        <w:rPr>
          <w:rFonts w:asciiTheme="minorHAnsi" w:hAnsiTheme="minorHAnsi" w:cstheme="minorHAnsi"/>
        </w:rPr>
      </w:pPr>
      <w:r w:rsidRPr="00BE4143">
        <w:rPr>
          <w:rFonts w:asciiTheme="minorHAnsi" w:hAnsiTheme="minorHAnsi" w:cstheme="minorHAnsi"/>
        </w:rPr>
        <w:t>Zhotovitel</w:t>
      </w:r>
      <w:r w:rsidR="005513A1" w:rsidRPr="00BE4143">
        <w:rPr>
          <w:rFonts w:asciiTheme="minorHAnsi" w:hAnsiTheme="minorHAnsi" w:cstheme="minorHAnsi"/>
        </w:rPr>
        <w:t xml:space="preserve"> </w:t>
      </w:r>
      <w:r w:rsidR="005B054E" w:rsidRPr="00BE4143">
        <w:rPr>
          <w:rFonts w:asciiTheme="minorHAnsi" w:hAnsiTheme="minorHAnsi" w:cstheme="minorHAnsi"/>
        </w:rPr>
        <w:t>odpovídá za to</w:t>
      </w:r>
      <w:r w:rsidR="005513A1" w:rsidRPr="00BE4143">
        <w:rPr>
          <w:rFonts w:asciiTheme="minorHAnsi" w:hAnsiTheme="minorHAnsi" w:cstheme="minorHAnsi"/>
        </w:rPr>
        <w:t xml:space="preserve">, že </w:t>
      </w:r>
      <w:r w:rsidR="00292548" w:rsidRPr="009053A0">
        <w:rPr>
          <w:rFonts w:asciiTheme="minorHAnsi" w:hAnsiTheme="minorHAnsi" w:cstheme="minorHAnsi"/>
        </w:rPr>
        <w:t>Systém</w:t>
      </w:r>
      <w:r w:rsidR="005513A1" w:rsidRPr="00BE4143">
        <w:rPr>
          <w:rFonts w:asciiTheme="minorHAnsi" w:hAnsiTheme="minorHAnsi" w:cstheme="minorHAnsi"/>
        </w:rPr>
        <w:t xml:space="preserve"> a všechny jeho součásti budou po celou dobu trvání doby </w:t>
      </w:r>
      <w:r w:rsidR="00363B5E" w:rsidRPr="00BE4143">
        <w:rPr>
          <w:rFonts w:asciiTheme="minorHAnsi" w:hAnsiTheme="minorHAnsi" w:cstheme="minorHAnsi"/>
        </w:rPr>
        <w:t>Smlouvy</w:t>
      </w:r>
      <w:r w:rsidR="005B054E" w:rsidRPr="00BE4143">
        <w:rPr>
          <w:rFonts w:asciiTheme="minorHAnsi" w:hAnsiTheme="minorHAnsi" w:cstheme="minorHAnsi"/>
        </w:rPr>
        <w:t xml:space="preserve"> </w:t>
      </w:r>
      <w:r w:rsidR="005513A1" w:rsidRPr="00BE4143">
        <w:rPr>
          <w:rFonts w:asciiTheme="minorHAnsi" w:hAnsiTheme="minorHAnsi" w:cstheme="minorHAnsi"/>
        </w:rPr>
        <w:t xml:space="preserve">splňovat sjednané technické parametry a budou v souladu s příslušnými normami a předpisy, touto </w:t>
      </w:r>
      <w:r w:rsidR="00E4246D" w:rsidRPr="00BE4143">
        <w:rPr>
          <w:rFonts w:asciiTheme="minorHAnsi" w:hAnsiTheme="minorHAnsi" w:cstheme="minorHAnsi"/>
        </w:rPr>
        <w:t>S</w:t>
      </w:r>
      <w:r w:rsidR="005513A1" w:rsidRPr="00BE4143">
        <w:rPr>
          <w:rFonts w:asciiTheme="minorHAnsi" w:hAnsiTheme="minorHAnsi" w:cstheme="minorHAnsi"/>
        </w:rPr>
        <w:t>mlouvou, jejími přílohami a platnými právními předpisy</w:t>
      </w:r>
      <w:r w:rsidR="001D09DB" w:rsidRPr="00BE4143">
        <w:rPr>
          <w:rFonts w:asciiTheme="minorHAnsi" w:hAnsiTheme="minorHAnsi" w:cstheme="minorHAnsi"/>
        </w:rPr>
        <w:t xml:space="preserve"> prostřednictvím poskytování údržby a servisu upravené v části </w:t>
      </w:r>
      <w:r w:rsidR="003732F2" w:rsidRPr="00BE4143">
        <w:rPr>
          <w:rFonts w:asciiTheme="minorHAnsi" w:hAnsiTheme="minorHAnsi" w:cstheme="minorHAnsi"/>
        </w:rPr>
        <w:t>B</w:t>
      </w:r>
      <w:r w:rsidR="001D09DB" w:rsidRPr="00BE4143">
        <w:rPr>
          <w:rFonts w:asciiTheme="minorHAnsi" w:hAnsiTheme="minorHAnsi" w:cstheme="minorHAnsi"/>
        </w:rPr>
        <w:t xml:space="preserve"> Smlouvy</w:t>
      </w:r>
      <w:r w:rsidR="005513A1" w:rsidRPr="00BE4143">
        <w:rPr>
          <w:rFonts w:asciiTheme="minorHAnsi" w:hAnsiTheme="minorHAnsi" w:cstheme="minorHAnsi"/>
        </w:rPr>
        <w:t>.</w:t>
      </w:r>
    </w:p>
    <w:p w14:paraId="1DFFCFE8" w14:textId="12C1C4E0" w:rsidR="00E47525" w:rsidRPr="00BE4143" w:rsidRDefault="00180DA3" w:rsidP="00484951">
      <w:pPr>
        <w:pStyle w:val="Odst"/>
        <w:rPr>
          <w:rFonts w:asciiTheme="minorHAnsi" w:hAnsiTheme="minorHAnsi" w:cstheme="minorHAnsi"/>
        </w:rPr>
      </w:pPr>
      <w:r w:rsidRPr="00BE4143">
        <w:rPr>
          <w:rFonts w:asciiTheme="minorHAnsi" w:hAnsiTheme="minorHAnsi" w:cstheme="minorHAnsi"/>
        </w:rPr>
        <w:t>Zhotovitel</w:t>
      </w:r>
      <w:r w:rsidR="005513A1" w:rsidRPr="00BE4143">
        <w:rPr>
          <w:rFonts w:asciiTheme="minorHAnsi" w:hAnsiTheme="minorHAnsi" w:cstheme="minorHAnsi"/>
        </w:rPr>
        <w:t xml:space="preserve"> je povinen odstranit vady </w:t>
      </w:r>
      <w:r w:rsidR="00292548" w:rsidRPr="009053A0">
        <w:rPr>
          <w:rFonts w:asciiTheme="minorHAnsi" w:hAnsiTheme="minorHAnsi" w:cstheme="minorHAnsi"/>
        </w:rPr>
        <w:t>Systému</w:t>
      </w:r>
      <w:r w:rsidR="008C3B48" w:rsidRPr="00BE4143">
        <w:rPr>
          <w:rFonts w:asciiTheme="minorHAnsi" w:hAnsiTheme="minorHAnsi" w:cstheme="minorHAnsi"/>
        </w:rPr>
        <w:t xml:space="preserve">, které </w:t>
      </w:r>
      <w:r w:rsidR="00292548" w:rsidRPr="009053A0">
        <w:rPr>
          <w:rFonts w:asciiTheme="minorHAnsi" w:hAnsiTheme="minorHAnsi" w:cstheme="minorHAnsi"/>
        </w:rPr>
        <w:t>Systém</w:t>
      </w:r>
      <w:r w:rsidR="008C3B48" w:rsidRPr="00BE4143">
        <w:rPr>
          <w:rFonts w:asciiTheme="minorHAnsi" w:hAnsiTheme="minorHAnsi" w:cstheme="minorHAnsi"/>
        </w:rPr>
        <w:t xml:space="preserve"> měl</w:t>
      </w:r>
      <w:r w:rsidR="00363B5E" w:rsidRPr="00BE4143">
        <w:rPr>
          <w:rFonts w:asciiTheme="minorHAnsi" w:hAnsiTheme="minorHAnsi" w:cstheme="minorHAnsi"/>
        </w:rPr>
        <w:t xml:space="preserve"> při předání</w:t>
      </w:r>
      <w:r w:rsidR="008C3B48" w:rsidRPr="00BE4143">
        <w:rPr>
          <w:rFonts w:asciiTheme="minorHAnsi" w:hAnsiTheme="minorHAnsi" w:cstheme="minorHAnsi"/>
        </w:rPr>
        <w:t xml:space="preserve"> a které</w:t>
      </w:r>
      <w:r w:rsidR="001D09DB" w:rsidRPr="00BE4143">
        <w:rPr>
          <w:rFonts w:asciiTheme="minorHAnsi" w:hAnsiTheme="minorHAnsi" w:cstheme="minorHAnsi"/>
        </w:rPr>
        <w:t xml:space="preserve"> Objednatel vytkl bez zbytečného odkladu od doby, kdy objednatel vadu zjistil, a to na</w:t>
      </w:r>
      <w:r w:rsidR="005513A1" w:rsidRPr="00BE4143">
        <w:rPr>
          <w:rFonts w:asciiTheme="minorHAnsi" w:hAnsiTheme="minorHAnsi" w:cstheme="minorHAnsi"/>
        </w:rPr>
        <w:t xml:space="preserve"> základě doručené reklamace</w:t>
      </w:r>
      <w:r w:rsidR="003732F2" w:rsidRPr="00BE4143">
        <w:rPr>
          <w:rFonts w:asciiTheme="minorHAnsi" w:hAnsiTheme="minorHAnsi" w:cstheme="minorHAnsi"/>
        </w:rPr>
        <w:t xml:space="preserve"> prostřednictvím </w:t>
      </w:r>
      <w:proofErr w:type="spellStart"/>
      <w:r w:rsidR="00351578">
        <w:rPr>
          <w:rFonts w:asciiTheme="minorHAnsi" w:hAnsiTheme="minorHAnsi" w:cstheme="minorHAnsi"/>
        </w:rPr>
        <w:t>Servicedesku</w:t>
      </w:r>
      <w:proofErr w:type="spellEnd"/>
      <w:r w:rsidR="00351578">
        <w:rPr>
          <w:rFonts w:asciiTheme="minorHAnsi" w:hAnsiTheme="minorHAnsi" w:cstheme="minorHAnsi"/>
        </w:rPr>
        <w:t xml:space="preserve"> objednatele</w:t>
      </w:r>
      <w:r w:rsidR="005513A1" w:rsidRPr="00BE4143">
        <w:rPr>
          <w:rFonts w:asciiTheme="minorHAnsi" w:hAnsiTheme="minorHAnsi" w:cstheme="minorHAnsi"/>
        </w:rPr>
        <w:t xml:space="preserve"> ve </w:t>
      </w:r>
      <w:r w:rsidR="00F00C8A" w:rsidRPr="00BE4143">
        <w:rPr>
          <w:rFonts w:asciiTheme="minorHAnsi" w:hAnsiTheme="minorHAnsi" w:cstheme="minorHAnsi"/>
        </w:rPr>
        <w:t xml:space="preserve">lhůtě 30 kalendářních dnů, není-li dohodnuta lhůta </w:t>
      </w:r>
      <w:r w:rsidR="006C3F8E" w:rsidRPr="00BE4143">
        <w:rPr>
          <w:rFonts w:asciiTheme="minorHAnsi" w:hAnsiTheme="minorHAnsi" w:cstheme="minorHAnsi"/>
        </w:rPr>
        <w:t>odlišná</w:t>
      </w:r>
      <w:r w:rsidR="00AA1EE7" w:rsidRPr="00BE4143">
        <w:rPr>
          <w:rFonts w:asciiTheme="minorHAnsi" w:hAnsiTheme="minorHAnsi" w:cstheme="minorHAnsi"/>
        </w:rPr>
        <w:t xml:space="preserve"> v Technické specifikaci</w:t>
      </w:r>
      <w:r w:rsidR="002600B5">
        <w:rPr>
          <w:rFonts w:asciiTheme="minorHAnsi" w:hAnsiTheme="minorHAnsi" w:cstheme="minorHAnsi"/>
        </w:rPr>
        <w:t xml:space="preserve"> nebo v Příloze č. 2</w:t>
      </w:r>
      <w:r w:rsidR="00175B60">
        <w:rPr>
          <w:rFonts w:asciiTheme="minorHAnsi" w:hAnsiTheme="minorHAnsi" w:cstheme="minorHAnsi"/>
        </w:rPr>
        <w:t xml:space="preserve"> Smlouvy – SLA</w:t>
      </w:r>
      <w:r w:rsidR="00AA1EE7" w:rsidRPr="00BE4143">
        <w:rPr>
          <w:rFonts w:asciiTheme="minorHAnsi" w:hAnsiTheme="minorHAnsi" w:cstheme="minorHAnsi"/>
        </w:rPr>
        <w:t>.</w:t>
      </w:r>
      <w:r w:rsidR="00F00C8A" w:rsidRPr="00BE4143">
        <w:rPr>
          <w:rFonts w:asciiTheme="minorHAnsi" w:hAnsiTheme="minorHAnsi" w:cstheme="minorHAnsi"/>
        </w:rPr>
        <w:t xml:space="preserve"> </w:t>
      </w:r>
    </w:p>
    <w:p w14:paraId="79D7B95D" w14:textId="1302D928" w:rsidR="00E47525" w:rsidRPr="00BE4143" w:rsidRDefault="005B054E" w:rsidP="002666A7">
      <w:pPr>
        <w:pStyle w:val="Odst"/>
        <w:rPr>
          <w:rFonts w:asciiTheme="minorHAnsi" w:hAnsiTheme="minorHAnsi" w:cstheme="minorHAnsi"/>
        </w:rPr>
      </w:pPr>
      <w:r w:rsidRPr="00BE4143">
        <w:rPr>
          <w:rFonts w:asciiTheme="minorHAnsi" w:hAnsiTheme="minorHAnsi" w:cstheme="minorHAnsi"/>
        </w:rPr>
        <w:t xml:space="preserve">Doba odpovědnosti za vady </w:t>
      </w:r>
      <w:r w:rsidR="00292548" w:rsidRPr="009053A0">
        <w:rPr>
          <w:rFonts w:asciiTheme="minorHAnsi" w:hAnsiTheme="minorHAnsi" w:cstheme="minorHAnsi"/>
        </w:rPr>
        <w:t>Systému</w:t>
      </w:r>
      <w:r w:rsidR="005513A1" w:rsidRPr="00BE4143">
        <w:rPr>
          <w:rFonts w:asciiTheme="minorHAnsi" w:hAnsiTheme="minorHAnsi" w:cstheme="minorHAnsi"/>
        </w:rPr>
        <w:t xml:space="preserve"> se prodlužuje o dobu počínající dnem oznámení záručních vad </w:t>
      </w:r>
      <w:r w:rsidR="00180DA3" w:rsidRPr="00BE4143">
        <w:rPr>
          <w:rFonts w:asciiTheme="minorHAnsi" w:hAnsiTheme="minorHAnsi" w:cstheme="minorHAnsi"/>
        </w:rPr>
        <w:t>Objednatel</w:t>
      </w:r>
      <w:r w:rsidR="005513A1" w:rsidRPr="00BE4143">
        <w:rPr>
          <w:rFonts w:asciiTheme="minorHAnsi" w:hAnsiTheme="minorHAnsi" w:cstheme="minorHAnsi"/>
        </w:rPr>
        <w:t xml:space="preserve">em </w:t>
      </w:r>
      <w:r w:rsidR="00180DA3" w:rsidRPr="00BE4143">
        <w:rPr>
          <w:rFonts w:asciiTheme="minorHAnsi" w:hAnsiTheme="minorHAnsi" w:cstheme="minorHAnsi"/>
        </w:rPr>
        <w:t>Zhotovitel</w:t>
      </w:r>
      <w:r w:rsidR="005513A1" w:rsidRPr="00BE4143">
        <w:rPr>
          <w:rFonts w:asciiTheme="minorHAnsi" w:hAnsiTheme="minorHAnsi" w:cstheme="minorHAnsi"/>
        </w:rPr>
        <w:t xml:space="preserve">i a končící dnem řádného odstranění oznámených </w:t>
      </w:r>
      <w:r w:rsidR="004B0B19" w:rsidRPr="00BE4143">
        <w:rPr>
          <w:rFonts w:asciiTheme="minorHAnsi" w:hAnsiTheme="minorHAnsi" w:cstheme="minorHAnsi"/>
        </w:rPr>
        <w:t>chybových stavů</w:t>
      </w:r>
      <w:r w:rsidR="008C4C0B" w:rsidRPr="00BE4143">
        <w:rPr>
          <w:rFonts w:asciiTheme="minorHAnsi" w:hAnsiTheme="minorHAnsi" w:cstheme="minorHAnsi"/>
        </w:rPr>
        <w:t xml:space="preserve"> způsobujících vadu </w:t>
      </w:r>
      <w:r w:rsidR="00292548" w:rsidRPr="009053A0">
        <w:rPr>
          <w:rFonts w:asciiTheme="minorHAnsi" w:hAnsiTheme="minorHAnsi" w:cstheme="minorHAnsi"/>
        </w:rPr>
        <w:t>Systému</w:t>
      </w:r>
      <w:r w:rsidR="005513A1" w:rsidRPr="00BE4143">
        <w:rPr>
          <w:rFonts w:asciiTheme="minorHAnsi" w:hAnsiTheme="minorHAnsi" w:cstheme="minorHAnsi"/>
        </w:rPr>
        <w:t>.</w:t>
      </w:r>
    </w:p>
    <w:p w14:paraId="63EF2CEE" w14:textId="1A366DFA" w:rsidR="00E47525" w:rsidRPr="00BE4143" w:rsidRDefault="005513A1" w:rsidP="002666A7">
      <w:pPr>
        <w:pStyle w:val="Odst"/>
        <w:rPr>
          <w:rFonts w:asciiTheme="minorHAnsi" w:hAnsiTheme="minorHAnsi" w:cstheme="minorHAnsi"/>
        </w:rPr>
      </w:pPr>
      <w:r w:rsidRPr="00BE4143">
        <w:rPr>
          <w:rFonts w:asciiTheme="minorHAnsi" w:hAnsiTheme="minorHAnsi" w:cstheme="minorHAnsi"/>
        </w:rPr>
        <w:t xml:space="preserve">Náklady na práci, materiál, cestovní náklady, náklady na ubytování a veškeré další náklady, které </w:t>
      </w:r>
      <w:r w:rsidR="00180DA3" w:rsidRPr="00BE4143">
        <w:rPr>
          <w:rFonts w:asciiTheme="minorHAnsi" w:hAnsiTheme="minorHAnsi" w:cstheme="minorHAnsi"/>
        </w:rPr>
        <w:t>Zhotovitel</w:t>
      </w:r>
      <w:r w:rsidRPr="00BE4143">
        <w:rPr>
          <w:rFonts w:asciiTheme="minorHAnsi" w:hAnsiTheme="minorHAnsi" w:cstheme="minorHAnsi"/>
        </w:rPr>
        <w:t xml:space="preserve">i vzniknou v souvislosti s odstraňováním </w:t>
      </w:r>
      <w:r w:rsidR="004B0B19" w:rsidRPr="00BE4143">
        <w:rPr>
          <w:rFonts w:asciiTheme="minorHAnsi" w:hAnsiTheme="minorHAnsi" w:cstheme="minorHAnsi"/>
        </w:rPr>
        <w:t>chybových stavů</w:t>
      </w:r>
      <w:r w:rsidR="008C4C0B" w:rsidRPr="00BE4143">
        <w:rPr>
          <w:rFonts w:asciiTheme="minorHAnsi" w:hAnsiTheme="minorHAnsi" w:cstheme="minorHAnsi"/>
        </w:rPr>
        <w:t xml:space="preserve"> způsobujících vadu </w:t>
      </w:r>
      <w:r w:rsidR="00292548" w:rsidRPr="009053A0">
        <w:rPr>
          <w:rFonts w:asciiTheme="minorHAnsi" w:hAnsiTheme="minorHAnsi" w:cstheme="minorHAnsi"/>
        </w:rPr>
        <w:t>Systému</w:t>
      </w:r>
      <w:r w:rsidRPr="00BE4143">
        <w:rPr>
          <w:rFonts w:asciiTheme="minorHAnsi" w:hAnsiTheme="minorHAnsi" w:cstheme="minorHAnsi"/>
        </w:rPr>
        <w:t xml:space="preserve"> v</w:t>
      </w:r>
      <w:r w:rsidR="00D338E4" w:rsidRPr="00BE4143">
        <w:rPr>
          <w:rFonts w:asciiTheme="minorHAnsi" w:hAnsiTheme="minorHAnsi" w:cstheme="minorHAnsi"/>
        </w:rPr>
        <w:t> </w:t>
      </w:r>
      <w:r w:rsidR="005B054E" w:rsidRPr="00BE4143">
        <w:rPr>
          <w:rFonts w:asciiTheme="minorHAnsi" w:hAnsiTheme="minorHAnsi" w:cstheme="minorHAnsi"/>
        </w:rPr>
        <w:t xml:space="preserve">době odpovědnosti za vady </w:t>
      </w:r>
      <w:r w:rsidR="00292548" w:rsidRPr="009053A0">
        <w:rPr>
          <w:rFonts w:asciiTheme="minorHAnsi" w:hAnsiTheme="minorHAnsi" w:cstheme="minorHAnsi"/>
        </w:rPr>
        <w:t>Systému</w:t>
      </w:r>
      <w:r w:rsidRPr="00BE4143">
        <w:rPr>
          <w:rFonts w:asciiTheme="minorHAnsi" w:hAnsiTheme="minorHAnsi" w:cstheme="minorHAnsi"/>
        </w:rPr>
        <w:t xml:space="preserve">, hradí v plné výši </w:t>
      </w:r>
      <w:r w:rsidR="00180DA3" w:rsidRPr="00BE4143">
        <w:rPr>
          <w:rFonts w:asciiTheme="minorHAnsi" w:hAnsiTheme="minorHAnsi" w:cstheme="minorHAnsi"/>
        </w:rPr>
        <w:t>Zhotovitel</w:t>
      </w:r>
      <w:r w:rsidRPr="00BE4143">
        <w:rPr>
          <w:rFonts w:asciiTheme="minorHAnsi" w:hAnsiTheme="minorHAnsi" w:cstheme="minorHAnsi"/>
        </w:rPr>
        <w:t>.</w:t>
      </w:r>
    </w:p>
    <w:p w14:paraId="699B81F2" w14:textId="7A170A06" w:rsidR="00F00C8A" w:rsidRPr="00BE4143" w:rsidRDefault="005513A1" w:rsidP="002666A7">
      <w:pPr>
        <w:pStyle w:val="Odst"/>
        <w:rPr>
          <w:rFonts w:asciiTheme="minorHAnsi" w:hAnsiTheme="minorHAnsi" w:cstheme="minorHAnsi"/>
        </w:rPr>
      </w:pPr>
      <w:r w:rsidRPr="00BE4143">
        <w:rPr>
          <w:rFonts w:asciiTheme="minorHAnsi" w:hAnsiTheme="minorHAnsi" w:cstheme="minorHAnsi"/>
        </w:rPr>
        <w:t xml:space="preserve">Jestliže nezačne </w:t>
      </w:r>
      <w:r w:rsidR="00180DA3" w:rsidRPr="00BE4143">
        <w:rPr>
          <w:rFonts w:asciiTheme="minorHAnsi" w:hAnsiTheme="minorHAnsi" w:cstheme="minorHAnsi"/>
        </w:rPr>
        <w:t>Zhotovitel</w:t>
      </w:r>
      <w:r w:rsidR="004B0B19" w:rsidRPr="00BE4143">
        <w:rPr>
          <w:rFonts w:asciiTheme="minorHAnsi" w:hAnsiTheme="minorHAnsi" w:cstheme="minorHAnsi"/>
        </w:rPr>
        <w:t xml:space="preserve"> odstraňovat chybové stavy </w:t>
      </w:r>
      <w:r w:rsidR="008C4C0B" w:rsidRPr="00BE4143">
        <w:rPr>
          <w:rFonts w:asciiTheme="minorHAnsi" w:hAnsiTheme="minorHAnsi" w:cstheme="minorHAnsi"/>
        </w:rPr>
        <w:t xml:space="preserve">způsobujících vadu </w:t>
      </w:r>
      <w:r w:rsidR="00292548" w:rsidRPr="009053A0">
        <w:rPr>
          <w:rFonts w:asciiTheme="minorHAnsi" w:hAnsiTheme="minorHAnsi" w:cstheme="minorHAnsi"/>
        </w:rPr>
        <w:t>Systému</w:t>
      </w:r>
      <w:r w:rsidR="008C4C0B" w:rsidRPr="00BE4143">
        <w:rPr>
          <w:rFonts w:asciiTheme="minorHAnsi" w:hAnsiTheme="minorHAnsi" w:cstheme="minorHAnsi"/>
        </w:rPr>
        <w:t xml:space="preserve"> </w:t>
      </w:r>
      <w:r w:rsidR="001C4217" w:rsidRPr="00BE4143">
        <w:rPr>
          <w:rFonts w:asciiTheme="minorHAnsi" w:hAnsiTheme="minorHAnsi" w:cstheme="minorHAnsi"/>
        </w:rPr>
        <w:t>ani po výzv</w:t>
      </w:r>
      <w:r w:rsidR="009D5B9D" w:rsidRPr="00BE4143">
        <w:rPr>
          <w:rFonts w:asciiTheme="minorHAnsi" w:hAnsiTheme="minorHAnsi" w:cstheme="minorHAnsi"/>
        </w:rPr>
        <w:t>ě</w:t>
      </w:r>
      <w:r w:rsidR="001C4217" w:rsidRPr="00BE4143">
        <w:rPr>
          <w:rFonts w:asciiTheme="minorHAnsi" w:hAnsiTheme="minorHAnsi" w:cstheme="minorHAnsi"/>
        </w:rPr>
        <w:t xml:space="preserve"> Objed</w:t>
      </w:r>
      <w:r w:rsidR="00A2453F" w:rsidRPr="00BE4143">
        <w:rPr>
          <w:rFonts w:asciiTheme="minorHAnsi" w:hAnsiTheme="minorHAnsi" w:cstheme="minorHAnsi"/>
        </w:rPr>
        <w:t>n</w:t>
      </w:r>
      <w:r w:rsidR="001C4217" w:rsidRPr="00BE4143">
        <w:rPr>
          <w:rFonts w:asciiTheme="minorHAnsi" w:hAnsiTheme="minorHAnsi" w:cstheme="minorHAnsi"/>
        </w:rPr>
        <w:t>atele</w:t>
      </w:r>
      <w:r w:rsidRPr="00BE4143">
        <w:rPr>
          <w:rFonts w:asciiTheme="minorHAnsi" w:hAnsiTheme="minorHAnsi" w:cstheme="minorHAnsi"/>
        </w:rPr>
        <w:t xml:space="preserve">, může </w:t>
      </w:r>
      <w:r w:rsidR="00180DA3" w:rsidRPr="00BE4143">
        <w:rPr>
          <w:rFonts w:asciiTheme="minorHAnsi" w:hAnsiTheme="minorHAnsi" w:cstheme="minorHAnsi"/>
        </w:rPr>
        <w:t>Objednatel</w:t>
      </w:r>
      <w:r w:rsidRPr="00BE4143">
        <w:rPr>
          <w:rFonts w:asciiTheme="minorHAnsi" w:hAnsiTheme="minorHAnsi" w:cstheme="minorHAnsi"/>
        </w:rPr>
        <w:t xml:space="preserve"> v zájmu bezpečnosti a zachování plynulého provozního chodu zajistit odstranění vady jakoukoliv jinou formou dle svého výběru, a to na náklady </w:t>
      </w:r>
      <w:r w:rsidR="00180DA3" w:rsidRPr="00BE4143">
        <w:rPr>
          <w:rFonts w:asciiTheme="minorHAnsi" w:hAnsiTheme="minorHAnsi" w:cstheme="minorHAnsi"/>
        </w:rPr>
        <w:t>Zhotovitel</w:t>
      </w:r>
      <w:r w:rsidRPr="00BE4143">
        <w:rPr>
          <w:rFonts w:asciiTheme="minorHAnsi" w:hAnsiTheme="minorHAnsi" w:cstheme="minorHAnsi"/>
        </w:rPr>
        <w:t xml:space="preserve">e. Takový postup přitom není důvodem ke ztrátě </w:t>
      </w:r>
      <w:r w:rsidR="005B054E" w:rsidRPr="00BE4143">
        <w:rPr>
          <w:rFonts w:asciiTheme="minorHAnsi" w:hAnsiTheme="minorHAnsi" w:cstheme="minorHAnsi"/>
        </w:rPr>
        <w:t xml:space="preserve">odpovědnosti za vady </w:t>
      </w:r>
      <w:r w:rsidR="00292548" w:rsidRPr="009053A0">
        <w:rPr>
          <w:rFonts w:asciiTheme="minorHAnsi" w:hAnsiTheme="minorHAnsi" w:cstheme="minorHAnsi"/>
        </w:rPr>
        <w:t>Systému</w:t>
      </w:r>
      <w:r w:rsidR="005B054E" w:rsidRPr="00BE4143">
        <w:rPr>
          <w:rFonts w:asciiTheme="minorHAnsi" w:hAnsiTheme="minorHAnsi" w:cstheme="minorHAnsi"/>
        </w:rPr>
        <w:t xml:space="preserve"> Zhotovitele </w:t>
      </w:r>
      <w:r w:rsidRPr="00BE4143">
        <w:rPr>
          <w:rFonts w:asciiTheme="minorHAnsi" w:hAnsiTheme="minorHAnsi" w:cstheme="minorHAnsi"/>
        </w:rPr>
        <w:t xml:space="preserve">a rovněž nezaniká právo </w:t>
      </w:r>
      <w:r w:rsidR="00180DA3" w:rsidRPr="00BE4143">
        <w:rPr>
          <w:rFonts w:asciiTheme="minorHAnsi" w:hAnsiTheme="minorHAnsi" w:cstheme="minorHAnsi"/>
        </w:rPr>
        <w:t>Objednatel</w:t>
      </w:r>
      <w:r w:rsidRPr="00BE4143">
        <w:rPr>
          <w:rFonts w:asciiTheme="minorHAnsi" w:hAnsiTheme="minorHAnsi" w:cstheme="minorHAnsi"/>
        </w:rPr>
        <w:t>e na uplatnění sankcí</w:t>
      </w:r>
      <w:r w:rsidR="00EB2B7C" w:rsidRPr="00BE4143">
        <w:rPr>
          <w:rFonts w:asciiTheme="minorHAnsi" w:hAnsiTheme="minorHAnsi" w:cstheme="minorHAnsi"/>
        </w:rPr>
        <w:t>.</w:t>
      </w:r>
    </w:p>
    <w:p w14:paraId="0DD518CD" w14:textId="5579D5B1" w:rsidR="007A03D1" w:rsidRPr="00BE4143" w:rsidRDefault="007A03D1" w:rsidP="002666A7">
      <w:pPr>
        <w:pStyle w:val="Odst"/>
        <w:rPr>
          <w:rFonts w:asciiTheme="minorHAnsi" w:hAnsiTheme="minorHAnsi" w:cstheme="minorHAnsi"/>
        </w:rPr>
      </w:pPr>
      <w:r w:rsidRPr="00BE4143">
        <w:rPr>
          <w:rFonts w:asciiTheme="minorHAnsi" w:hAnsiTheme="minorHAnsi" w:cstheme="minorHAnsi"/>
        </w:rPr>
        <w:t xml:space="preserve">Zhotovitel je povinen i po uplynutí doby odpovědnosti za vady </w:t>
      </w:r>
      <w:r w:rsidR="00292548" w:rsidRPr="009053A0">
        <w:rPr>
          <w:rFonts w:asciiTheme="minorHAnsi" w:hAnsiTheme="minorHAnsi" w:cstheme="minorHAnsi"/>
        </w:rPr>
        <w:t>Systému</w:t>
      </w:r>
      <w:r w:rsidRPr="00BE4143">
        <w:rPr>
          <w:rFonts w:asciiTheme="minorHAnsi" w:hAnsiTheme="minorHAnsi" w:cstheme="minorHAnsi"/>
        </w:rPr>
        <w:t xml:space="preserve"> poskytnout Objednateli veškerou potřebnou součinnost při odstranění jakékoli vady </w:t>
      </w:r>
      <w:r w:rsidR="00292548" w:rsidRPr="009053A0">
        <w:rPr>
          <w:rFonts w:asciiTheme="minorHAnsi" w:hAnsiTheme="minorHAnsi" w:cstheme="minorHAnsi"/>
        </w:rPr>
        <w:t>Systému</w:t>
      </w:r>
      <w:r w:rsidRPr="00BE4143">
        <w:rPr>
          <w:rFonts w:asciiTheme="minorHAnsi" w:hAnsiTheme="minorHAnsi" w:cstheme="minorHAnsi"/>
        </w:rPr>
        <w:t>.</w:t>
      </w:r>
    </w:p>
    <w:p w14:paraId="43253BED" w14:textId="77777777" w:rsidR="005513A1" w:rsidRPr="00F664AB" w:rsidRDefault="005513A1" w:rsidP="0089470C">
      <w:pPr>
        <w:pStyle w:val="Nadpis1"/>
        <w:ind w:left="0" w:firstLine="0"/>
        <w:rPr>
          <w:rFonts w:asciiTheme="minorHAnsi" w:hAnsiTheme="minorHAnsi" w:cstheme="minorHAnsi"/>
        </w:rPr>
      </w:pPr>
      <w:bookmarkStart w:id="64" w:name="_Ref45148305"/>
      <w:bookmarkStart w:id="65" w:name="_Ref45150183"/>
      <w:bookmarkStart w:id="66" w:name="_Ref45151777"/>
      <w:bookmarkStart w:id="67" w:name="_Ref45151800"/>
      <w:bookmarkStart w:id="68" w:name="_Toc49258778"/>
      <w:bookmarkStart w:id="69" w:name="_Toc167182260"/>
      <w:r w:rsidRPr="00F664AB">
        <w:rPr>
          <w:rFonts w:asciiTheme="minorHAnsi" w:hAnsiTheme="minorHAnsi" w:cstheme="minorHAnsi"/>
        </w:rPr>
        <w:t>Exit</w:t>
      </w:r>
      <w:bookmarkEnd w:id="64"/>
      <w:bookmarkEnd w:id="65"/>
      <w:bookmarkEnd w:id="66"/>
      <w:bookmarkEnd w:id="67"/>
      <w:bookmarkEnd w:id="68"/>
      <w:bookmarkEnd w:id="69"/>
    </w:p>
    <w:p w14:paraId="0678C992" w14:textId="2B23E3C1" w:rsidR="00E47525" w:rsidRPr="00F664AB" w:rsidRDefault="00180DA3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 se zavazuje dle pokynů </w:t>
      </w:r>
      <w:r w:rsidRPr="00F664AB">
        <w:rPr>
          <w:rFonts w:asciiTheme="minorHAnsi" w:hAnsiTheme="minorHAnsi" w:cstheme="minorHAnsi"/>
        </w:rPr>
        <w:t>Objednatel</w:t>
      </w:r>
      <w:r w:rsidR="005513A1" w:rsidRPr="00F664AB">
        <w:rPr>
          <w:rFonts w:asciiTheme="minorHAnsi" w:hAnsiTheme="minorHAnsi" w:cstheme="minorHAnsi"/>
        </w:rPr>
        <w:t>e poskytnout veškerou potřebnou součinnost, dokumentaci a informace, účastnit se jednání s </w:t>
      </w:r>
      <w:r w:rsidRPr="00F664AB">
        <w:rPr>
          <w:rFonts w:asciiTheme="minorHAnsi" w:hAnsiTheme="minorHAnsi" w:cstheme="minorHAnsi"/>
        </w:rPr>
        <w:t>Objednatel</w:t>
      </w:r>
      <w:r w:rsidR="005513A1" w:rsidRPr="00F664AB">
        <w:rPr>
          <w:rFonts w:asciiTheme="minorHAnsi" w:hAnsiTheme="minorHAnsi" w:cstheme="minorHAnsi"/>
        </w:rPr>
        <w:t xml:space="preserve">em a popřípadě třetími osobami za účelem plynulého a řádného převedení všech činností spojených s poskytováním </w:t>
      </w:r>
      <w:r w:rsidR="000F37C0" w:rsidRPr="00F664AB">
        <w:rPr>
          <w:rFonts w:asciiTheme="minorHAnsi" w:hAnsiTheme="minorHAnsi" w:cstheme="minorHAnsi"/>
        </w:rPr>
        <w:t xml:space="preserve">Servisních služeb </w:t>
      </w:r>
      <w:r w:rsidR="005513A1" w:rsidRPr="00F664AB">
        <w:rPr>
          <w:rFonts w:asciiTheme="minorHAnsi" w:hAnsiTheme="minorHAnsi" w:cstheme="minorHAnsi"/>
        </w:rPr>
        <w:t xml:space="preserve">nebo Rozvoje na </w:t>
      </w:r>
      <w:r w:rsidRPr="00F664AB">
        <w:rPr>
          <w:rFonts w:asciiTheme="minorHAnsi" w:hAnsiTheme="minorHAnsi" w:cstheme="minorHAnsi"/>
        </w:rPr>
        <w:t>Objednatel</w:t>
      </w:r>
      <w:r w:rsidR="005513A1" w:rsidRPr="00F664AB">
        <w:rPr>
          <w:rFonts w:asciiTheme="minorHAnsi" w:hAnsiTheme="minorHAnsi" w:cstheme="minorHAnsi"/>
        </w:rPr>
        <w:t xml:space="preserve">e a/nebo nového </w:t>
      </w: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e, ke kterému dojde po skončení účinnosti </w:t>
      </w:r>
      <w:r w:rsidR="00A46356" w:rsidRPr="00F664AB">
        <w:rPr>
          <w:rFonts w:asciiTheme="minorHAnsi" w:hAnsiTheme="minorHAnsi" w:cstheme="minorHAnsi"/>
        </w:rPr>
        <w:t>Smlouvy</w:t>
      </w:r>
      <w:r w:rsidR="005513A1" w:rsidRPr="00F664AB">
        <w:rPr>
          <w:rFonts w:asciiTheme="minorHAnsi" w:hAnsiTheme="minorHAnsi" w:cstheme="minorHAnsi"/>
        </w:rPr>
        <w:t xml:space="preserve"> (dále jen „Exit“). </w:t>
      </w:r>
      <w:bookmarkStart w:id="70" w:name="_Ref402508013"/>
    </w:p>
    <w:p w14:paraId="62D98AAD" w14:textId="2C14F806" w:rsidR="00E47525" w:rsidRPr="00F664AB" w:rsidRDefault="005513A1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Za tímto účelem se </w:t>
      </w:r>
      <w:r w:rsidR="00180DA3" w:rsidRPr="00F664AB">
        <w:rPr>
          <w:rFonts w:asciiTheme="minorHAnsi" w:hAnsiTheme="minorHAnsi" w:cstheme="minorHAnsi"/>
        </w:rPr>
        <w:t>Zhotovitel</w:t>
      </w:r>
      <w:r w:rsidRPr="00F664AB">
        <w:rPr>
          <w:rFonts w:asciiTheme="minorHAnsi" w:hAnsiTheme="minorHAnsi" w:cstheme="minorHAnsi"/>
        </w:rPr>
        <w:t xml:space="preserve"> zavazuje ve lhůtách dle odst. </w:t>
      </w:r>
      <w:r w:rsidR="00052223" w:rsidRPr="00F664AB">
        <w:rPr>
          <w:rFonts w:asciiTheme="minorHAnsi" w:hAnsiTheme="minorHAnsi" w:cstheme="minorHAnsi"/>
        </w:rPr>
        <w:fldChar w:fldCharType="begin"/>
      </w:r>
      <w:r w:rsidR="00052223" w:rsidRPr="00F664AB">
        <w:rPr>
          <w:rFonts w:asciiTheme="minorHAnsi" w:hAnsiTheme="minorHAnsi" w:cstheme="minorHAnsi"/>
        </w:rPr>
        <w:instrText xml:space="preserve"> REF _Ref45148487 \n \h </w:instrText>
      </w:r>
      <w:r w:rsidR="00F664AB">
        <w:rPr>
          <w:rFonts w:asciiTheme="minorHAnsi" w:hAnsiTheme="minorHAnsi" w:cstheme="minorHAnsi"/>
        </w:rPr>
        <w:instrText xml:space="preserve"> \* MERGEFORMAT </w:instrText>
      </w:r>
      <w:r w:rsidR="00052223" w:rsidRPr="00F664AB">
        <w:rPr>
          <w:rFonts w:asciiTheme="minorHAnsi" w:hAnsiTheme="minorHAnsi" w:cstheme="minorHAnsi"/>
        </w:rPr>
      </w:r>
      <w:r w:rsidR="00052223" w:rsidRPr="00F664AB">
        <w:rPr>
          <w:rFonts w:asciiTheme="minorHAnsi" w:hAnsiTheme="minorHAnsi" w:cstheme="minorHAnsi"/>
        </w:rPr>
        <w:fldChar w:fldCharType="separate"/>
      </w:r>
      <w:r w:rsidR="004B20FE">
        <w:rPr>
          <w:rFonts w:asciiTheme="minorHAnsi" w:hAnsiTheme="minorHAnsi" w:cstheme="minorHAnsi"/>
        </w:rPr>
        <w:t>3</w:t>
      </w:r>
      <w:r w:rsidR="00052223" w:rsidRPr="00F664AB">
        <w:rPr>
          <w:rFonts w:asciiTheme="minorHAnsi" w:hAnsiTheme="minorHAnsi" w:cstheme="minorHAnsi"/>
        </w:rPr>
        <w:fldChar w:fldCharType="end"/>
      </w:r>
      <w:r w:rsidRPr="00F664AB">
        <w:rPr>
          <w:rFonts w:asciiTheme="minorHAnsi" w:hAnsiTheme="minorHAnsi" w:cstheme="minorHAnsi"/>
        </w:rPr>
        <w:t xml:space="preserve"> </w:t>
      </w:r>
      <w:r w:rsidR="00AB6C66" w:rsidRPr="00F664AB">
        <w:rPr>
          <w:rFonts w:asciiTheme="minorHAnsi" w:hAnsiTheme="minorHAnsi" w:cstheme="minorHAnsi"/>
        </w:rPr>
        <w:t xml:space="preserve">a </w:t>
      </w:r>
      <w:r w:rsidR="00052223" w:rsidRPr="00F664AB">
        <w:rPr>
          <w:rFonts w:asciiTheme="minorHAnsi" w:hAnsiTheme="minorHAnsi" w:cstheme="minorHAnsi"/>
        </w:rPr>
        <w:fldChar w:fldCharType="begin"/>
      </w:r>
      <w:r w:rsidR="00052223" w:rsidRPr="00F664AB">
        <w:rPr>
          <w:rFonts w:asciiTheme="minorHAnsi" w:hAnsiTheme="minorHAnsi" w:cstheme="minorHAnsi"/>
        </w:rPr>
        <w:instrText xml:space="preserve"> REF _Ref45148502 \n \h </w:instrText>
      </w:r>
      <w:r w:rsidR="00F664AB">
        <w:rPr>
          <w:rFonts w:asciiTheme="minorHAnsi" w:hAnsiTheme="minorHAnsi" w:cstheme="minorHAnsi"/>
        </w:rPr>
        <w:instrText xml:space="preserve"> \* MERGEFORMAT </w:instrText>
      </w:r>
      <w:r w:rsidR="00052223" w:rsidRPr="00F664AB">
        <w:rPr>
          <w:rFonts w:asciiTheme="minorHAnsi" w:hAnsiTheme="minorHAnsi" w:cstheme="minorHAnsi"/>
        </w:rPr>
      </w:r>
      <w:r w:rsidR="00052223" w:rsidRPr="00F664AB">
        <w:rPr>
          <w:rFonts w:asciiTheme="minorHAnsi" w:hAnsiTheme="minorHAnsi" w:cstheme="minorHAnsi"/>
        </w:rPr>
        <w:fldChar w:fldCharType="separate"/>
      </w:r>
      <w:r w:rsidR="004B20FE">
        <w:rPr>
          <w:rFonts w:asciiTheme="minorHAnsi" w:hAnsiTheme="minorHAnsi" w:cstheme="minorHAnsi"/>
        </w:rPr>
        <w:t>5</w:t>
      </w:r>
      <w:r w:rsidR="00052223" w:rsidRPr="00F664AB">
        <w:rPr>
          <w:rFonts w:asciiTheme="minorHAnsi" w:hAnsiTheme="minorHAnsi" w:cstheme="minorHAnsi"/>
        </w:rPr>
        <w:fldChar w:fldCharType="end"/>
      </w:r>
      <w:r w:rsidR="00AB6C66" w:rsidRPr="00F664AB">
        <w:rPr>
          <w:rFonts w:asciiTheme="minorHAnsi" w:hAnsiTheme="minorHAnsi" w:cstheme="minorHAnsi"/>
        </w:rPr>
        <w:t xml:space="preserve"> </w:t>
      </w:r>
      <w:r w:rsidRPr="00F664AB">
        <w:rPr>
          <w:rFonts w:asciiTheme="minorHAnsi" w:hAnsiTheme="minorHAnsi" w:cstheme="minorHAnsi"/>
        </w:rPr>
        <w:t xml:space="preserve">tohoto </w:t>
      </w:r>
      <w:r w:rsidR="00C70841" w:rsidRPr="00F664AB">
        <w:rPr>
          <w:rFonts w:asciiTheme="minorHAnsi" w:hAnsiTheme="minorHAnsi" w:cstheme="minorHAnsi"/>
        </w:rPr>
        <w:t>článku vypracovat</w:t>
      </w:r>
      <w:r w:rsidRPr="00F664AB">
        <w:rPr>
          <w:rFonts w:asciiTheme="minorHAnsi" w:hAnsiTheme="minorHAnsi" w:cstheme="minorHAnsi"/>
        </w:rPr>
        <w:t xml:space="preserve"> na základě pokynu </w:t>
      </w:r>
      <w:r w:rsidR="00180DA3" w:rsidRPr="00F664AB">
        <w:rPr>
          <w:rFonts w:asciiTheme="minorHAnsi" w:hAnsiTheme="minorHAnsi" w:cstheme="minorHAnsi"/>
        </w:rPr>
        <w:t>Objednatel</w:t>
      </w:r>
      <w:r w:rsidRPr="00F664AB">
        <w:rPr>
          <w:rFonts w:asciiTheme="minorHAnsi" w:hAnsiTheme="minorHAnsi" w:cstheme="minorHAnsi"/>
        </w:rPr>
        <w:t xml:space="preserve">e dokumentaci vymezující </w:t>
      </w:r>
      <w:r w:rsidR="00D37C67" w:rsidRPr="00F664AB">
        <w:rPr>
          <w:rFonts w:asciiTheme="minorHAnsi" w:hAnsiTheme="minorHAnsi" w:cstheme="minorHAnsi"/>
        </w:rPr>
        <w:t xml:space="preserve">způsob provedení Exitu či přechodu na jiný informační systém, odpovídající analýzu rizik, jejich zhodnocení a návrh jejich eliminace, harmonogram činností </w:t>
      </w:r>
      <w:r w:rsidR="00074AB2">
        <w:rPr>
          <w:rFonts w:asciiTheme="minorHAnsi" w:hAnsiTheme="minorHAnsi" w:cstheme="minorHAnsi"/>
        </w:rPr>
        <w:br/>
      </w:r>
      <w:r w:rsidR="00D37C67" w:rsidRPr="00F664AB">
        <w:rPr>
          <w:rFonts w:asciiTheme="minorHAnsi" w:hAnsiTheme="minorHAnsi" w:cstheme="minorHAnsi"/>
        </w:rPr>
        <w:t>a jednotlivých kroků</w:t>
      </w:r>
      <w:r w:rsidRPr="00F664AB">
        <w:rPr>
          <w:rFonts w:asciiTheme="minorHAnsi" w:hAnsiTheme="minorHAnsi" w:cstheme="minorHAnsi"/>
        </w:rPr>
        <w:t xml:space="preserve"> (dále jen „Exitový plán“), a poskytnout plnění nezbytná k realizaci tohoto Exitového plánu za přiměřeného použití vhodných ustanovení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. Závazek dle tohoto ustanovení platí i po uplynutí doby trvání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>, a to nejméně 1 rok po jejím ukončení.</w:t>
      </w:r>
      <w:bookmarkEnd w:id="70"/>
      <w:r w:rsidRPr="00F664AB">
        <w:rPr>
          <w:rFonts w:asciiTheme="minorHAnsi" w:hAnsiTheme="minorHAnsi" w:cstheme="minorHAnsi"/>
        </w:rPr>
        <w:t xml:space="preserve"> </w:t>
      </w:r>
      <w:bookmarkStart w:id="71" w:name="_Ref401754504"/>
    </w:p>
    <w:p w14:paraId="4EAA083B" w14:textId="04734E4D" w:rsidR="002C5746" w:rsidRPr="00F664AB" w:rsidRDefault="00180DA3" w:rsidP="002666A7">
      <w:pPr>
        <w:pStyle w:val="Odst"/>
        <w:rPr>
          <w:rFonts w:asciiTheme="minorHAnsi" w:hAnsiTheme="minorHAnsi" w:cstheme="minorHAnsi"/>
        </w:rPr>
      </w:pPr>
      <w:bookmarkStart w:id="72" w:name="_Ref45148487"/>
      <w:r w:rsidRPr="00F664AB">
        <w:rPr>
          <w:rFonts w:asciiTheme="minorHAnsi" w:hAnsiTheme="minorHAnsi" w:cstheme="minorHAnsi"/>
        </w:rPr>
        <w:t>Objednatel</w:t>
      </w:r>
      <w:r w:rsidR="005513A1" w:rsidRPr="00F664AB">
        <w:rPr>
          <w:rFonts w:asciiTheme="minorHAnsi" w:hAnsiTheme="minorHAnsi" w:cstheme="minorHAnsi"/>
        </w:rPr>
        <w:t xml:space="preserve"> je oprávněn požádat o vypracování Exitového plánu nejdříve 1 rok před řádným ukončením účinnosti </w:t>
      </w:r>
      <w:r w:rsidR="00A46356" w:rsidRPr="00F664AB">
        <w:rPr>
          <w:rFonts w:asciiTheme="minorHAnsi" w:hAnsiTheme="minorHAnsi" w:cstheme="minorHAnsi"/>
        </w:rPr>
        <w:t>Smlouvy</w:t>
      </w:r>
      <w:r w:rsidR="005513A1" w:rsidRPr="00F664AB">
        <w:rPr>
          <w:rFonts w:asciiTheme="minorHAnsi" w:hAnsiTheme="minorHAnsi" w:cstheme="minorHAnsi"/>
        </w:rPr>
        <w:t xml:space="preserve">, kdykoli spolu s odstoupením </w:t>
      </w:r>
      <w:r w:rsidRPr="00F664AB">
        <w:rPr>
          <w:rFonts w:asciiTheme="minorHAnsi" w:hAnsiTheme="minorHAnsi" w:cstheme="minorHAnsi"/>
        </w:rPr>
        <w:t>Objednatel</w:t>
      </w:r>
      <w:r w:rsidR="005513A1" w:rsidRPr="00F664AB">
        <w:rPr>
          <w:rFonts w:asciiTheme="minorHAnsi" w:hAnsiTheme="minorHAnsi" w:cstheme="minorHAnsi"/>
        </w:rPr>
        <w:t xml:space="preserve">e od </w:t>
      </w:r>
      <w:r w:rsidR="00A46356" w:rsidRPr="00F664AB">
        <w:rPr>
          <w:rFonts w:asciiTheme="minorHAnsi" w:hAnsiTheme="minorHAnsi" w:cstheme="minorHAnsi"/>
        </w:rPr>
        <w:t>Smlouvy</w:t>
      </w:r>
      <w:r w:rsidR="005513A1" w:rsidRPr="00F664AB">
        <w:rPr>
          <w:rFonts w:asciiTheme="minorHAnsi" w:hAnsiTheme="minorHAnsi" w:cstheme="minorHAnsi"/>
        </w:rPr>
        <w:t xml:space="preserve">, nebo i po odstoupení </w:t>
      </w: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e od </w:t>
      </w:r>
      <w:r w:rsidR="00A46356" w:rsidRPr="00F664AB">
        <w:rPr>
          <w:rFonts w:asciiTheme="minorHAnsi" w:hAnsiTheme="minorHAnsi" w:cstheme="minorHAnsi"/>
        </w:rPr>
        <w:t>Smlouvy</w:t>
      </w:r>
      <w:r w:rsidR="005513A1" w:rsidRPr="00F664AB">
        <w:rPr>
          <w:rFonts w:asciiTheme="minorHAnsi" w:hAnsiTheme="minorHAnsi" w:cstheme="minorHAnsi"/>
        </w:rPr>
        <w:t xml:space="preserve">. </w:t>
      </w: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 se zavazuje vypracovat Exitový plán a poskytnout plnění nezbytná k jeho realizaci do 1 měsíce od doručení takového požadavku </w:t>
      </w:r>
      <w:r w:rsidRPr="00F664AB">
        <w:rPr>
          <w:rFonts w:asciiTheme="minorHAnsi" w:hAnsiTheme="minorHAnsi" w:cstheme="minorHAnsi"/>
        </w:rPr>
        <w:t>Objednatel</w:t>
      </w:r>
      <w:r w:rsidR="005513A1" w:rsidRPr="00F664AB">
        <w:rPr>
          <w:rFonts w:asciiTheme="minorHAnsi" w:hAnsiTheme="minorHAnsi" w:cstheme="minorHAnsi"/>
        </w:rPr>
        <w:t xml:space="preserve">e, nestanoví-li </w:t>
      </w:r>
      <w:r w:rsidRPr="00F664AB">
        <w:rPr>
          <w:rFonts w:asciiTheme="minorHAnsi" w:hAnsiTheme="minorHAnsi" w:cstheme="minorHAnsi"/>
        </w:rPr>
        <w:t>Objednatel</w:t>
      </w:r>
      <w:r w:rsidR="005513A1" w:rsidRPr="00F664AB">
        <w:rPr>
          <w:rFonts w:asciiTheme="minorHAnsi" w:hAnsiTheme="minorHAnsi" w:cstheme="minorHAnsi"/>
        </w:rPr>
        <w:t xml:space="preserve"> jinak. Vypracováním Exitového plánu se rozumí jeho schválení </w:t>
      </w:r>
      <w:r w:rsidRPr="00F664AB">
        <w:rPr>
          <w:rFonts w:asciiTheme="minorHAnsi" w:hAnsiTheme="minorHAnsi" w:cstheme="minorHAnsi"/>
        </w:rPr>
        <w:t>Objednatel</w:t>
      </w:r>
      <w:r w:rsidR="005513A1" w:rsidRPr="00F664AB">
        <w:rPr>
          <w:rFonts w:asciiTheme="minorHAnsi" w:hAnsiTheme="minorHAnsi" w:cstheme="minorHAnsi"/>
        </w:rPr>
        <w:t xml:space="preserve">em v souladu s tímto článkem </w:t>
      </w:r>
      <w:r w:rsidR="00A46356" w:rsidRPr="00F664AB">
        <w:rPr>
          <w:rFonts w:asciiTheme="minorHAnsi" w:hAnsiTheme="minorHAnsi" w:cstheme="minorHAnsi"/>
        </w:rPr>
        <w:t>Smlouvy</w:t>
      </w:r>
      <w:r w:rsidR="005513A1" w:rsidRPr="00F664AB">
        <w:rPr>
          <w:rFonts w:asciiTheme="minorHAnsi" w:hAnsiTheme="minorHAnsi" w:cstheme="minorHAnsi"/>
        </w:rPr>
        <w:t>.</w:t>
      </w:r>
      <w:bookmarkEnd w:id="71"/>
      <w:bookmarkEnd w:id="72"/>
      <w:r w:rsidR="005513A1" w:rsidRPr="00F664AB">
        <w:rPr>
          <w:rFonts w:asciiTheme="minorHAnsi" w:hAnsiTheme="minorHAnsi" w:cstheme="minorHAnsi"/>
        </w:rPr>
        <w:t xml:space="preserve"> </w:t>
      </w:r>
      <w:bookmarkStart w:id="73" w:name="_Ref11419651"/>
    </w:p>
    <w:p w14:paraId="6C0AA329" w14:textId="23C8E043" w:rsidR="002C5746" w:rsidRPr="00F664AB" w:rsidRDefault="002C5746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V případě jakéhokoliv ukončení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 je Zhot</w:t>
      </w:r>
      <w:r w:rsidR="008666D8" w:rsidRPr="00F664AB">
        <w:rPr>
          <w:rFonts w:asciiTheme="minorHAnsi" w:hAnsiTheme="minorHAnsi" w:cstheme="minorHAnsi"/>
        </w:rPr>
        <w:t>o</w:t>
      </w:r>
      <w:r w:rsidRPr="00F664AB">
        <w:rPr>
          <w:rFonts w:asciiTheme="minorHAnsi" w:hAnsiTheme="minorHAnsi" w:cstheme="minorHAnsi"/>
        </w:rPr>
        <w:t xml:space="preserve">vitel na základě Exitového plánu povinen poskytnout Objednateli nebo Objednatelem určené třetí osobě maximální nezbytnou součinnost za účelem plynulého a řádného převedení činností dle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  či jejich části na Objednatele nebo Objednatelem určenou třetí osobu tak, s výjimkou případu, že by novým </w:t>
      </w:r>
      <w:r w:rsidR="009715A5">
        <w:rPr>
          <w:rFonts w:asciiTheme="minorHAnsi" w:hAnsiTheme="minorHAnsi" w:cstheme="minorHAnsi"/>
        </w:rPr>
        <w:t xml:space="preserve">zhotovitelem </w:t>
      </w:r>
      <w:r w:rsidRPr="00F664AB">
        <w:rPr>
          <w:rFonts w:asciiTheme="minorHAnsi" w:hAnsiTheme="minorHAnsi" w:cstheme="minorHAnsi"/>
        </w:rPr>
        <w:t xml:space="preserve">Plnění byl stávající </w:t>
      </w:r>
      <w:r w:rsidR="009715A5">
        <w:rPr>
          <w:rFonts w:asciiTheme="minorHAnsi" w:hAnsiTheme="minorHAnsi" w:cstheme="minorHAnsi"/>
        </w:rPr>
        <w:t>Zhotovitel</w:t>
      </w:r>
      <w:r w:rsidR="009715A5" w:rsidRPr="00F664AB">
        <w:rPr>
          <w:rFonts w:asciiTheme="minorHAnsi" w:hAnsiTheme="minorHAnsi" w:cstheme="minorHAnsi"/>
        </w:rPr>
        <w:t xml:space="preserve"> </w:t>
      </w:r>
      <w:r w:rsidRPr="00F664AB">
        <w:rPr>
          <w:rFonts w:asciiTheme="minorHAnsi" w:hAnsiTheme="minorHAnsi" w:cstheme="minorHAnsi"/>
        </w:rPr>
        <w:t xml:space="preserve">dle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, aby Objednateli nevznikla újma (škoda) související s přechodem poskytování plnění dle 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  na nového </w:t>
      </w:r>
      <w:r w:rsidR="009715A5">
        <w:rPr>
          <w:rFonts w:asciiTheme="minorHAnsi" w:hAnsiTheme="minorHAnsi" w:cstheme="minorHAnsi"/>
        </w:rPr>
        <w:t xml:space="preserve">zhotovitele </w:t>
      </w:r>
      <w:r w:rsidRPr="00F664AB">
        <w:rPr>
          <w:rFonts w:asciiTheme="minorHAnsi" w:hAnsiTheme="minorHAnsi" w:cstheme="minorHAnsi"/>
        </w:rPr>
        <w:t xml:space="preserve">Plnění. </w:t>
      </w:r>
      <w:r w:rsidR="009715A5">
        <w:rPr>
          <w:rFonts w:asciiTheme="minorHAnsi" w:hAnsiTheme="minorHAnsi" w:cstheme="minorHAnsi"/>
        </w:rPr>
        <w:t>Zhotovitel</w:t>
      </w:r>
      <w:r w:rsidR="009715A5" w:rsidRPr="00F664AB">
        <w:rPr>
          <w:rFonts w:asciiTheme="minorHAnsi" w:hAnsiTheme="minorHAnsi" w:cstheme="minorHAnsi"/>
        </w:rPr>
        <w:t xml:space="preserve"> </w:t>
      </w:r>
      <w:r w:rsidRPr="00F664AB">
        <w:rPr>
          <w:rFonts w:asciiTheme="minorHAnsi" w:hAnsiTheme="minorHAnsi" w:cstheme="minorHAnsi"/>
        </w:rPr>
        <w:t>se zavazuje tuto součinnost poskytovat s odbornou péčí, zodpovědně v rozsahu, který po něm lze spravedlivě požadovat, a to do doby úplného převzetí takových činností Objednatelem nebo Objednatelem určenou třetí osobou. Součinnost bude spočívat především ve vykonání plánu předání (dle Exitového plánu činnostmi vedoucími k řádnému vykonání Exitového plánu</w:t>
      </w:r>
      <w:r w:rsidR="00364E5F" w:rsidRPr="00F664AB">
        <w:rPr>
          <w:rFonts w:asciiTheme="minorHAnsi" w:hAnsiTheme="minorHAnsi" w:cstheme="minorHAnsi"/>
        </w:rPr>
        <w:t>)</w:t>
      </w:r>
      <w:r w:rsidRPr="00F664AB">
        <w:rPr>
          <w:rFonts w:asciiTheme="minorHAnsi" w:hAnsiTheme="minorHAnsi" w:cstheme="minorHAnsi"/>
        </w:rPr>
        <w:t>.</w:t>
      </w:r>
    </w:p>
    <w:p w14:paraId="6F225307" w14:textId="276B5D9E" w:rsidR="002C5746" w:rsidRPr="00F664AB" w:rsidRDefault="002C5746" w:rsidP="002666A7">
      <w:pPr>
        <w:pStyle w:val="Odst"/>
        <w:rPr>
          <w:rFonts w:asciiTheme="minorHAnsi" w:hAnsiTheme="minorHAnsi" w:cstheme="minorHAnsi"/>
        </w:rPr>
      </w:pPr>
      <w:bookmarkStart w:id="74" w:name="_Ref45148502"/>
      <w:r w:rsidRPr="00F664AB">
        <w:rPr>
          <w:rFonts w:asciiTheme="minorHAnsi" w:hAnsiTheme="minorHAnsi" w:cstheme="minorHAnsi"/>
        </w:rPr>
        <w:t>Tvorba Exitového plánu dle požadavků proběhne dle následujících pravidel a v následujícím rozsahu:</w:t>
      </w:r>
      <w:bookmarkEnd w:id="73"/>
      <w:bookmarkEnd w:id="74"/>
    </w:p>
    <w:p w14:paraId="12D82C8E" w14:textId="133CDD40" w:rsidR="002C5746" w:rsidRPr="00F664AB" w:rsidRDefault="002C5746" w:rsidP="002666A7">
      <w:pPr>
        <w:pStyle w:val="Psm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Nejpozději šest měsíců před ukončením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 vznikne společná pracovní skupina </w:t>
      </w:r>
      <w:r w:rsidR="00B51172">
        <w:rPr>
          <w:rFonts w:asciiTheme="minorHAnsi" w:hAnsiTheme="minorHAnsi" w:cstheme="minorHAnsi"/>
        </w:rPr>
        <w:t>Zhotovitele</w:t>
      </w:r>
      <w:r w:rsidR="00B51172" w:rsidRPr="00F664AB">
        <w:rPr>
          <w:rFonts w:asciiTheme="minorHAnsi" w:hAnsiTheme="minorHAnsi" w:cstheme="minorHAnsi"/>
        </w:rPr>
        <w:t xml:space="preserve"> </w:t>
      </w:r>
      <w:r w:rsidRPr="00F664AB">
        <w:rPr>
          <w:rFonts w:asciiTheme="minorHAnsi" w:hAnsiTheme="minorHAnsi" w:cstheme="minorHAnsi"/>
        </w:rPr>
        <w:t>a Objednatele, zahrnující zástupce obou stran z oblasti technické, ekonomické i</w:t>
      </w:r>
      <w:r w:rsidR="00D338E4" w:rsidRPr="00F664AB">
        <w:rPr>
          <w:rFonts w:asciiTheme="minorHAnsi" w:hAnsiTheme="minorHAnsi" w:cstheme="minorHAnsi"/>
        </w:rPr>
        <w:t> </w:t>
      </w:r>
      <w:r w:rsidRPr="00F664AB">
        <w:rPr>
          <w:rFonts w:asciiTheme="minorHAnsi" w:hAnsiTheme="minorHAnsi" w:cstheme="minorHAnsi"/>
        </w:rPr>
        <w:t>právní;</w:t>
      </w:r>
      <w:bookmarkStart w:id="75" w:name="_Ref11338223"/>
    </w:p>
    <w:p w14:paraId="0A32048D" w14:textId="77777777" w:rsidR="007D5645" w:rsidRPr="00F664AB" w:rsidRDefault="002C5746" w:rsidP="002666A7">
      <w:pPr>
        <w:pStyle w:val="Psm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pracovní skupina vytvoří</w:t>
      </w:r>
      <w:r w:rsidR="00996054" w:rsidRPr="00F664AB">
        <w:rPr>
          <w:rFonts w:asciiTheme="minorHAnsi" w:hAnsiTheme="minorHAnsi" w:cstheme="minorHAnsi"/>
        </w:rPr>
        <w:t>,</w:t>
      </w:r>
      <w:r w:rsidRPr="00F664AB">
        <w:rPr>
          <w:rFonts w:asciiTheme="minorHAnsi" w:hAnsiTheme="minorHAnsi" w:cstheme="minorHAnsi"/>
        </w:rPr>
        <w:t xml:space="preserve"> resp. aktualizuje již vytvořený Exitový plán, který bude nejpozději 3</w:t>
      </w:r>
      <w:r w:rsidR="00D338E4" w:rsidRPr="00F664AB">
        <w:rPr>
          <w:rFonts w:asciiTheme="minorHAnsi" w:hAnsiTheme="minorHAnsi" w:cstheme="minorHAnsi"/>
        </w:rPr>
        <w:t> </w:t>
      </w:r>
      <w:r w:rsidRPr="00F664AB">
        <w:rPr>
          <w:rFonts w:asciiTheme="minorHAnsi" w:hAnsiTheme="minorHAnsi" w:cstheme="minorHAnsi"/>
        </w:rPr>
        <w:t xml:space="preserve">měsíce před termínem ukončení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 schválen oběma Smluvními stranami</w:t>
      </w:r>
      <w:bookmarkEnd w:id="75"/>
      <w:r w:rsidRPr="00F664AB">
        <w:rPr>
          <w:rFonts w:asciiTheme="minorHAnsi" w:hAnsiTheme="minorHAnsi" w:cstheme="minorHAnsi"/>
        </w:rPr>
        <w:t>.</w:t>
      </w:r>
    </w:p>
    <w:p w14:paraId="3BE55B35" w14:textId="0655001C" w:rsidR="007D5645" w:rsidRPr="00F664AB" w:rsidRDefault="00BC1C2C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Zhotovitel je povinen poskytnout Objednateli plnou součinnost pro zajištění kontinuity fungování </w:t>
      </w:r>
      <w:r w:rsidR="00292548">
        <w:rPr>
          <w:rFonts w:asciiTheme="minorHAnsi" w:hAnsiTheme="minorHAnsi" w:cstheme="minorHAnsi"/>
        </w:rPr>
        <w:t>Systému</w:t>
      </w:r>
      <w:r w:rsidRPr="00F664AB">
        <w:rPr>
          <w:rFonts w:asciiTheme="minorHAnsi" w:hAnsiTheme="minorHAnsi" w:cstheme="minorHAnsi"/>
        </w:rPr>
        <w:t xml:space="preserve"> v případě aktivace Exit</w:t>
      </w:r>
      <w:r w:rsidR="0047676B" w:rsidRPr="00F664AB">
        <w:rPr>
          <w:rFonts w:asciiTheme="minorHAnsi" w:hAnsiTheme="minorHAnsi" w:cstheme="minorHAnsi"/>
        </w:rPr>
        <w:t xml:space="preserve"> </w:t>
      </w:r>
      <w:r w:rsidRPr="00F664AB">
        <w:rPr>
          <w:rFonts w:asciiTheme="minorHAnsi" w:hAnsiTheme="minorHAnsi" w:cstheme="minorHAnsi"/>
        </w:rPr>
        <w:t>plánu a jeho výstupů.</w:t>
      </w:r>
    </w:p>
    <w:p w14:paraId="68E8CCC1" w14:textId="29866E12" w:rsidR="00A46356" w:rsidRPr="00F664AB" w:rsidRDefault="00A46356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Smluvní strany se dohodly, že </w:t>
      </w:r>
      <w:r w:rsidR="002600B5" w:rsidRPr="00F664AB">
        <w:rPr>
          <w:rFonts w:asciiTheme="minorHAnsi" w:hAnsiTheme="minorHAnsi" w:cstheme="minorHAnsi"/>
        </w:rPr>
        <w:t xml:space="preserve">Zhotovitel </w:t>
      </w:r>
      <w:r w:rsidRPr="00F664AB">
        <w:rPr>
          <w:rFonts w:asciiTheme="minorHAnsi" w:hAnsiTheme="minorHAnsi" w:cstheme="minorHAnsi"/>
        </w:rPr>
        <w:t>poskytne aktuální datové soubory ze stávající</w:t>
      </w:r>
      <w:r w:rsidR="002600B5">
        <w:rPr>
          <w:rFonts w:asciiTheme="minorHAnsi" w:hAnsiTheme="minorHAnsi" w:cstheme="minorHAnsi"/>
        </w:rPr>
        <w:t>ho</w:t>
      </w:r>
      <w:r w:rsidRPr="00F664AB">
        <w:rPr>
          <w:rFonts w:asciiTheme="minorHAnsi" w:hAnsiTheme="minorHAnsi" w:cstheme="minorHAnsi"/>
        </w:rPr>
        <w:t xml:space="preserve"> </w:t>
      </w:r>
      <w:r w:rsidR="002600B5">
        <w:rPr>
          <w:rFonts w:asciiTheme="minorHAnsi" w:hAnsiTheme="minorHAnsi" w:cstheme="minorHAnsi"/>
        </w:rPr>
        <w:t>systému</w:t>
      </w:r>
      <w:r w:rsidRPr="00F664AB">
        <w:rPr>
          <w:rFonts w:asciiTheme="minorHAnsi" w:hAnsiTheme="minorHAnsi" w:cstheme="minorHAnsi"/>
        </w:rPr>
        <w:t xml:space="preserve"> ve formátu akceptovaném cílovým </w:t>
      </w:r>
      <w:r w:rsidRPr="009067E6">
        <w:rPr>
          <w:rFonts w:asciiTheme="minorHAnsi" w:hAnsiTheme="minorHAnsi" w:cstheme="minorHAnsi"/>
        </w:rPr>
        <w:t>systémem</w:t>
      </w:r>
      <w:r w:rsidR="00CF40A4" w:rsidRPr="009067E6" w:rsidDel="003732F2">
        <w:rPr>
          <w:rFonts w:asciiTheme="minorHAnsi" w:hAnsiTheme="minorHAnsi" w:cstheme="minorHAnsi"/>
        </w:rPr>
        <w:t>. Požadované</w:t>
      </w:r>
      <w:r w:rsidRPr="00F664AB">
        <w:rPr>
          <w:rFonts w:asciiTheme="minorHAnsi" w:hAnsiTheme="minorHAnsi" w:cstheme="minorHAnsi"/>
        </w:rPr>
        <w:t xml:space="preserve"> soubory budou obsahovat dohodnutou strukturu dat, včetně platných formátů. </w:t>
      </w:r>
    </w:p>
    <w:p w14:paraId="4603F369" w14:textId="4423AA01" w:rsidR="007A33CE" w:rsidRPr="00F664AB" w:rsidRDefault="007A33CE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Smluvní strany se dohodly, že cena za vypracování Exitového plánu a poskytnutí plnění nezbytného k jeho realizaci vedoucího k úspěšnému Exitu či poskytování další součinnosti dle tohoto článku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 je stanoveno jednorázovou částkou, která je součástí ceny za plnění dle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, a to dle </w:t>
      </w:r>
      <w:r w:rsidRPr="009067E6">
        <w:rPr>
          <w:rFonts w:asciiTheme="minorHAnsi" w:hAnsiTheme="minorHAnsi" w:cstheme="minorHAnsi"/>
        </w:rPr>
        <w:t xml:space="preserve">bodu </w:t>
      </w:r>
      <w:r w:rsidR="00D044AD" w:rsidRPr="009067E6">
        <w:rPr>
          <w:rFonts w:asciiTheme="minorHAnsi" w:hAnsiTheme="minorHAnsi" w:cstheme="minorHAnsi"/>
        </w:rPr>
        <w:t>4.1.</w:t>
      </w:r>
      <w:r w:rsidR="00D044AD">
        <w:rPr>
          <w:rFonts w:asciiTheme="minorHAnsi" w:hAnsiTheme="minorHAnsi" w:cstheme="minorHAnsi"/>
        </w:rPr>
        <w:t xml:space="preserve"> </w:t>
      </w:r>
      <w:r w:rsidRPr="008326DF">
        <w:rPr>
          <w:rFonts w:asciiTheme="minorHAnsi" w:hAnsiTheme="minorHAnsi" w:cstheme="minorHAnsi"/>
        </w:rPr>
        <w:t>Cenové kalkulace</w:t>
      </w:r>
      <w:r w:rsidR="008F784E">
        <w:rPr>
          <w:rFonts w:asciiTheme="minorHAnsi" w:hAnsiTheme="minorHAnsi" w:cstheme="minorHAnsi"/>
        </w:rPr>
        <w:t xml:space="preserve"> </w:t>
      </w:r>
      <w:r w:rsidR="009C6A27">
        <w:rPr>
          <w:rFonts w:asciiTheme="minorHAnsi" w:hAnsiTheme="minorHAnsi" w:cstheme="minorHAnsi"/>
        </w:rPr>
        <w:t>položka („Exit“)</w:t>
      </w:r>
      <w:r w:rsidRPr="008326DF">
        <w:rPr>
          <w:rFonts w:asciiTheme="minorHAnsi" w:hAnsiTheme="minorHAnsi" w:cstheme="minorHAnsi"/>
        </w:rPr>
        <w:t>.</w:t>
      </w:r>
    </w:p>
    <w:p w14:paraId="209DE12F" w14:textId="2EA1A4D8" w:rsidR="003D65ED" w:rsidRPr="003D65ED" w:rsidRDefault="003D65ED" w:rsidP="003D65ED">
      <w:pPr>
        <w:pStyle w:val="Od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Cena </w:t>
      </w:r>
      <w:r w:rsidR="00AB0CB5">
        <w:rPr>
          <w:rFonts w:asciiTheme="minorHAnsi" w:hAnsiTheme="minorHAnsi" w:cstheme="minorHAnsi"/>
        </w:rPr>
        <w:t>za vypracování exitového plánu a jeho realizaci podle</w:t>
      </w:r>
      <w:r w:rsidRPr="00F664AB">
        <w:rPr>
          <w:rFonts w:asciiTheme="minorHAnsi" w:hAnsiTheme="minorHAnsi" w:cstheme="minorHAnsi"/>
        </w:rPr>
        <w:t xml:space="preserve"> čl. </w:t>
      </w:r>
      <w:r w:rsidR="00E523CC">
        <w:rPr>
          <w:rFonts w:asciiTheme="minorHAnsi" w:hAnsiTheme="minorHAnsi" w:cstheme="minorHAnsi"/>
        </w:rPr>
        <w:t>XI</w:t>
      </w:r>
      <w:r>
        <w:rPr>
          <w:rFonts w:asciiTheme="minorHAnsi" w:hAnsiTheme="minorHAnsi" w:cstheme="minorHAnsi"/>
        </w:rPr>
        <w:t>.</w:t>
      </w:r>
      <w:r w:rsidRPr="00F664AB">
        <w:rPr>
          <w:rFonts w:asciiTheme="minorHAnsi" w:hAnsiTheme="minorHAnsi" w:cstheme="minorHAnsi"/>
        </w:rPr>
        <w:t xml:space="preserve">  Smlouvy </w:t>
      </w:r>
      <w:r w:rsidR="00AB0CB5">
        <w:rPr>
          <w:rFonts w:asciiTheme="minorHAnsi" w:hAnsiTheme="minorHAnsi" w:cstheme="minorHAnsi"/>
        </w:rPr>
        <w:t>bude upravena</w:t>
      </w:r>
      <w:r w:rsidRPr="00F664AB">
        <w:rPr>
          <w:rFonts w:asciiTheme="minorHAnsi" w:hAnsiTheme="minorHAnsi" w:cstheme="minorHAnsi"/>
        </w:rPr>
        <w:t xml:space="preserve"> o</w:t>
      </w:r>
      <w:r w:rsidRPr="00430EA9">
        <w:rPr>
          <w:rFonts w:asciiTheme="minorHAnsi" w:hAnsiTheme="minorHAnsi" w:cstheme="minorHAnsi"/>
        </w:rPr>
        <w:t xml:space="preserve"> částku odpovídající roční inflaci vyjádřené přírůstkem průměrného ročního indexu spotřebitelských cen a zjištěné z úředního sdělení Českého statistického úřadu.</w:t>
      </w:r>
      <w:r w:rsidRPr="00F664AB">
        <w:rPr>
          <w:rFonts w:asciiTheme="minorHAnsi" w:hAnsiTheme="minorHAnsi" w:cstheme="minorHAnsi"/>
        </w:rPr>
        <w:t xml:space="preserve"> Smluvní strany se dohodly, že úprava ceny </w:t>
      </w:r>
      <w:r w:rsidR="009921BE">
        <w:rPr>
          <w:rFonts w:asciiTheme="minorHAnsi" w:hAnsiTheme="minorHAnsi" w:cstheme="minorHAnsi"/>
        </w:rPr>
        <w:t>podle bodu 4.1 Cenové kalkulace</w:t>
      </w:r>
      <w:r w:rsidRPr="00F664AB">
        <w:rPr>
          <w:rFonts w:asciiTheme="minorHAnsi" w:hAnsiTheme="minorHAnsi" w:cstheme="minorHAnsi"/>
        </w:rPr>
        <w:t xml:space="preserve"> dle tohoto ustanovení </w:t>
      </w:r>
      <w:r>
        <w:rPr>
          <w:rFonts w:asciiTheme="minorHAnsi" w:hAnsiTheme="minorHAnsi" w:cstheme="minorHAnsi"/>
        </w:rPr>
        <w:t>musí být</w:t>
      </w:r>
      <w:r w:rsidRPr="00F664AB">
        <w:rPr>
          <w:rFonts w:asciiTheme="minorHAnsi" w:hAnsiTheme="minorHAnsi" w:cstheme="minorHAnsi"/>
        </w:rPr>
        <w:t xml:space="preserve"> Objednateli</w:t>
      </w:r>
      <w:r>
        <w:rPr>
          <w:rFonts w:asciiTheme="minorHAnsi" w:hAnsiTheme="minorHAnsi" w:cstheme="minorHAnsi"/>
        </w:rPr>
        <w:t xml:space="preserve"> písemně</w:t>
      </w:r>
      <w:r w:rsidRPr="00F664AB">
        <w:rPr>
          <w:rFonts w:asciiTheme="minorHAnsi" w:hAnsiTheme="minorHAnsi" w:cstheme="minorHAnsi"/>
        </w:rPr>
        <w:t xml:space="preserve"> oznámena nejpozději do 31. března příslušného kalendářního roku. Cena </w:t>
      </w:r>
      <w:r w:rsidR="008F784E">
        <w:rPr>
          <w:rFonts w:asciiTheme="minorHAnsi" w:hAnsiTheme="minorHAnsi" w:cstheme="minorHAnsi"/>
        </w:rPr>
        <w:t xml:space="preserve">za </w:t>
      </w:r>
      <w:r w:rsidR="009C6A27">
        <w:rPr>
          <w:rFonts w:asciiTheme="minorHAnsi" w:hAnsiTheme="minorHAnsi" w:cstheme="minorHAnsi"/>
        </w:rPr>
        <w:t>Exit</w:t>
      </w:r>
      <w:r w:rsidRPr="00F664AB">
        <w:rPr>
          <w:rFonts w:asciiTheme="minorHAnsi" w:hAnsiTheme="minorHAnsi" w:cstheme="minorHAnsi"/>
        </w:rPr>
        <w:t xml:space="preserve"> bude upravována s účinky od 1. dubna příslušného kalendářního roku.</w:t>
      </w:r>
    </w:p>
    <w:p w14:paraId="63D479F9" w14:textId="1E7B9A32" w:rsidR="00E839A6" w:rsidRPr="00F664AB" w:rsidRDefault="005A360B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Konkrétní p</w:t>
      </w:r>
      <w:r w:rsidR="005513A1" w:rsidRPr="00F664AB">
        <w:rPr>
          <w:rFonts w:asciiTheme="minorHAnsi" w:hAnsiTheme="minorHAnsi" w:cstheme="minorHAnsi"/>
        </w:rPr>
        <w:t>ožadavky na Exitový plán</w:t>
      </w:r>
      <w:r w:rsidRPr="00F664AB">
        <w:rPr>
          <w:rFonts w:asciiTheme="minorHAnsi" w:hAnsiTheme="minorHAnsi" w:cstheme="minorHAnsi"/>
        </w:rPr>
        <w:t xml:space="preserve"> a jeho realizaci</w:t>
      </w:r>
      <w:r w:rsidR="005513A1" w:rsidRPr="00F664AB">
        <w:rPr>
          <w:rFonts w:asciiTheme="minorHAnsi" w:hAnsiTheme="minorHAnsi" w:cstheme="minorHAnsi"/>
        </w:rPr>
        <w:t xml:space="preserve"> jsou dále obsaženy v</w:t>
      </w:r>
      <w:r w:rsidR="00E8695F">
        <w:rPr>
          <w:rFonts w:asciiTheme="minorHAnsi" w:hAnsiTheme="minorHAnsi" w:cstheme="minorHAnsi"/>
        </w:rPr>
        <w:t> </w:t>
      </w:r>
      <w:r w:rsidR="00981852" w:rsidRPr="00241EF4">
        <w:rPr>
          <w:rFonts w:asciiTheme="minorHAnsi" w:hAnsiTheme="minorHAnsi" w:cstheme="minorHAnsi"/>
        </w:rPr>
        <w:t>Příloze č. 1 Smlouvy</w:t>
      </w:r>
      <w:r w:rsidR="00241EF4">
        <w:rPr>
          <w:rFonts w:asciiTheme="minorHAnsi" w:hAnsiTheme="minorHAnsi" w:cstheme="minorHAnsi"/>
        </w:rPr>
        <w:t>.</w:t>
      </w:r>
    </w:p>
    <w:p w14:paraId="6958449C" w14:textId="0A3DCABD" w:rsidR="005513A1" w:rsidRPr="00F664AB" w:rsidRDefault="005513A1" w:rsidP="0089470C">
      <w:pPr>
        <w:pStyle w:val="Nadpis1"/>
        <w:ind w:left="0" w:firstLine="0"/>
        <w:rPr>
          <w:rFonts w:asciiTheme="minorHAnsi" w:hAnsiTheme="minorHAnsi" w:cstheme="minorHAnsi"/>
        </w:rPr>
      </w:pPr>
      <w:bookmarkStart w:id="76" w:name="_Toc49258779"/>
      <w:bookmarkStart w:id="77" w:name="_Toc167182261"/>
      <w:r w:rsidRPr="00F664AB">
        <w:rPr>
          <w:rFonts w:asciiTheme="minorHAnsi" w:hAnsiTheme="minorHAnsi" w:cstheme="minorHAnsi"/>
        </w:rPr>
        <w:t>Ostatní podmínky</w:t>
      </w:r>
      <w:r w:rsidR="005A360B" w:rsidRPr="00F664AB">
        <w:rPr>
          <w:rFonts w:asciiTheme="minorHAnsi" w:hAnsiTheme="minorHAnsi" w:cstheme="minorHAnsi"/>
        </w:rPr>
        <w:t xml:space="preserve">; hardware jako příslušenství </w:t>
      </w:r>
      <w:bookmarkEnd w:id="76"/>
      <w:r w:rsidR="00292548">
        <w:rPr>
          <w:rFonts w:asciiTheme="minorHAnsi" w:hAnsiTheme="minorHAnsi" w:cstheme="minorHAnsi"/>
        </w:rPr>
        <w:t>Systému</w:t>
      </w:r>
      <w:bookmarkEnd w:id="77"/>
    </w:p>
    <w:p w14:paraId="7A4CF7E0" w14:textId="5827C8AA" w:rsidR="00E47525" w:rsidRPr="00F664AB" w:rsidRDefault="00180DA3" w:rsidP="002666A7">
      <w:pPr>
        <w:pStyle w:val="Odst"/>
        <w:rPr>
          <w:rFonts w:asciiTheme="minorHAnsi" w:hAnsiTheme="minorHAnsi" w:cstheme="minorHAnsi"/>
          <w:b/>
        </w:rPr>
      </w:pP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 je povinen zajistit účast svých pověřených pracovníků při kontrole prováděných prací, kterou provádí dozor </w:t>
      </w:r>
      <w:r w:rsidRPr="00F664AB">
        <w:rPr>
          <w:rFonts w:asciiTheme="minorHAnsi" w:hAnsiTheme="minorHAnsi" w:cstheme="minorHAnsi"/>
        </w:rPr>
        <w:t>Objednatel</w:t>
      </w:r>
      <w:r w:rsidR="005513A1" w:rsidRPr="00F664AB">
        <w:rPr>
          <w:rFonts w:asciiTheme="minorHAnsi" w:hAnsiTheme="minorHAnsi" w:cstheme="minorHAnsi"/>
        </w:rPr>
        <w:t xml:space="preserve">e, a činit neprodleně opatření k odstranění zjištěných vad. Výkon tohoto dozoru nezbavuje </w:t>
      </w: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>e odpovědnosti za řádné a včasné plnění dluhů z</w:t>
      </w:r>
      <w:r w:rsidR="0037609C">
        <w:rPr>
          <w:rFonts w:asciiTheme="minorHAnsi" w:hAnsiTheme="minorHAnsi" w:cstheme="minorHAnsi"/>
        </w:rPr>
        <w:t>e</w:t>
      </w:r>
      <w:r w:rsidR="005513A1" w:rsidRPr="00F664AB">
        <w:rPr>
          <w:rFonts w:asciiTheme="minorHAnsi" w:hAnsiTheme="minorHAnsi" w:cstheme="minorHAnsi"/>
        </w:rPr>
        <w:t xml:space="preserve"> </w:t>
      </w:r>
      <w:r w:rsidR="00A46356" w:rsidRPr="00F664AB">
        <w:rPr>
          <w:rFonts w:asciiTheme="minorHAnsi" w:hAnsiTheme="minorHAnsi" w:cstheme="minorHAnsi"/>
        </w:rPr>
        <w:t>Smlouvy</w:t>
      </w:r>
      <w:r w:rsidR="005513A1" w:rsidRPr="00F664AB">
        <w:rPr>
          <w:rFonts w:asciiTheme="minorHAnsi" w:hAnsiTheme="minorHAnsi" w:cstheme="minorHAnsi"/>
        </w:rPr>
        <w:t>.</w:t>
      </w:r>
    </w:p>
    <w:p w14:paraId="75CE3918" w14:textId="7C30F76B" w:rsidR="00DC5BD6" w:rsidRPr="0099547F" w:rsidRDefault="007A33CE" w:rsidP="0099547F">
      <w:pPr>
        <w:pStyle w:val="Odst"/>
        <w:rPr>
          <w:rFonts w:asciiTheme="minorHAnsi" w:hAnsiTheme="minorHAnsi" w:cstheme="minorHAnsi"/>
          <w:b/>
        </w:rPr>
      </w:pPr>
      <w:r w:rsidRPr="0099547F">
        <w:rPr>
          <w:rFonts w:asciiTheme="minorHAnsi" w:hAnsiTheme="minorHAnsi" w:cstheme="minorHAnsi"/>
        </w:rPr>
        <w:t xml:space="preserve">Zhotovitel se zavazuje informovat Objednatele o stavu rozpracovaného </w:t>
      </w:r>
      <w:r w:rsidR="00292548">
        <w:rPr>
          <w:rFonts w:asciiTheme="minorHAnsi" w:hAnsiTheme="minorHAnsi" w:cstheme="minorHAnsi"/>
        </w:rPr>
        <w:t>Systému</w:t>
      </w:r>
      <w:r w:rsidRPr="0099547F">
        <w:rPr>
          <w:rFonts w:asciiTheme="minorHAnsi" w:hAnsiTheme="minorHAnsi" w:cstheme="minorHAnsi"/>
        </w:rPr>
        <w:t xml:space="preserve"> na pravidelných poradách (tzv. kontrolních dnech), které bude Zhotovitel </w:t>
      </w:r>
      <w:r w:rsidR="002A3EDA" w:rsidRPr="0099547F">
        <w:rPr>
          <w:rFonts w:asciiTheme="minorHAnsi" w:hAnsiTheme="minorHAnsi" w:cstheme="minorHAnsi"/>
        </w:rPr>
        <w:t xml:space="preserve">po dohodě s Objednatelem </w:t>
      </w:r>
      <w:r w:rsidRPr="0099547F">
        <w:rPr>
          <w:rFonts w:asciiTheme="minorHAnsi" w:hAnsiTheme="minorHAnsi" w:cstheme="minorHAnsi"/>
        </w:rPr>
        <w:t xml:space="preserve">organizovat v sídle Objednatele podle potřeby nejméně </w:t>
      </w:r>
      <w:r w:rsidR="00BA3794">
        <w:rPr>
          <w:rFonts w:asciiTheme="minorHAnsi" w:hAnsiTheme="minorHAnsi" w:cstheme="minorHAnsi"/>
        </w:rPr>
        <w:t>1 za 14 dnů</w:t>
      </w:r>
      <w:r w:rsidRPr="0099547F">
        <w:rPr>
          <w:rFonts w:asciiTheme="minorHAnsi" w:hAnsiTheme="minorHAnsi" w:cstheme="minorHAnsi"/>
        </w:rPr>
        <w:t xml:space="preserve">. Zápisy z kontrolních dnů bude pořizovat Zhotovitel, schválení zápisů podléhá osobě oprávněné jednat za Objednatele. Objednatel se zavazuje zajistit vždy účast </w:t>
      </w:r>
      <w:r w:rsidR="00074AB2" w:rsidRPr="0099547F">
        <w:rPr>
          <w:rFonts w:asciiTheme="minorHAnsi" w:hAnsiTheme="minorHAnsi" w:cstheme="minorHAnsi"/>
        </w:rPr>
        <w:t>vedoucího projektu, popř. jim pověřené osoby</w:t>
      </w:r>
      <w:r w:rsidRPr="0099547F">
        <w:rPr>
          <w:rFonts w:asciiTheme="minorHAnsi" w:hAnsiTheme="minorHAnsi" w:cstheme="minorHAnsi"/>
        </w:rPr>
        <w:t>.</w:t>
      </w:r>
      <w:r w:rsidR="00DC5BD6" w:rsidRPr="0099547F">
        <w:rPr>
          <w:rFonts w:asciiTheme="minorHAnsi" w:hAnsiTheme="minorHAnsi" w:cstheme="minorHAnsi"/>
        </w:rPr>
        <w:t xml:space="preserve"> </w:t>
      </w:r>
      <w:r w:rsidR="0099547F" w:rsidRPr="0099547F">
        <w:rPr>
          <w:rFonts w:asciiTheme="minorHAnsi" w:hAnsiTheme="minorHAnsi" w:cstheme="minorHAnsi"/>
        </w:rPr>
        <w:t>Za Zhotovitele je povinen se účastnit jednání alespoň vedoucí projektu a další osoby za Zhotovitele s příslušnou odborností</w:t>
      </w:r>
      <w:r w:rsidR="0099547F">
        <w:rPr>
          <w:rFonts w:asciiTheme="minorHAnsi" w:hAnsiTheme="minorHAnsi" w:cstheme="minorHAnsi"/>
        </w:rPr>
        <w:t>.</w:t>
      </w:r>
    </w:p>
    <w:p w14:paraId="03713D24" w14:textId="22C3E7B9" w:rsidR="00E47525" w:rsidRPr="00F664AB" w:rsidRDefault="005513A1" w:rsidP="002666A7">
      <w:pPr>
        <w:pStyle w:val="Odst"/>
        <w:rPr>
          <w:rFonts w:asciiTheme="minorHAnsi" w:hAnsiTheme="minorHAnsi" w:cstheme="minorHAnsi"/>
          <w:b/>
        </w:rPr>
      </w:pPr>
      <w:r w:rsidRPr="00F664AB">
        <w:rPr>
          <w:rFonts w:asciiTheme="minorHAnsi" w:hAnsiTheme="minorHAnsi" w:cstheme="minorHAnsi"/>
        </w:rPr>
        <w:t xml:space="preserve">Dozor při realizaci </w:t>
      </w:r>
      <w:r w:rsidR="00292548">
        <w:rPr>
          <w:rFonts w:asciiTheme="minorHAnsi" w:hAnsiTheme="minorHAnsi" w:cstheme="minorHAnsi"/>
        </w:rPr>
        <w:t>Systému</w:t>
      </w:r>
      <w:r w:rsidRPr="00F664AB">
        <w:rPr>
          <w:rFonts w:asciiTheme="minorHAnsi" w:hAnsiTheme="minorHAnsi" w:cstheme="minorHAnsi"/>
        </w:rPr>
        <w:t xml:space="preserve"> nesmí provádět </w:t>
      </w:r>
      <w:r w:rsidR="00180DA3" w:rsidRPr="00F664AB">
        <w:rPr>
          <w:rFonts w:asciiTheme="minorHAnsi" w:hAnsiTheme="minorHAnsi" w:cstheme="minorHAnsi"/>
        </w:rPr>
        <w:t>Zhotovitel</w:t>
      </w:r>
      <w:r w:rsidRPr="00F664AB">
        <w:rPr>
          <w:rFonts w:asciiTheme="minorHAnsi" w:hAnsiTheme="minorHAnsi" w:cstheme="minorHAnsi"/>
        </w:rPr>
        <w:t xml:space="preserve"> ani osoba s ním propojená.</w:t>
      </w:r>
    </w:p>
    <w:p w14:paraId="2A434574" w14:textId="44B46723" w:rsidR="00E47525" w:rsidRPr="00F664AB" w:rsidRDefault="00180DA3" w:rsidP="002666A7">
      <w:pPr>
        <w:pStyle w:val="Odst"/>
        <w:rPr>
          <w:rFonts w:asciiTheme="minorHAnsi" w:hAnsiTheme="minorHAnsi" w:cstheme="minorHAnsi"/>
          <w:b/>
        </w:rPr>
      </w:pP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 se dále zavazuje zajistit odborné technické vedení provádění </w:t>
      </w:r>
      <w:r w:rsidR="00292548">
        <w:rPr>
          <w:rFonts w:asciiTheme="minorHAnsi" w:hAnsiTheme="minorHAnsi" w:cstheme="minorHAnsi"/>
        </w:rPr>
        <w:t>Systému</w:t>
      </w:r>
      <w:r w:rsidR="005513A1" w:rsidRPr="00F664AB">
        <w:rPr>
          <w:rFonts w:asciiTheme="minorHAnsi" w:hAnsiTheme="minorHAnsi" w:cstheme="minorHAnsi"/>
        </w:rPr>
        <w:t>, dodržovat bezpečnost informačních systémů a dat v nich obsažených</w:t>
      </w:r>
      <w:r w:rsidR="000F37C0" w:rsidRPr="00F664AB">
        <w:rPr>
          <w:rFonts w:asciiTheme="minorHAnsi" w:hAnsiTheme="minorHAnsi" w:cstheme="minorHAnsi"/>
        </w:rPr>
        <w:t>.</w:t>
      </w:r>
    </w:p>
    <w:p w14:paraId="41485DAE" w14:textId="0A68B584" w:rsidR="00E47525" w:rsidRPr="00BA3794" w:rsidRDefault="00180DA3" w:rsidP="00BA3794">
      <w:pPr>
        <w:pStyle w:val="Odst"/>
        <w:rPr>
          <w:rFonts w:asciiTheme="minorHAnsi" w:hAnsiTheme="minorHAnsi" w:cstheme="minorHAnsi"/>
          <w:b/>
        </w:rPr>
      </w:pP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 je povinen provádět </w:t>
      </w:r>
      <w:r w:rsidR="00292548">
        <w:rPr>
          <w:rFonts w:asciiTheme="minorHAnsi" w:hAnsiTheme="minorHAnsi" w:cstheme="minorHAnsi"/>
        </w:rPr>
        <w:t>Systém</w:t>
      </w:r>
      <w:r w:rsidR="00EC7815" w:rsidRPr="00F664AB">
        <w:rPr>
          <w:rFonts w:asciiTheme="minorHAnsi" w:hAnsiTheme="minorHAnsi" w:cstheme="minorHAnsi"/>
        </w:rPr>
        <w:t xml:space="preserve"> v odpovídajícím odborném a věcném rozsahu</w:t>
      </w:r>
      <w:r w:rsidR="005513A1" w:rsidRPr="00F664AB">
        <w:rPr>
          <w:rFonts w:asciiTheme="minorHAnsi" w:hAnsiTheme="minorHAnsi" w:cstheme="minorHAnsi"/>
        </w:rPr>
        <w:t>, nebo jeho část</w:t>
      </w:r>
      <w:r w:rsidR="00EC7815" w:rsidRPr="00F664AB">
        <w:rPr>
          <w:rFonts w:asciiTheme="minorHAnsi" w:hAnsiTheme="minorHAnsi" w:cstheme="minorHAnsi"/>
        </w:rPr>
        <w:t>,</w:t>
      </w:r>
      <w:r w:rsidR="005513A1" w:rsidRPr="00F664AB">
        <w:rPr>
          <w:rFonts w:asciiTheme="minorHAnsi" w:hAnsiTheme="minorHAnsi" w:cstheme="minorHAnsi"/>
        </w:rPr>
        <w:t xml:space="preserve"> prostřednictvím </w:t>
      </w:r>
      <w:r w:rsidR="00EC7815" w:rsidRPr="00F664AB">
        <w:rPr>
          <w:rFonts w:asciiTheme="minorHAnsi" w:hAnsiTheme="minorHAnsi" w:cstheme="minorHAnsi"/>
        </w:rPr>
        <w:t xml:space="preserve">toho </w:t>
      </w:r>
      <w:r w:rsidR="005513A1" w:rsidRPr="00F664AB">
        <w:rPr>
          <w:rFonts w:asciiTheme="minorHAnsi" w:hAnsiTheme="minorHAnsi" w:cstheme="minorHAnsi"/>
        </w:rPr>
        <w:t xml:space="preserve">poddodavatele, pokud jím ve své nabídce podané v zadávacím řízení veřejné zakázky prokazoval splnění kvalifikačních předpokladů. Pokud ze závažných objektivních důvodů nebude </w:t>
      </w: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 schopen zajistit, aby se takový poddodavatel </w:t>
      </w:r>
      <w:r w:rsidR="000F7CBE" w:rsidRPr="00F664AB">
        <w:rPr>
          <w:rFonts w:asciiTheme="minorHAnsi" w:hAnsiTheme="minorHAnsi" w:cstheme="minorHAnsi"/>
        </w:rPr>
        <w:t>po</w:t>
      </w:r>
      <w:r w:rsidR="000F7CBE">
        <w:rPr>
          <w:rFonts w:asciiTheme="minorHAnsi" w:hAnsiTheme="minorHAnsi" w:cstheme="minorHAnsi"/>
        </w:rPr>
        <w:t>dsystému</w:t>
      </w:r>
      <w:r w:rsidR="005513A1" w:rsidRPr="00F664AB">
        <w:rPr>
          <w:rFonts w:asciiTheme="minorHAnsi" w:hAnsiTheme="minorHAnsi" w:cstheme="minorHAnsi"/>
        </w:rPr>
        <w:t xml:space="preserve"> na realizaci </w:t>
      </w:r>
      <w:r w:rsidR="00292548">
        <w:rPr>
          <w:rFonts w:asciiTheme="minorHAnsi" w:hAnsiTheme="minorHAnsi" w:cstheme="minorHAnsi"/>
        </w:rPr>
        <w:t>Systému</w:t>
      </w:r>
      <w:r w:rsidR="005513A1" w:rsidRPr="00F664AB">
        <w:rPr>
          <w:rFonts w:asciiTheme="minorHAnsi" w:hAnsiTheme="minorHAnsi" w:cstheme="minorHAnsi"/>
        </w:rPr>
        <w:t xml:space="preserve">, je </w:t>
      </w: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 oprávněn takového poddodavatele nahradit jiným </w:t>
      </w:r>
      <w:r w:rsidR="00677AD7" w:rsidRPr="00F664AB">
        <w:rPr>
          <w:rFonts w:asciiTheme="minorHAnsi" w:hAnsiTheme="minorHAnsi" w:cstheme="minorHAnsi"/>
        </w:rPr>
        <w:t xml:space="preserve">poddodavatelem </w:t>
      </w:r>
      <w:r w:rsidR="005513A1" w:rsidRPr="00F664AB">
        <w:rPr>
          <w:rFonts w:asciiTheme="minorHAnsi" w:hAnsiTheme="minorHAnsi" w:cstheme="minorHAnsi"/>
        </w:rPr>
        <w:t xml:space="preserve">pouze na základě předchozího písemného souhlasu </w:t>
      </w:r>
      <w:r w:rsidRPr="00F664AB">
        <w:rPr>
          <w:rFonts w:asciiTheme="minorHAnsi" w:hAnsiTheme="minorHAnsi" w:cstheme="minorHAnsi"/>
        </w:rPr>
        <w:t>Objednatel</w:t>
      </w:r>
      <w:r w:rsidR="005513A1" w:rsidRPr="00F664AB">
        <w:rPr>
          <w:rFonts w:asciiTheme="minorHAnsi" w:hAnsiTheme="minorHAnsi" w:cstheme="minorHAnsi"/>
        </w:rPr>
        <w:t xml:space="preserve">e. Poddodavatel nahrazující původního poddodavatele musí prostřednictvím </w:t>
      </w: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e prokázat stejnou či vyšší </w:t>
      </w:r>
      <w:r w:rsidR="00DF342A" w:rsidRPr="00F664AB">
        <w:rPr>
          <w:rFonts w:asciiTheme="minorHAnsi" w:hAnsiTheme="minorHAnsi" w:cstheme="minorHAnsi"/>
        </w:rPr>
        <w:t xml:space="preserve">způsobilost a </w:t>
      </w:r>
      <w:r w:rsidR="005513A1" w:rsidRPr="00F664AB">
        <w:rPr>
          <w:rFonts w:asciiTheme="minorHAnsi" w:hAnsiTheme="minorHAnsi" w:cstheme="minorHAnsi"/>
        </w:rPr>
        <w:t xml:space="preserve">kvalifikaci </w:t>
      </w:r>
      <w:r w:rsidR="00DF342A" w:rsidRPr="00F664AB">
        <w:rPr>
          <w:rFonts w:asciiTheme="minorHAnsi" w:hAnsiTheme="minorHAnsi" w:cstheme="minorHAnsi"/>
        </w:rPr>
        <w:t>dle zadávacích podmínek</w:t>
      </w:r>
      <w:r w:rsidR="005513A1" w:rsidRPr="00F664AB">
        <w:rPr>
          <w:rFonts w:asciiTheme="minorHAnsi" w:hAnsiTheme="minorHAnsi" w:cstheme="minorHAnsi"/>
        </w:rPr>
        <w:t xml:space="preserve">. </w:t>
      </w:r>
      <w:r w:rsidRPr="00F664AB">
        <w:rPr>
          <w:rFonts w:asciiTheme="minorHAnsi" w:hAnsiTheme="minorHAnsi" w:cstheme="minorHAnsi"/>
        </w:rPr>
        <w:t>Objednatel</w:t>
      </w:r>
      <w:r w:rsidR="005513A1" w:rsidRPr="00F664AB">
        <w:rPr>
          <w:rFonts w:asciiTheme="minorHAnsi" w:hAnsiTheme="minorHAnsi" w:cstheme="minorHAnsi"/>
        </w:rPr>
        <w:t xml:space="preserve"> nesmí změnu poddodavatele se stejnou či vyšší kvalifikací </w:t>
      </w:r>
      <w:r w:rsidR="00074AB2">
        <w:rPr>
          <w:rFonts w:asciiTheme="minorHAnsi" w:hAnsiTheme="minorHAnsi" w:cstheme="minorHAnsi"/>
        </w:rPr>
        <w:t>než bylo uvedeno v zadávacích podmínkách</w:t>
      </w:r>
      <w:r w:rsidR="005513A1" w:rsidRPr="00F664AB">
        <w:rPr>
          <w:rFonts w:asciiTheme="minorHAnsi" w:hAnsiTheme="minorHAnsi" w:cstheme="minorHAnsi"/>
        </w:rPr>
        <w:t xml:space="preserve"> odmítnout, nejso</w:t>
      </w:r>
      <w:r w:rsidR="00BA3794">
        <w:rPr>
          <w:rFonts w:asciiTheme="minorHAnsi" w:hAnsiTheme="minorHAnsi" w:cstheme="minorHAnsi"/>
        </w:rPr>
        <w:t>u-li k tomu dány závažné důvody</w:t>
      </w:r>
    </w:p>
    <w:p w14:paraId="103EBDFF" w14:textId="6A72F721" w:rsidR="005513A1" w:rsidRPr="00F664AB" w:rsidRDefault="00180DA3" w:rsidP="002666A7">
      <w:pPr>
        <w:pStyle w:val="Odst"/>
        <w:rPr>
          <w:rFonts w:asciiTheme="minorHAnsi" w:hAnsiTheme="minorHAnsi" w:cstheme="minorHAnsi"/>
          <w:b/>
        </w:rPr>
      </w:pPr>
      <w:r w:rsidRPr="00F664AB">
        <w:rPr>
          <w:rFonts w:asciiTheme="minorHAnsi" w:hAnsiTheme="minorHAnsi" w:cstheme="minorHAnsi"/>
        </w:rPr>
        <w:t>Objednatel</w:t>
      </w:r>
      <w:r w:rsidR="005513A1" w:rsidRPr="00F664AB">
        <w:rPr>
          <w:rFonts w:asciiTheme="minorHAnsi" w:hAnsiTheme="minorHAnsi" w:cstheme="minorHAnsi"/>
        </w:rPr>
        <w:t xml:space="preserve"> je oprávněn kontrolovat provádění </w:t>
      </w:r>
      <w:r w:rsidR="00292548">
        <w:rPr>
          <w:rFonts w:asciiTheme="minorHAnsi" w:hAnsiTheme="minorHAnsi" w:cstheme="minorHAnsi"/>
        </w:rPr>
        <w:t>Systému</w:t>
      </w:r>
      <w:r w:rsidR="005513A1" w:rsidRPr="00F664AB">
        <w:rPr>
          <w:rFonts w:asciiTheme="minorHAnsi" w:hAnsiTheme="minorHAnsi" w:cstheme="minorHAnsi"/>
        </w:rPr>
        <w:t xml:space="preserve"> </w:t>
      </w: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em. Dozor </w:t>
      </w:r>
      <w:r w:rsidRPr="00F664AB">
        <w:rPr>
          <w:rFonts w:asciiTheme="minorHAnsi" w:hAnsiTheme="minorHAnsi" w:cstheme="minorHAnsi"/>
        </w:rPr>
        <w:t>Objednatel</w:t>
      </w:r>
      <w:r w:rsidR="005513A1" w:rsidRPr="00F664AB">
        <w:rPr>
          <w:rFonts w:asciiTheme="minorHAnsi" w:hAnsiTheme="minorHAnsi" w:cstheme="minorHAnsi"/>
        </w:rPr>
        <w:t>e je oprávněn zejména:</w:t>
      </w:r>
    </w:p>
    <w:p w14:paraId="520B94AF" w14:textId="19FCCEB5" w:rsidR="00E47525" w:rsidRPr="00F664AB" w:rsidRDefault="005513A1" w:rsidP="002666A7">
      <w:pPr>
        <w:pStyle w:val="Psm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kontrolovat, zda práce jsou prováděny v souladu se smluvními podmínkami, přílohami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>, příslušnými platnými právními předpisy, ČSN a rozhodnutími veřejnoprávních orgánů;</w:t>
      </w:r>
    </w:p>
    <w:p w14:paraId="2153EE7E" w14:textId="77777777" w:rsidR="00E47525" w:rsidRPr="00F664AB" w:rsidRDefault="005513A1" w:rsidP="002666A7">
      <w:pPr>
        <w:pStyle w:val="Psm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upozorňovat </w:t>
      </w:r>
      <w:r w:rsidR="00180DA3" w:rsidRPr="00F664AB">
        <w:rPr>
          <w:rFonts w:asciiTheme="minorHAnsi" w:hAnsiTheme="minorHAnsi" w:cstheme="minorHAnsi"/>
        </w:rPr>
        <w:t>Zhotovitel</w:t>
      </w:r>
      <w:r w:rsidRPr="00F664AB">
        <w:rPr>
          <w:rFonts w:asciiTheme="minorHAnsi" w:hAnsiTheme="minorHAnsi" w:cstheme="minorHAnsi"/>
        </w:rPr>
        <w:t>e na zjištěné nedostatky a kontrolovat termíny a způsob jejich odstranění;</w:t>
      </w:r>
    </w:p>
    <w:p w14:paraId="2BF12759" w14:textId="77777777" w:rsidR="005513A1" w:rsidRPr="00F664AB" w:rsidRDefault="005513A1" w:rsidP="002666A7">
      <w:pPr>
        <w:pStyle w:val="Psm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kontrolovat dodržování právních předpisů, </w:t>
      </w:r>
      <w:r w:rsidR="007A1ED8" w:rsidRPr="00F664AB">
        <w:rPr>
          <w:rFonts w:asciiTheme="minorHAnsi" w:hAnsiTheme="minorHAnsi" w:cstheme="minorHAnsi"/>
        </w:rPr>
        <w:t>směrnic</w:t>
      </w:r>
      <w:r w:rsidRPr="00F664AB">
        <w:rPr>
          <w:rFonts w:asciiTheme="minorHAnsi" w:hAnsiTheme="minorHAnsi" w:cstheme="minorHAnsi"/>
        </w:rPr>
        <w:t xml:space="preserve"> apod.</w:t>
      </w:r>
    </w:p>
    <w:p w14:paraId="5D7F576C" w14:textId="7C2B167B" w:rsidR="005A360B" w:rsidRPr="00F664AB" w:rsidRDefault="005A360B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Příslušenstvím </w:t>
      </w:r>
      <w:r w:rsidR="00292548">
        <w:rPr>
          <w:rFonts w:asciiTheme="minorHAnsi" w:hAnsiTheme="minorHAnsi" w:cstheme="minorHAnsi"/>
        </w:rPr>
        <w:t>Systému</w:t>
      </w:r>
      <w:r w:rsidRPr="00F664AB">
        <w:rPr>
          <w:rFonts w:asciiTheme="minorHAnsi" w:hAnsiTheme="minorHAnsi" w:cstheme="minorHAnsi"/>
        </w:rPr>
        <w:t xml:space="preserve"> </w:t>
      </w:r>
      <w:r w:rsidR="0089384E">
        <w:rPr>
          <w:rFonts w:asciiTheme="minorHAnsi" w:hAnsiTheme="minorHAnsi" w:cstheme="minorHAnsi"/>
        </w:rPr>
        <w:t xml:space="preserve">je také hardwarové vybavení bezprostředně související s funkčností </w:t>
      </w:r>
      <w:r w:rsidR="00292548">
        <w:rPr>
          <w:rFonts w:asciiTheme="minorHAnsi" w:hAnsiTheme="minorHAnsi" w:cstheme="minorHAnsi"/>
        </w:rPr>
        <w:t>Systému</w:t>
      </w:r>
      <w:r w:rsidRPr="00F664AB">
        <w:rPr>
          <w:rFonts w:asciiTheme="minorHAnsi" w:hAnsiTheme="minorHAnsi" w:cstheme="minorHAnsi"/>
        </w:rPr>
        <w:t xml:space="preserve">, na </w:t>
      </w:r>
      <w:proofErr w:type="gramStart"/>
      <w:r w:rsidRPr="00F664AB">
        <w:rPr>
          <w:rFonts w:asciiTheme="minorHAnsi" w:hAnsiTheme="minorHAnsi" w:cstheme="minorHAnsi"/>
        </w:rPr>
        <w:t>kterých</w:t>
      </w:r>
      <w:proofErr w:type="gramEnd"/>
      <w:r w:rsidRPr="00F664AB">
        <w:rPr>
          <w:rFonts w:asciiTheme="minorHAnsi" w:hAnsiTheme="minorHAnsi" w:cstheme="minorHAnsi"/>
        </w:rPr>
        <w:t xml:space="preserve"> bude </w:t>
      </w:r>
      <w:r w:rsidR="00292548">
        <w:rPr>
          <w:rFonts w:asciiTheme="minorHAnsi" w:hAnsiTheme="minorHAnsi" w:cstheme="minorHAnsi"/>
        </w:rPr>
        <w:t>Systém</w:t>
      </w:r>
      <w:r w:rsidR="00C424DF" w:rsidRPr="00F664AB">
        <w:rPr>
          <w:rFonts w:asciiTheme="minorHAnsi" w:hAnsiTheme="minorHAnsi" w:cstheme="minorHAnsi"/>
        </w:rPr>
        <w:t xml:space="preserve"> </w:t>
      </w:r>
      <w:r w:rsidRPr="00F664AB">
        <w:rPr>
          <w:rFonts w:asciiTheme="minorHAnsi" w:hAnsiTheme="minorHAnsi" w:cstheme="minorHAnsi"/>
        </w:rPr>
        <w:t xml:space="preserve">provozováno (dále a výše v textu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 také “Hardware”).</w:t>
      </w:r>
      <w:r w:rsidR="009D5B9D">
        <w:rPr>
          <w:rFonts w:asciiTheme="minorHAnsi" w:hAnsiTheme="minorHAnsi" w:cstheme="minorHAnsi"/>
        </w:rPr>
        <w:t xml:space="preserve"> Cena </w:t>
      </w:r>
      <w:r w:rsidR="0089384E">
        <w:rPr>
          <w:rFonts w:asciiTheme="minorHAnsi" w:hAnsiTheme="minorHAnsi" w:cstheme="minorHAnsi"/>
        </w:rPr>
        <w:t>H</w:t>
      </w:r>
      <w:r w:rsidR="009D5B9D">
        <w:rPr>
          <w:rFonts w:asciiTheme="minorHAnsi" w:hAnsiTheme="minorHAnsi" w:cstheme="minorHAnsi"/>
        </w:rPr>
        <w:t xml:space="preserve">ardware je již obsažena v Celkové ceně </w:t>
      </w:r>
      <w:r w:rsidR="00292548">
        <w:rPr>
          <w:rFonts w:asciiTheme="minorHAnsi" w:hAnsiTheme="minorHAnsi" w:cstheme="minorHAnsi"/>
        </w:rPr>
        <w:t>Systému</w:t>
      </w:r>
      <w:r w:rsidR="009D5B9D">
        <w:rPr>
          <w:rFonts w:asciiTheme="minorHAnsi" w:hAnsiTheme="minorHAnsi" w:cstheme="minorHAnsi"/>
        </w:rPr>
        <w:t>.</w:t>
      </w:r>
    </w:p>
    <w:p w14:paraId="7949BF1F" w14:textId="5AC465E2" w:rsidR="005A360B" w:rsidRPr="00F664AB" w:rsidRDefault="005A360B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Hardware </w:t>
      </w:r>
      <w:r w:rsidRPr="00BA3794">
        <w:rPr>
          <w:rFonts w:asciiTheme="minorHAnsi" w:hAnsiTheme="minorHAnsi" w:cstheme="minorHAnsi"/>
        </w:rPr>
        <w:t xml:space="preserve">specifikovaný </w:t>
      </w:r>
      <w:r w:rsidR="00981852">
        <w:rPr>
          <w:rFonts w:asciiTheme="minorHAnsi" w:hAnsiTheme="minorHAnsi" w:cstheme="minorHAnsi"/>
        </w:rPr>
        <w:t>Příloze č. 1 Smlouvy</w:t>
      </w:r>
      <w:r w:rsidR="00BA3794" w:rsidRPr="00BA3794">
        <w:rPr>
          <w:rFonts w:asciiTheme="minorHAnsi" w:hAnsiTheme="minorHAnsi" w:cstheme="minorHAnsi"/>
        </w:rPr>
        <w:t xml:space="preserve"> </w:t>
      </w:r>
      <w:r w:rsidRPr="00BA3794">
        <w:rPr>
          <w:rFonts w:asciiTheme="minorHAnsi" w:hAnsiTheme="minorHAnsi" w:cstheme="minorHAnsi"/>
        </w:rPr>
        <w:t>na</w:t>
      </w:r>
      <w:r w:rsidRPr="00F664AB">
        <w:rPr>
          <w:rFonts w:asciiTheme="minorHAnsi" w:hAnsiTheme="minorHAnsi" w:cstheme="minorHAnsi"/>
        </w:rPr>
        <w:t xml:space="preserve"> základě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 kupuje Objednatel (kupující) od Zhotovitele (prodávajícího).</w:t>
      </w:r>
    </w:p>
    <w:p w14:paraId="3940B966" w14:textId="5E1AC2B1" w:rsidR="00F355E2" w:rsidRPr="00241EF4" w:rsidRDefault="00F355E2" w:rsidP="00241EF4">
      <w:pPr>
        <w:pStyle w:val="Odst"/>
        <w:rPr>
          <w:rFonts w:asciiTheme="minorHAnsi" w:hAnsiTheme="minorHAnsi" w:cstheme="minorHAnsi"/>
        </w:rPr>
      </w:pPr>
      <w:bookmarkStart w:id="78" w:name="_Ref49256639"/>
      <w:bookmarkStart w:id="79" w:name="_Hlk46929534"/>
      <w:r w:rsidRPr="00F71A14">
        <w:rPr>
          <w:rFonts w:asciiTheme="minorHAnsi" w:hAnsiTheme="minorHAnsi" w:cstheme="minorHAnsi"/>
        </w:rPr>
        <w:t>Zhotovitel a Objednatel sjednávají tímto pro Hardware záruku za jakost a řádnou funkčnost. Záruční doba na Hardware činí 24 měsíců a počíná běžet ode dne oboustranného podpisu akceptačního protokolu dle čl. V</w:t>
      </w:r>
      <w:r w:rsidR="000962B2" w:rsidRPr="00F71A14">
        <w:rPr>
          <w:rFonts w:asciiTheme="minorHAnsi" w:hAnsiTheme="minorHAnsi" w:cstheme="minorHAnsi"/>
        </w:rPr>
        <w:t>.</w:t>
      </w:r>
      <w:r w:rsidRPr="00F71A14">
        <w:rPr>
          <w:rFonts w:asciiTheme="minorHAnsi" w:hAnsiTheme="minorHAnsi" w:cstheme="minorHAnsi"/>
        </w:rPr>
        <w:t xml:space="preserve"> Smlouvy v případě, že </w:t>
      </w:r>
      <w:r w:rsidR="00292548">
        <w:rPr>
          <w:rFonts w:asciiTheme="minorHAnsi" w:hAnsiTheme="minorHAnsi" w:cstheme="minorHAnsi"/>
        </w:rPr>
        <w:t>Systém</w:t>
      </w:r>
      <w:r w:rsidRPr="00F71A14">
        <w:rPr>
          <w:rFonts w:asciiTheme="minorHAnsi" w:hAnsiTheme="minorHAnsi" w:cstheme="minorHAnsi"/>
        </w:rPr>
        <w:t xml:space="preserve"> byl předán </w:t>
      </w:r>
      <w:r w:rsidR="008B5A15" w:rsidRPr="00F71A14">
        <w:rPr>
          <w:rFonts w:asciiTheme="minorHAnsi" w:hAnsiTheme="minorHAnsi" w:cstheme="minorHAnsi"/>
        </w:rPr>
        <w:t>postupem dle čl. V. odst. 3 Smlouvy</w:t>
      </w:r>
      <w:r w:rsidRPr="00F71A14">
        <w:rPr>
          <w:rFonts w:asciiTheme="minorHAnsi" w:hAnsiTheme="minorHAnsi" w:cstheme="minorHAnsi"/>
        </w:rPr>
        <w:t>.</w:t>
      </w:r>
      <w:bookmarkEnd w:id="78"/>
    </w:p>
    <w:p w14:paraId="0315410B" w14:textId="77777777" w:rsidR="00F355E2" w:rsidRPr="00F355E2" w:rsidRDefault="00F355E2" w:rsidP="00F355E2">
      <w:pPr>
        <w:pStyle w:val="Odst"/>
        <w:rPr>
          <w:rFonts w:asciiTheme="minorHAnsi" w:hAnsiTheme="minorHAnsi" w:cstheme="minorHAnsi"/>
        </w:rPr>
      </w:pPr>
      <w:r w:rsidRPr="00F355E2">
        <w:rPr>
          <w:rFonts w:asciiTheme="minorHAnsi" w:hAnsiTheme="minorHAnsi" w:cstheme="minorHAnsi"/>
        </w:rPr>
        <w:t xml:space="preserve">Prostřednictvím </w:t>
      </w:r>
      <w:proofErr w:type="spellStart"/>
      <w:r w:rsidRPr="00F355E2">
        <w:rPr>
          <w:rFonts w:asciiTheme="minorHAnsi" w:hAnsiTheme="minorHAnsi" w:cstheme="minorHAnsi"/>
        </w:rPr>
        <w:t>HelpDesku</w:t>
      </w:r>
      <w:proofErr w:type="spellEnd"/>
      <w:r w:rsidRPr="00F355E2">
        <w:rPr>
          <w:rFonts w:asciiTheme="minorHAnsi" w:hAnsiTheme="minorHAnsi" w:cstheme="minorHAnsi"/>
        </w:rPr>
        <w:t xml:space="preserve"> Zhotovitele je oprávněn nahlásit závadu na Hardware také Objednatel. </w:t>
      </w:r>
      <w:r w:rsidR="00A459AA">
        <w:rPr>
          <w:rFonts w:asciiTheme="minorHAnsi" w:hAnsiTheme="minorHAnsi" w:cstheme="minorHAnsi"/>
        </w:rPr>
        <w:br/>
      </w:r>
      <w:r w:rsidRPr="00F355E2">
        <w:rPr>
          <w:rFonts w:asciiTheme="minorHAnsi" w:hAnsiTheme="minorHAnsi" w:cstheme="minorHAnsi"/>
        </w:rPr>
        <w:t xml:space="preserve">V případě nefunkčnosti </w:t>
      </w:r>
      <w:proofErr w:type="spellStart"/>
      <w:r w:rsidRPr="00F355E2">
        <w:rPr>
          <w:rFonts w:asciiTheme="minorHAnsi" w:hAnsiTheme="minorHAnsi" w:cstheme="minorHAnsi"/>
        </w:rPr>
        <w:t>HelpDesk</w:t>
      </w:r>
      <w:proofErr w:type="spellEnd"/>
      <w:r w:rsidRPr="00F355E2">
        <w:rPr>
          <w:rFonts w:asciiTheme="minorHAnsi" w:hAnsiTheme="minorHAnsi" w:cstheme="minorHAnsi"/>
        </w:rPr>
        <w:t xml:space="preserve"> je Objednatel oprávněn závadu oznámit datovou zprávou</w:t>
      </w:r>
      <w:r w:rsidR="00DD7FDA">
        <w:rPr>
          <w:rFonts w:asciiTheme="minorHAnsi" w:hAnsiTheme="minorHAnsi" w:cstheme="minorHAnsi"/>
        </w:rPr>
        <w:t xml:space="preserve"> nebo</w:t>
      </w:r>
      <w:r w:rsidR="0002193D">
        <w:rPr>
          <w:rFonts w:asciiTheme="minorHAnsi" w:hAnsiTheme="minorHAnsi" w:cstheme="minorHAnsi"/>
        </w:rPr>
        <w:br/>
      </w:r>
      <w:r w:rsidRPr="00F355E2">
        <w:rPr>
          <w:rFonts w:asciiTheme="minorHAnsi" w:hAnsiTheme="minorHAnsi" w:cstheme="minorHAnsi"/>
        </w:rPr>
        <w:t>e-mailem</w:t>
      </w:r>
      <w:r w:rsidR="00DD7FDA">
        <w:rPr>
          <w:rFonts w:asciiTheme="minorHAnsi" w:hAnsiTheme="minorHAnsi" w:cstheme="minorHAnsi"/>
        </w:rPr>
        <w:t xml:space="preserve"> vedoucímu projektu</w:t>
      </w:r>
      <w:r w:rsidR="0002193D">
        <w:rPr>
          <w:rFonts w:asciiTheme="minorHAnsi" w:hAnsiTheme="minorHAnsi" w:cstheme="minorHAnsi"/>
        </w:rPr>
        <w:t xml:space="preserve"> </w:t>
      </w:r>
      <w:r w:rsidRPr="00F355E2">
        <w:rPr>
          <w:rFonts w:asciiTheme="minorHAnsi" w:hAnsiTheme="minorHAnsi" w:cstheme="minorHAnsi"/>
        </w:rPr>
        <w:t>Zhotovitele.</w:t>
      </w:r>
    </w:p>
    <w:p w14:paraId="616D054E" w14:textId="67603857" w:rsidR="00F355E2" w:rsidRPr="00F355E2" w:rsidRDefault="00F355E2" w:rsidP="00F355E2">
      <w:pPr>
        <w:pStyle w:val="Odst"/>
        <w:rPr>
          <w:rFonts w:asciiTheme="minorHAnsi" w:hAnsiTheme="minorHAnsi" w:cstheme="minorHAnsi"/>
        </w:rPr>
      </w:pPr>
      <w:r w:rsidRPr="00F355E2">
        <w:rPr>
          <w:rFonts w:asciiTheme="minorHAnsi" w:hAnsiTheme="minorHAnsi" w:cstheme="minorHAnsi"/>
        </w:rPr>
        <w:t xml:space="preserve">Zhotovitel je povinen zahájit servisní zásah na Hardware nejpozději následující pracovní den od zjištění, resp. nahlášení závady. Pokud je to vzhledem k povaze závady možné, odstraní Zhotovitel vady Hardware na místě, a to nejpozději </w:t>
      </w:r>
      <w:r w:rsidRPr="00EC6A10">
        <w:rPr>
          <w:rFonts w:asciiTheme="minorHAnsi" w:hAnsiTheme="minorHAnsi" w:cstheme="minorHAnsi"/>
        </w:rPr>
        <w:t xml:space="preserve">do </w:t>
      </w:r>
      <w:r w:rsidR="00DE4654" w:rsidRPr="00EC6A10">
        <w:rPr>
          <w:rFonts w:asciiTheme="minorHAnsi" w:hAnsiTheme="minorHAnsi" w:cstheme="minorHAnsi"/>
        </w:rPr>
        <w:t>5</w:t>
      </w:r>
      <w:r w:rsidRPr="00EC6A10">
        <w:rPr>
          <w:rFonts w:asciiTheme="minorHAnsi" w:hAnsiTheme="minorHAnsi" w:cstheme="minorHAnsi"/>
        </w:rPr>
        <w:t xml:space="preserve"> pracovních</w:t>
      </w:r>
      <w:r w:rsidRPr="00F355E2">
        <w:rPr>
          <w:rFonts w:asciiTheme="minorHAnsi" w:hAnsiTheme="minorHAnsi" w:cstheme="minorHAnsi"/>
        </w:rPr>
        <w:t xml:space="preserve"> dnů od nahlášení závady. V případě, že z povahy závady vyplývá, že není možné vyřešit vadu Hardware servisním zásahem na místě, odstraní Zhotovitel vadu po dohodě s Objednatelem </w:t>
      </w:r>
      <w:r w:rsidRPr="00EC6A10">
        <w:rPr>
          <w:rFonts w:asciiTheme="minorHAnsi" w:hAnsiTheme="minorHAnsi" w:cstheme="minorHAnsi"/>
        </w:rPr>
        <w:t xml:space="preserve">nejpozději do </w:t>
      </w:r>
      <w:r w:rsidR="00DE4654" w:rsidRPr="00EC6A10">
        <w:rPr>
          <w:rFonts w:asciiTheme="minorHAnsi" w:hAnsiTheme="minorHAnsi" w:cstheme="minorHAnsi"/>
        </w:rPr>
        <w:t>10</w:t>
      </w:r>
      <w:r w:rsidRPr="00EC6A10">
        <w:rPr>
          <w:rFonts w:asciiTheme="minorHAnsi" w:hAnsiTheme="minorHAnsi" w:cstheme="minorHAnsi"/>
        </w:rPr>
        <w:t xml:space="preserve"> pracovních</w:t>
      </w:r>
      <w:r w:rsidRPr="00F355E2">
        <w:rPr>
          <w:rFonts w:asciiTheme="minorHAnsi" w:hAnsiTheme="minorHAnsi" w:cstheme="minorHAnsi"/>
        </w:rPr>
        <w:t xml:space="preserve"> dnů.</w:t>
      </w:r>
    </w:p>
    <w:p w14:paraId="5216643B" w14:textId="0888AE3B" w:rsidR="00F355E2" w:rsidRPr="00F355E2" w:rsidRDefault="00F355E2" w:rsidP="00F355E2">
      <w:pPr>
        <w:pStyle w:val="Odst"/>
        <w:rPr>
          <w:rFonts w:asciiTheme="minorHAnsi" w:hAnsiTheme="minorHAnsi" w:cstheme="minorHAnsi"/>
        </w:rPr>
      </w:pPr>
      <w:bookmarkStart w:id="80" w:name="_Ref49519519"/>
      <w:r w:rsidRPr="00F355E2">
        <w:rPr>
          <w:rFonts w:asciiTheme="minorHAnsi" w:hAnsiTheme="minorHAnsi" w:cstheme="minorHAnsi"/>
        </w:rPr>
        <w:t xml:space="preserve">Odst. </w:t>
      </w:r>
      <w:r w:rsidR="0002193D">
        <w:rPr>
          <w:rFonts w:asciiTheme="minorHAnsi" w:hAnsiTheme="minorHAnsi" w:cstheme="minorHAnsi"/>
        </w:rPr>
        <w:fldChar w:fldCharType="begin"/>
      </w:r>
      <w:r w:rsidR="0002193D">
        <w:rPr>
          <w:rFonts w:asciiTheme="minorHAnsi" w:hAnsiTheme="minorHAnsi" w:cstheme="minorHAnsi"/>
        </w:rPr>
        <w:instrText xml:space="preserve"> REF _Ref49519544 \r \h </w:instrText>
      </w:r>
      <w:r w:rsidR="0002193D">
        <w:rPr>
          <w:rFonts w:asciiTheme="minorHAnsi" w:hAnsiTheme="minorHAnsi" w:cstheme="minorHAnsi"/>
        </w:rPr>
      </w:r>
      <w:r w:rsidR="0002193D">
        <w:rPr>
          <w:rFonts w:asciiTheme="minorHAnsi" w:hAnsiTheme="minorHAnsi" w:cstheme="minorHAnsi"/>
        </w:rPr>
        <w:fldChar w:fldCharType="separate"/>
      </w:r>
      <w:r w:rsidR="004B20FE">
        <w:rPr>
          <w:rFonts w:asciiTheme="minorHAnsi" w:hAnsiTheme="minorHAnsi" w:cstheme="minorHAnsi"/>
        </w:rPr>
        <w:t>11</w:t>
      </w:r>
      <w:r w:rsidR="0002193D">
        <w:rPr>
          <w:rFonts w:asciiTheme="minorHAnsi" w:hAnsiTheme="minorHAnsi" w:cstheme="minorHAnsi"/>
        </w:rPr>
        <w:fldChar w:fldCharType="end"/>
      </w:r>
      <w:r w:rsidRPr="00F355E2">
        <w:rPr>
          <w:rFonts w:asciiTheme="minorHAnsi" w:hAnsiTheme="minorHAnsi" w:cstheme="minorHAnsi"/>
        </w:rPr>
        <w:t xml:space="preserve"> až </w:t>
      </w:r>
      <w:r w:rsidR="0002193D">
        <w:rPr>
          <w:rFonts w:asciiTheme="minorHAnsi" w:hAnsiTheme="minorHAnsi" w:cstheme="minorHAnsi"/>
        </w:rPr>
        <w:fldChar w:fldCharType="begin"/>
      </w:r>
      <w:r w:rsidR="0002193D">
        <w:rPr>
          <w:rFonts w:asciiTheme="minorHAnsi" w:hAnsiTheme="minorHAnsi" w:cstheme="minorHAnsi"/>
        </w:rPr>
        <w:instrText xml:space="preserve"> REF _Ref49519564 \r \h </w:instrText>
      </w:r>
      <w:r w:rsidR="0002193D">
        <w:rPr>
          <w:rFonts w:asciiTheme="minorHAnsi" w:hAnsiTheme="minorHAnsi" w:cstheme="minorHAnsi"/>
        </w:rPr>
      </w:r>
      <w:r w:rsidR="0002193D">
        <w:rPr>
          <w:rFonts w:asciiTheme="minorHAnsi" w:hAnsiTheme="minorHAnsi" w:cstheme="minorHAnsi"/>
        </w:rPr>
        <w:fldChar w:fldCharType="separate"/>
      </w:r>
      <w:r w:rsidR="004B20FE">
        <w:rPr>
          <w:rFonts w:asciiTheme="minorHAnsi" w:hAnsiTheme="minorHAnsi" w:cstheme="minorHAnsi"/>
        </w:rPr>
        <w:t>1</w:t>
      </w:r>
      <w:r w:rsidR="0002193D">
        <w:rPr>
          <w:rFonts w:asciiTheme="minorHAnsi" w:hAnsiTheme="minorHAnsi" w:cstheme="minorHAnsi"/>
        </w:rPr>
        <w:fldChar w:fldCharType="end"/>
      </w:r>
      <w:r w:rsidR="00BA28F9">
        <w:rPr>
          <w:rFonts w:asciiTheme="minorHAnsi" w:hAnsiTheme="minorHAnsi" w:cstheme="minorHAnsi"/>
        </w:rPr>
        <w:t>3</w:t>
      </w:r>
      <w:r w:rsidRPr="00F355E2">
        <w:rPr>
          <w:rFonts w:asciiTheme="minorHAnsi" w:hAnsiTheme="minorHAnsi" w:cstheme="minorHAnsi"/>
        </w:rPr>
        <w:t xml:space="preserve"> tohoto článku Smlouvy se použijí obdobně i v případě výskytu závady na Hardware </w:t>
      </w:r>
      <w:r w:rsidR="00A459AA">
        <w:rPr>
          <w:rFonts w:asciiTheme="minorHAnsi" w:hAnsiTheme="minorHAnsi" w:cstheme="minorHAnsi"/>
        </w:rPr>
        <w:br/>
      </w:r>
      <w:r w:rsidRPr="00F355E2">
        <w:rPr>
          <w:rFonts w:asciiTheme="minorHAnsi" w:hAnsiTheme="minorHAnsi" w:cstheme="minorHAnsi"/>
        </w:rPr>
        <w:t>v pozáruční době nebo pokud se nejedná o vady, které mohou být v záruční době oprávněně reklamovány.</w:t>
      </w:r>
      <w:bookmarkEnd w:id="80"/>
    </w:p>
    <w:bookmarkEnd w:id="79"/>
    <w:p w14:paraId="40101469" w14:textId="4F550FA1" w:rsidR="005A360B" w:rsidRDefault="00135D31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Ustanovení odst.</w:t>
      </w:r>
      <w:r w:rsidR="00D97AA6">
        <w:rPr>
          <w:rFonts w:asciiTheme="minorHAnsi" w:hAnsiTheme="minorHAnsi" w:cstheme="minorHAnsi"/>
        </w:rPr>
        <w:t xml:space="preserve"> </w:t>
      </w:r>
      <w:r w:rsidR="00D97AA6">
        <w:rPr>
          <w:rFonts w:asciiTheme="minorHAnsi" w:hAnsiTheme="minorHAnsi" w:cstheme="minorHAnsi"/>
        </w:rPr>
        <w:fldChar w:fldCharType="begin"/>
      </w:r>
      <w:r w:rsidR="00D97AA6">
        <w:rPr>
          <w:rFonts w:asciiTheme="minorHAnsi" w:hAnsiTheme="minorHAnsi" w:cstheme="minorHAnsi"/>
        </w:rPr>
        <w:instrText xml:space="preserve"> REF _Ref49256639 \r \h </w:instrText>
      </w:r>
      <w:r w:rsidR="00D97AA6">
        <w:rPr>
          <w:rFonts w:asciiTheme="minorHAnsi" w:hAnsiTheme="minorHAnsi" w:cstheme="minorHAnsi"/>
        </w:rPr>
      </w:r>
      <w:r w:rsidR="00D97AA6">
        <w:rPr>
          <w:rFonts w:asciiTheme="minorHAnsi" w:hAnsiTheme="minorHAnsi" w:cstheme="minorHAnsi"/>
        </w:rPr>
        <w:fldChar w:fldCharType="separate"/>
      </w:r>
      <w:r w:rsidR="004B20FE">
        <w:rPr>
          <w:rFonts w:asciiTheme="minorHAnsi" w:hAnsiTheme="minorHAnsi" w:cstheme="minorHAnsi"/>
        </w:rPr>
        <w:t>10</w:t>
      </w:r>
      <w:r w:rsidR="00D97AA6">
        <w:rPr>
          <w:rFonts w:asciiTheme="minorHAnsi" w:hAnsiTheme="minorHAnsi" w:cstheme="minorHAnsi"/>
        </w:rPr>
        <w:fldChar w:fldCharType="end"/>
      </w:r>
      <w:r w:rsidR="00D97AA6">
        <w:rPr>
          <w:rFonts w:asciiTheme="minorHAnsi" w:hAnsiTheme="minorHAnsi" w:cstheme="minorHAnsi"/>
        </w:rPr>
        <w:t xml:space="preserve"> </w:t>
      </w:r>
      <w:r w:rsidRPr="00F664AB">
        <w:rPr>
          <w:rFonts w:asciiTheme="minorHAnsi" w:hAnsiTheme="minorHAnsi" w:cstheme="minorHAnsi"/>
        </w:rPr>
        <w:t xml:space="preserve">až </w:t>
      </w:r>
      <w:r w:rsidR="0002193D">
        <w:rPr>
          <w:rFonts w:asciiTheme="minorHAnsi" w:hAnsiTheme="minorHAnsi" w:cstheme="minorHAnsi"/>
        </w:rPr>
        <w:fldChar w:fldCharType="begin"/>
      </w:r>
      <w:r w:rsidR="0002193D">
        <w:rPr>
          <w:rFonts w:asciiTheme="minorHAnsi" w:hAnsiTheme="minorHAnsi" w:cstheme="minorHAnsi"/>
        </w:rPr>
        <w:instrText xml:space="preserve"> REF _Ref49519519 \r \h </w:instrText>
      </w:r>
      <w:r w:rsidR="0002193D">
        <w:rPr>
          <w:rFonts w:asciiTheme="minorHAnsi" w:hAnsiTheme="minorHAnsi" w:cstheme="minorHAnsi"/>
        </w:rPr>
      </w:r>
      <w:r w:rsidR="0002193D">
        <w:rPr>
          <w:rFonts w:asciiTheme="minorHAnsi" w:hAnsiTheme="minorHAnsi" w:cstheme="minorHAnsi"/>
        </w:rPr>
        <w:fldChar w:fldCharType="separate"/>
      </w:r>
      <w:r w:rsidR="004B20FE">
        <w:rPr>
          <w:rFonts w:asciiTheme="minorHAnsi" w:hAnsiTheme="minorHAnsi" w:cstheme="minorHAnsi"/>
        </w:rPr>
        <w:t>1</w:t>
      </w:r>
      <w:r w:rsidR="0002193D">
        <w:rPr>
          <w:rFonts w:asciiTheme="minorHAnsi" w:hAnsiTheme="minorHAnsi" w:cstheme="minorHAnsi"/>
        </w:rPr>
        <w:fldChar w:fldCharType="end"/>
      </w:r>
      <w:r w:rsidR="00BA28F9">
        <w:rPr>
          <w:rFonts w:asciiTheme="minorHAnsi" w:hAnsiTheme="minorHAnsi" w:cstheme="minorHAnsi"/>
        </w:rPr>
        <w:t>3</w:t>
      </w:r>
      <w:r w:rsidRPr="00F664AB">
        <w:rPr>
          <w:rFonts w:asciiTheme="minorHAnsi" w:hAnsiTheme="minorHAnsi" w:cstheme="minorHAnsi"/>
        </w:rPr>
        <w:t xml:space="preserve"> tohoto článku o reklamaci Hardware, servisních zásahů a termínech odstranění vad jsou ustanoveními speciálními k čl. </w:t>
      </w:r>
      <w:r w:rsidR="00052223" w:rsidRPr="00F664AB">
        <w:rPr>
          <w:rFonts w:asciiTheme="minorHAnsi" w:hAnsiTheme="minorHAnsi" w:cstheme="minorHAnsi"/>
        </w:rPr>
        <w:fldChar w:fldCharType="begin"/>
      </w:r>
      <w:r w:rsidR="00052223" w:rsidRPr="00F664AB">
        <w:rPr>
          <w:rFonts w:asciiTheme="minorHAnsi" w:hAnsiTheme="minorHAnsi" w:cstheme="minorHAnsi"/>
        </w:rPr>
        <w:instrText xml:space="preserve"> REF _Ref45148665 \n \h </w:instrText>
      </w:r>
      <w:r w:rsidR="00F664AB">
        <w:rPr>
          <w:rFonts w:asciiTheme="minorHAnsi" w:hAnsiTheme="minorHAnsi" w:cstheme="minorHAnsi"/>
        </w:rPr>
        <w:instrText xml:space="preserve"> \* MERGEFORMAT </w:instrText>
      </w:r>
      <w:r w:rsidR="00052223" w:rsidRPr="00F664AB">
        <w:rPr>
          <w:rFonts w:asciiTheme="minorHAnsi" w:hAnsiTheme="minorHAnsi" w:cstheme="minorHAnsi"/>
        </w:rPr>
      </w:r>
      <w:r w:rsidR="00052223" w:rsidRPr="00F664AB">
        <w:rPr>
          <w:rFonts w:asciiTheme="minorHAnsi" w:hAnsiTheme="minorHAnsi" w:cstheme="minorHAnsi"/>
        </w:rPr>
        <w:fldChar w:fldCharType="separate"/>
      </w:r>
      <w:r w:rsidR="004B20FE">
        <w:rPr>
          <w:rFonts w:asciiTheme="minorHAnsi" w:hAnsiTheme="minorHAnsi" w:cstheme="minorHAnsi"/>
        </w:rPr>
        <w:t>X</w:t>
      </w:r>
      <w:r w:rsidR="00052223" w:rsidRPr="00F664AB">
        <w:rPr>
          <w:rFonts w:asciiTheme="minorHAnsi" w:hAnsiTheme="minorHAnsi" w:cstheme="minorHAnsi"/>
        </w:rPr>
        <w:fldChar w:fldCharType="end"/>
      </w:r>
      <w:r w:rsidR="00665518">
        <w:rPr>
          <w:rFonts w:asciiTheme="minorHAnsi" w:hAnsiTheme="minorHAnsi" w:cstheme="minorHAnsi"/>
        </w:rPr>
        <w:t>.</w:t>
      </w:r>
      <w:r w:rsidRPr="00F664AB">
        <w:rPr>
          <w:rFonts w:asciiTheme="minorHAnsi" w:hAnsiTheme="minorHAnsi" w:cstheme="minorHAnsi"/>
        </w:rPr>
        <w:t xml:space="preserve">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. </w:t>
      </w:r>
      <w:r w:rsidR="00ED5212" w:rsidRPr="00F664AB">
        <w:rPr>
          <w:rFonts w:asciiTheme="minorHAnsi" w:hAnsiTheme="minorHAnsi" w:cstheme="minorHAnsi"/>
        </w:rPr>
        <w:t xml:space="preserve">Sankce dle </w:t>
      </w:r>
      <w:r w:rsidR="00A46356" w:rsidRPr="00F664AB">
        <w:rPr>
          <w:rFonts w:asciiTheme="minorHAnsi" w:hAnsiTheme="minorHAnsi" w:cstheme="minorHAnsi"/>
        </w:rPr>
        <w:t>Smlouvy</w:t>
      </w:r>
      <w:r w:rsidR="00ED5212" w:rsidRPr="00F664AB">
        <w:rPr>
          <w:rFonts w:asciiTheme="minorHAnsi" w:hAnsiTheme="minorHAnsi" w:cstheme="minorHAnsi"/>
        </w:rPr>
        <w:t xml:space="preserve"> týkající se Hardware jsou nezávislé na ostatních sankcích dle  </w:t>
      </w:r>
      <w:r w:rsidR="00A46356" w:rsidRPr="00F664AB">
        <w:rPr>
          <w:rFonts w:asciiTheme="minorHAnsi" w:hAnsiTheme="minorHAnsi" w:cstheme="minorHAnsi"/>
        </w:rPr>
        <w:t>Smlouvy</w:t>
      </w:r>
      <w:r w:rsidR="00ED5212" w:rsidRPr="00F664AB">
        <w:rPr>
          <w:rFonts w:asciiTheme="minorHAnsi" w:hAnsiTheme="minorHAnsi" w:cstheme="minorHAnsi"/>
        </w:rPr>
        <w:t>.</w:t>
      </w:r>
    </w:p>
    <w:p w14:paraId="43EBC5FA" w14:textId="77777777" w:rsidR="005513A1" w:rsidRPr="00F664AB" w:rsidRDefault="005513A1" w:rsidP="002666A7">
      <w:pPr>
        <w:pStyle w:val="Nadpis1"/>
        <w:numPr>
          <w:ilvl w:val="0"/>
          <w:numId w:val="0"/>
        </w:numPr>
        <w:ind w:left="357" w:hanging="357"/>
        <w:rPr>
          <w:rFonts w:asciiTheme="minorHAnsi" w:hAnsiTheme="minorHAnsi" w:cstheme="minorHAnsi"/>
          <w:sz w:val="28"/>
          <w:szCs w:val="28"/>
        </w:rPr>
      </w:pPr>
      <w:bookmarkStart w:id="81" w:name="_Toc49258780"/>
      <w:bookmarkStart w:id="82" w:name="_Toc167182262"/>
      <w:r w:rsidRPr="00F664AB">
        <w:rPr>
          <w:rFonts w:asciiTheme="minorHAnsi" w:hAnsiTheme="minorHAnsi" w:cstheme="minorHAnsi"/>
          <w:sz w:val="28"/>
          <w:szCs w:val="28"/>
        </w:rPr>
        <w:t>ČÁST B – SERVISNÍ SLUŽBY</w:t>
      </w:r>
      <w:bookmarkEnd w:id="81"/>
      <w:bookmarkEnd w:id="82"/>
      <w:r w:rsidR="00D4194B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4716ECC0" w14:textId="28128F11" w:rsidR="005513A1" w:rsidRPr="00F664AB" w:rsidRDefault="00775807" w:rsidP="0089470C">
      <w:pPr>
        <w:pStyle w:val="Nadpis1"/>
        <w:spacing w:before="120"/>
        <w:ind w:left="0" w:firstLine="0"/>
        <w:rPr>
          <w:rFonts w:asciiTheme="minorHAnsi" w:hAnsiTheme="minorHAnsi" w:cstheme="minorHAnsi"/>
        </w:rPr>
      </w:pPr>
      <w:bookmarkStart w:id="83" w:name="_Toc49258781"/>
      <w:bookmarkStart w:id="84" w:name="_Toc167182263"/>
      <w:r>
        <w:rPr>
          <w:rFonts w:asciiTheme="minorHAnsi" w:hAnsiTheme="minorHAnsi" w:cstheme="minorHAnsi"/>
        </w:rPr>
        <w:t>Před</w:t>
      </w:r>
      <w:r w:rsidR="005513A1" w:rsidRPr="00F664AB">
        <w:rPr>
          <w:rFonts w:asciiTheme="minorHAnsi" w:hAnsiTheme="minorHAnsi" w:cstheme="minorHAnsi"/>
        </w:rPr>
        <w:t xml:space="preserve">mět </w:t>
      </w:r>
      <w:r w:rsidR="00C359D0" w:rsidRPr="00F664AB">
        <w:rPr>
          <w:rFonts w:asciiTheme="minorHAnsi" w:hAnsiTheme="minorHAnsi" w:cstheme="minorHAnsi"/>
        </w:rPr>
        <w:t xml:space="preserve">části B </w:t>
      </w:r>
      <w:r w:rsidR="00A46356" w:rsidRPr="00F664AB">
        <w:rPr>
          <w:rFonts w:asciiTheme="minorHAnsi" w:hAnsiTheme="minorHAnsi" w:cstheme="minorHAnsi"/>
        </w:rPr>
        <w:t>Smlouvy</w:t>
      </w:r>
      <w:bookmarkEnd w:id="83"/>
      <w:bookmarkEnd w:id="84"/>
    </w:p>
    <w:p w14:paraId="55854EED" w14:textId="77777777" w:rsidR="00BD4B41" w:rsidRPr="00F664AB" w:rsidRDefault="00BD4B41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Zhotovitel se zavazuje poskytovat Servisní služby na svůj náklad a nebezpečí řádně a včas</w:t>
      </w:r>
      <w:r w:rsidR="00B747CD" w:rsidRPr="00F664AB">
        <w:rPr>
          <w:rFonts w:asciiTheme="minorHAnsi" w:hAnsiTheme="minorHAnsi" w:cstheme="minorHAnsi"/>
        </w:rPr>
        <w:t xml:space="preserve"> za podmínek dále uvedených</w:t>
      </w:r>
      <w:r w:rsidRPr="00F664AB">
        <w:rPr>
          <w:rFonts w:asciiTheme="minorHAnsi" w:hAnsiTheme="minorHAnsi" w:cstheme="minorHAnsi"/>
        </w:rPr>
        <w:t xml:space="preserve"> a Objednatel se zavazuje zaplatit za řádně a včasně poskytnuté Servisní služby sjednanou cenu</w:t>
      </w:r>
      <w:r w:rsidR="00B747CD" w:rsidRPr="00F664AB">
        <w:rPr>
          <w:rFonts w:asciiTheme="minorHAnsi" w:hAnsiTheme="minorHAnsi" w:cstheme="minorHAnsi"/>
        </w:rPr>
        <w:t>.</w:t>
      </w:r>
      <w:r w:rsidRPr="00F664AB">
        <w:rPr>
          <w:rFonts w:asciiTheme="minorHAnsi" w:hAnsiTheme="minorHAnsi" w:cstheme="minorHAnsi"/>
        </w:rPr>
        <w:t xml:space="preserve"> </w:t>
      </w:r>
    </w:p>
    <w:p w14:paraId="7631B761" w14:textId="748939C3" w:rsidR="00BD4B41" w:rsidRPr="00F664AB" w:rsidRDefault="00BD4B41" w:rsidP="002666A7">
      <w:pPr>
        <w:pStyle w:val="Psm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Servisními službami dle 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 se rozumí</w:t>
      </w:r>
      <w:r w:rsidR="000F37C0" w:rsidRPr="00F664AB">
        <w:rPr>
          <w:rFonts w:asciiTheme="minorHAnsi" w:hAnsiTheme="minorHAnsi" w:cstheme="minorHAnsi"/>
        </w:rPr>
        <w:t xml:space="preserve"> </w:t>
      </w:r>
      <w:r w:rsidR="00D37C67" w:rsidRPr="00F664AB">
        <w:rPr>
          <w:rFonts w:asciiTheme="minorHAnsi" w:hAnsiTheme="minorHAnsi" w:cstheme="minorHAnsi"/>
        </w:rPr>
        <w:t>zajištění služeb pro</w:t>
      </w:r>
      <w:r w:rsidRPr="00F664AB">
        <w:rPr>
          <w:rFonts w:asciiTheme="minorHAnsi" w:hAnsiTheme="minorHAnsi" w:cstheme="minorHAnsi"/>
        </w:rPr>
        <w:t xml:space="preserve"> Objednatele v rozsahu uvedeném </w:t>
      </w:r>
      <w:r w:rsidR="00DB29E2">
        <w:rPr>
          <w:rFonts w:asciiTheme="minorHAnsi" w:hAnsiTheme="minorHAnsi" w:cstheme="minorHAnsi"/>
        </w:rPr>
        <w:t xml:space="preserve">Příloze 1. </w:t>
      </w:r>
      <w:r w:rsidR="004173AE">
        <w:rPr>
          <w:rFonts w:asciiTheme="minorHAnsi" w:hAnsiTheme="minorHAnsi" w:cstheme="minorHAnsi"/>
        </w:rPr>
        <w:t xml:space="preserve">a </w:t>
      </w:r>
      <w:r w:rsidRPr="00F664AB">
        <w:rPr>
          <w:rFonts w:asciiTheme="minorHAnsi" w:hAnsiTheme="minorHAnsi" w:cstheme="minorHAnsi"/>
        </w:rPr>
        <w:t xml:space="preserve">zejména v rozsahu tzv. </w:t>
      </w:r>
      <w:proofErr w:type="spellStart"/>
      <w:r w:rsidRPr="00F664AB">
        <w:rPr>
          <w:rFonts w:asciiTheme="minorHAnsi" w:hAnsiTheme="minorHAnsi" w:cstheme="minorHAnsi"/>
        </w:rPr>
        <w:t>Service</w:t>
      </w:r>
      <w:proofErr w:type="spellEnd"/>
      <w:r w:rsidRPr="00F664AB">
        <w:rPr>
          <w:rFonts w:asciiTheme="minorHAnsi" w:hAnsiTheme="minorHAnsi" w:cstheme="minorHAnsi"/>
        </w:rPr>
        <w:t xml:space="preserve"> </w:t>
      </w:r>
      <w:proofErr w:type="spellStart"/>
      <w:r w:rsidRPr="00F664AB">
        <w:rPr>
          <w:rFonts w:asciiTheme="minorHAnsi" w:hAnsiTheme="minorHAnsi" w:cstheme="minorHAnsi"/>
        </w:rPr>
        <w:t>Level</w:t>
      </w:r>
      <w:proofErr w:type="spellEnd"/>
      <w:r w:rsidRPr="00F664AB">
        <w:rPr>
          <w:rFonts w:asciiTheme="minorHAnsi" w:hAnsiTheme="minorHAnsi" w:cstheme="minorHAnsi"/>
        </w:rPr>
        <w:t xml:space="preserve"> </w:t>
      </w:r>
      <w:proofErr w:type="spellStart"/>
      <w:r w:rsidR="00EB2B7C" w:rsidRPr="00F664AB">
        <w:rPr>
          <w:rFonts w:asciiTheme="minorHAnsi" w:hAnsiTheme="minorHAnsi" w:cstheme="minorHAnsi"/>
        </w:rPr>
        <w:t>Agreement</w:t>
      </w:r>
      <w:proofErr w:type="spellEnd"/>
      <w:r w:rsidR="00EB2B7C" w:rsidRPr="00F664AB">
        <w:rPr>
          <w:rFonts w:asciiTheme="minorHAnsi" w:hAnsiTheme="minorHAnsi" w:cstheme="minorHAnsi"/>
        </w:rPr>
        <w:t xml:space="preserve"> </w:t>
      </w:r>
      <w:r w:rsidRPr="00F664AB">
        <w:rPr>
          <w:rFonts w:asciiTheme="minorHAnsi" w:hAnsiTheme="minorHAnsi" w:cstheme="minorHAnsi"/>
        </w:rPr>
        <w:t>(SLA) ujednání obsažených v</w:t>
      </w:r>
      <w:r w:rsidR="00397A61">
        <w:rPr>
          <w:rFonts w:asciiTheme="minorHAnsi" w:hAnsiTheme="minorHAnsi" w:cstheme="minorHAnsi"/>
        </w:rPr>
        <w:t xml:space="preserve"> příloze č. </w:t>
      </w:r>
      <w:r w:rsidR="00E67F68">
        <w:rPr>
          <w:rFonts w:asciiTheme="minorHAnsi" w:hAnsiTheme="minorHAnsi" w:cstheme="minorHAnsi"/>
        </w:rPr>
        <w:t>2</w:t>
      </w:r>
      <w:r w:rsidR="00397A61">
        <w:rPr>
          <w:rFonts w:asciiTheme="minorHAnsi" w:hAnsiTheme="minorHAnsi" w:cstheme="minorHAnsi"/>
        </w:rPr>
        <w:t xml:space="preserve"> - SLA</w:t>
      </w:r>
      <w:r w:rsidRPr="00F664AB">
        <w:rPr>
          <w:rFonts w:asciiTheme="minorHAnsi" w:hAnsiTheme="minorHAnsi" w:cstheme="minorHAnsi"/>
        </w:rPr>
        <w:t>, a to včetně sankcí uvedený</w:t>
      </w:r>
      <w:r w:rsidR="0064665C" w:rsidRPr="00F664AB">
        <w:rPr>
          <w:rFonts w:asciiTheme="minorHAnsi" w:hAnsiTheme="minorHAnsi" w:cstheme="minorHAnsi"/>
        </w:rPr>
        <w:t>ch</w:t>
      </w:r>
      <w:r w:rsidR="00420FC2" w:rsidRPr="00F664AB">
        <w:rPr>
          <w:rFonts w:asciiTheme="minorHAnsi" w:hAnsiTheme="minorHAnsi" w:cstheme="minorHAnsi"/>
        </w:rPr>
        <w:t xml:space="preserve"> v</w:t>
      </w:r>
      <w:r w:rsidR="00212F59">
        <w:rPr>
          <w:rFonts w:asciiTheme="minorHAnsi" w:hAnsiTheme="minorHAnsi" w:cstheme="minorHAnsi"/>
        </w:rPr>
        <w:t> </w:t>
      </w:r>
      <w:r w:rsidR="00420FC2" w:rsidRPr="00F664AB">
        <w:rPr>
          <w:rFonts w:asciiTheme="minorHAnsi" w:hAnsiTheme="minorHAnsi" w:cstheme="minorHAnsi"/>
        </w:rPr>
        <w:t>kapitole</w:t>
      </w:r>
      <w:r w:rsidR="00212F59">
        <w:rPr>
          <w:rFonts w:asciiTheme="minorHAnsi" w:hAnsiTheme="minorHAnsi" w:cstheme="minorHAnsi"/>
        </w:rPr>
        <w:t xml:space="preserve"> </w:t>
      </w:r>
      <w:proofErr w:type="gramStart"/>
      <w:r w:rsidR="00397A61" w:rsidRPr="009067E6">
        <w:rPr>
          <w:rFonts w:asciiTheme="minorHAnsi" w:hAnsiTheme="minorHAnsi" w:cstheme="minorHAnsi"/>
        </w:rPr>
        <w:t>1.4. přílohy</w:t>
      </w:r>
      <w:proofErr w:type="gramEnd"/>
      <w:r w:rsidR="00397A61" w:rsidRPr="009067E6">
        <w:rPr>
          <w:rFonts w:asciiTheme="minorHAnsi" w:hAnsiTheme="minorHAnsi" w:cstheme="minorHAnsi"/>
        </w:rPr>
        <w:t xml:space="preserve"> č. </w:t>
      </w:r>
      <w:r w:rsidR="00E67F68">
        <w:rPr>
          <w:rFonts w:asciiTheme="minorHAnsi" w:hAnsiTheme="minorHAnsi" w:cstheme="minorHAnsi"/>
        </w:rPr>
        <w:t>2</w:t>
      </w:r>
      <w:r w:rsidR="00BB4B15" w:rsidRPr="009067E6" w:rsidDel="00BB4B15">
        <w:rPr>
          <w:rFonts w:asciiTheme="minorHAnsi" w:hAnsiTheme="minorHAnsi" w:cstheme="minorHAnsi"/>
        </w:rPr>
        <w:t xml:space="preserve"> </w:t>
      </w:r>
      <w:r w:rsidRPr="009067E6">
        <w:rPr>
          <w:rFonts w:asciiTheme="minorHAnsi" w:hAnsiTheme="minorHAnsi" w:cstheme="minorHAnsi"/>
        </w:rPr>
        <w:t>za</w:t>
      </w:r>
      <w:r w:rsidRPr="00F664AB">
        <w:rPr>
          <w:rFonts w:asciiTheme="minorHAnsi" w:hAnsiTheme="minorHAnsi" w:cstheme="minorHAnsi"/>
        </w:rPr>
        <w:t xml:space="preserve"> porušení ujednání SLA; uvedené sankce jsou v případě rozporu se sankčními ujednáními dle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 ustanoveními speciálními. </w:t>
      </w:r>
    </w:p>
    <w:p w14:paraId="6C5509E8" w14:textId="6AA00122" w:rsidR="00BD4B41" w:rsidRPr="00F664AB" w:rsidRDefault="00BD4B41" w:rsidP="002666A7">
      <w:pPr>
        <w:pStyle w:val="Psm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Podporou je myšlena metodická a technická podpora jakož i závazek </w:t>
      </w:r>
      <w:r w:rsidRPr="00E67F68">
        <w:rPr>
          <w:rFonts w:asciiTheme="minorHAnsi" w:hAnsiTheme="minorHAnsi" w:cstheme="minorHAnsi"/>
        </w:rPr>
        <w:t>Zhotovitele zajistit</w:t>
      </w:r>
      <w:r w:rsidR="00F71A14" w:rsidRPr="00E67F68">
        <w:rPr>
          <w:rFonts w:asciiTheme="minorHAnsi" w:hAnsiTheme="minorHAnsi" w:cstheme="minorHAnsi"/>
        </w:rPr>
        <w:t xml:space="preserve"> </w:t>
      </w:r>
      <w:proofErr w:type="spellStart"/>
      <w:r w:rsidRPr="00E67F68">
        <w:rPr>
          <w:rFonts w:asciiTheme="minorHAnsi" w:hAnsiTheme="minorHAnsi" w:cstheme="minorHAnsi"/>
        </w:rPr>
        <w:t>hotline</w:t>
      </w:r>
      <w:proofErr w:type="spellEnd"/>
      <w:r w:rsidRPr="00F664AB">
        <w:rPr>
          <w:rFonts w:asciiTheme="minorHAnsi" w:hAnsiTheme="minorHAnsi" w:cstheme="minorHAnsi"/>
        </w:rPr>
        <w:t xml:space="preserve"> v rozsahu požadavků definovaných v </w:t>
      </w:r>
      <w:r w:rsidR="00420FC2" w:rsidRPr="00B93455">
        <w:rPr>
          <w:rFonts w:asciiTheme="minorHAnsi" w:hAnsiTheme="minorHAnsi" w:cstheme="minorHAnsi"/>
        </w:rPr>
        <w:t>kapitole</w:t>
      </w:r>
      <w:r w:rsidR="00BB4B15" w:rsidRPr="00B93455">
        <w:rPr>
          <w:rFonts w:asciiTheme="minorHAnsi" w:hAnsiTheme="minorHAnsi" w:cstheme="minorHAnsi"/>
        </w:rPr>
        <w:t xml:space="preserve"> </w:t>
      </w:r>
      <w:r w:rsidR="00B93455">
        <w:rPr>
          <w:rFonts w:asciiTheme="minorHAnsi" w:hAnsiTheme="minorHAnsi" w:cstheme="minorHAnsi"/>
        </w:rPr>
        <w:t>1.</w:t>
      </w:r>
      <w:r w:rsidR="00B93455" w:rsidRPr="009067E6">
        <w:rPr>
          <w:rFonts w:asciiTheme="minorHAnsi" w:hAnsiTheme="minorHAnsi" w:cstheme="minorHAnsi"/>
        </w:rPr>
        <w:t xml:space="preserve"> přílohy č. </w:t>
      </w:r>
      <w:r w:rsidR="00B93455">
        <w:rPr>
          <w:rFonts w:asciiTheme="minorHAnsi" w:hAnsiTheme="minorHAnsi" w:cstheme="minorHAnsi"/>
        </w:rPr>
        <w:t>2</w:t>
      </w:r>
      <w:r w:rsidR="00BB4B15">
        <w:rPr>
          <w:rFonts w:asciiTheme="minorHAnsi" w:hAnsiTheme="minorHAnsi" w:cstheme="minorHAnsi"/>
        </w:rPr>
        <w:t>.</w:t>
      </w:r>
    </w:p>
    <w:p w14:paraId="156A0B49" w14:textId="3D1AC97A" w:rsidR="00E47525" w:rsidRPr="00F664AB" w:rsidRDefault="00BD4B41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Nedílnou součástí Servisních služeb je zajištění podpory provozu v rozsahu a kvalitě dle dalších konkrétních podmínek stanovených </w:t>
      </w:r>
      <w:r w:rsidR="00FF406B">
        <w:rPr>
          <w:rFonts w:asciiTheme="minorHAnsi" w:hAnsiTheme="minorHAnsi" w:cstheme="minorHAnsi"/>
        </w:rPr>
        <w:t xml:space="preserve">v příloze </w:t>
      </w:r>
      <w:r w:rsidR="00E6727B">
        <w:rPr>
          <w:rFonts w:asciiTheme="minorHAnsi" w:hAnsiTheme="minorHAnsi" w:cstheme="minorHAnsi"/>
        </w:rPr>
        <w:t>2</w:t>
      </w:r>
      <w:r w:rsidR="00FF406B">
        <w:rPr>
          <w:rFonts w:asciiTheme="minorHAnsi" w:hAnsiTheme="minorHAnsi" w:cstheme="minorHAnsi"/>
        </w:rPr>
        <w:t xml:space="preserve"> Smlouvy</w:t>
      </w:r>
      <w:r w:rsidRPr="00F664AB">
        <w:rPr>
          <w:rFonts w:asciiTheme="minorHAnsi" w:hAnsiTheme="minorHAnsi" w:cstheme="minorHAnsi"/>
        </w:rPr>
        <w:t>.</w:t>
      </w:r>
    </w:p>
    <w:p w14:paraId="203FA8B1" w14:textId="006D2576" w:rsidR="00E47525" w:rsidRPr="00DB29E2" w:rsidRDefault="00BD4B41" w:rsidP="00DB29E2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Nedílnou součástí Servisních služeb je uvedení a udržování </w:t>
      </w:r>
      <w:r w:rsidR="00292548">
        <w:rPr>
          <w:rFonts w:asciiTheme="minorHAnsi" w:hAnsiTheme="minorHAnsi" w:cstheme="minorHAnsi"/>
        </w:rPr>
        <w:t>Systému</w:t>
      </w:r>
      <w:r w:rsidRPr="00F664AB">
        <w:rPr>
          <w:rFonts w:asciiTheme="minorHAnsi" w:hAnsiTheme="minorHAnsi" w:cstheme="minorHAnsi"/>
        </w:rPr>
        <w:t xml:space="preserve"> v souladu s aktuálními legislativními požadavky po dobu trvání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, přičemž Zhotovitel se zavazuje, že </w:t>
      </w:r>
      <w:r w:rsidR="00292548">
        <w:rPr>
          <w:rFonts w:asciiTheme="minorHAnsi" w:hAnsiTheme="minorHAnsi" w:cstheme="minorHAnsi"/>
        </w:rPr>
        <w:t>Systém</w:t>
      </w:r>
      <w:r w:rsidRPr="00F664AB">
        <w:rPr>
          <w:rFonts w:asciiTheme="minorHAnsi" w:hAnsiTheme="minorHAnsi" w:cstheme="minorHAnsi"/>
        </w:rPr>
        <w:t xml:space="preserve"> bude v souladu s aktuálními legislativními požadavky vždy nejpozději v den nabytí účinnosti právní normy, která takový nový legislativní požadavek zavádí </w:t>
      </w:r>
      <w:r w:rsidR="000C5AB2" w:rsidRPr="00F664AB">
        <w:rPr>
          <w:rFonts w:asciiTheme="minorHAnsi" w:hAnsiTheme="minorHAnsi" w:cstheme="minorHAnsi"/>
        </w:rPr>
        <w:t>(dále také</w:t>
      </w:r>
      <w:r w:rsidRPr="00F664AB">
        <w:rPr>
          <w:rFonts w:asciiTheme="minorHAnsi" w:hAnsiTheme="minorHAnsi" w:cstheme="minorHAnsi"/>
        </w:rPr>
        <w:t xml:space="preserve"> „legislativní update“). </w:t>
      </w:r>
    </w:p>
    <w:p w14:paraId="4537587B" w14:textId="2D5710F9" w:rsidR="00E47525" w:rsidRPr="00DB29E2" w:rsidRDefault="00BD4B41" w:rsidP="00DB29E2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Nedílnou součástí Servisních služeb je i provádění tzv. technologických aktualizací zajišťující</w:t>
      </w:r>
      <w:r w:rsidR="00DF5BA1" w:rsidRPr="00F664AB">
        <w:rPr>
          <w:rFonts w:asciiTheme="minorHAnsi" w:hAnsiTheme="minorHAnsi" w:cstheme="minorHAnsi"/>
        </w:rPr>
        <w:t xml:space="preserve">ch </w:t>
      </w:r>
      <w:r w:rsidRPr="00F664AB">
        <w:rPr>
          <w:rFonts w:asciiTheme="minorHAnsi" w:hAnsiTheme="minorHAnsi" w:cstheme="minorHAnsi"/>
        </w:rPr>
        <w:t xml:space="preserve">bezproblémový a funkční provoz </w:t>
      </w:r>
      <w:r w:rsidR="00292548">
        <w:rPr>
          <w:rFonts w:asciiTheme="minorHAnsi" w:hAnsiTheme="minorHAnsi" w:cstheme="minorHAnsi"/>
        </w:rPr>
        <w:t>Systému</w:t>
      </w:r>
      <w:r w:rsidRPr="00F664AB">
        <w:rPr>
          <w:rFonts w:asciiTheme="minorHAnsi" w:hAnsiTheme="minorHAnsi" w:cstheme="minorHAnsi"/>
        </w:rPr>
        <w:t xml:space="preserve"> za podmínek dle </w:t>
      </w:r>
      <w:r w:rsidR="00DB29E2">
        <w:rPr>
          <w:rFonts w:asciiTheme="minorHAnsi" w:hAnsiTheme="minorHAnsi" w:cstheme="minorHAnsi"/>
        </w:rPr>
        <w:t>Přílo</w:t>
      </w:r>
      <w:r w:rsidR="00D5709A">
        <w:rPr>
          <w:rFonts w:asciiTheme="minorHAnsi" w:hAnsiTheme="minorHAnsi" w:cstheme="minorHAnsi"/>
        </w:rPr>
        <w:t>hy 1</w:t>
      </w:r>
      <w:r w:rsidR="00DB29E2" w:rsidRPr="00A459AA">
        <w:rPr>
          <w:rFonts w:asciiTheme="minorHAnsi" w:hAnsiTheme="minorHAnsi" w:cstheme="minorHAnsi"/>
        </w:rPr>
        <w:t xml:space="preserve"> </w:t>
      </w:r>
      <w:r w:rsidRPr="00DB29E2">
        <w:rPr>
          <w:rFonts w:asciiTheme="minorHAnsi" w:hAnsiTheme="minorHAnsi" w:cstheme="minorHAnsi"/>
        </w:rPr>
        <w:t>(dále také „technologický update“).</w:t>
      </w:r>
    </w:p>
    <w:p w14:paraId="774A39C7" w14:textId="2054AD0E" w:rsidR="00E47525" w:rsidRPr="00A459AA" w:rsidRDefault="00BD4B41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Smluvní strany se dohodly, že cena legislativního update </w:t>
      </w:r>
      <w:r w:rsidR="003A5012">
        <w:rPr>
          <w:rFonts w:asciiTheme="minorHAnsi" w:hAnsiTheme="minorHAnsi" w:cstheme="minorHAnsi"/>
        </w:rPr>
        <w:t>Stravovací</w:t>
      </w:r>
      <w:r w:rsidR="00E025FD" w:rsidRPr="00E025FD">
        <w:rPr>
          <w:rFonts w:asciiTheme="minorHAnsi" w:hAnsiTheme="minorHAnsi" w:cstheme="minorHAnsi"/>
        </w:rPr>
        <w:t xml:space="preserve">ho systému odpovídá bodu </w:t>
      </w:r>
      <w:proofErr w:type="gramStart"/>
      <w:r w:rsidR="00E025FD" w:rsidRPr="00E025FD">
        <w:rPr>
          <w:rFonts w:asciiTheme="minorHAnsi" w:hAnsiTheme="minorHAnsi" w:cstheme="minorHAnsi"/>
        </w:rPr>
        <w:t xml:space="preserve">2.1., </w:t>
      </w:r>
      <w:r w:rsidRPr="00A459AA">
        <w:rPr>
          <w:rFonts w:asciiTheme="minorHAnsi" w:hAnsiTheme="minorHAnsi" w:cstheme="minorHAnsi"/>
        </w:rPr>
        <w:t>Cenové</w:t>
      </w:r>
      <w:proofErr w:type="gramEnd"/>
      <w:r w:rsidRPr="00A459AA">
        <w:rPr>
          <w:rFonts w:asciiTheme="minorHAnsi" w:hAnsiTheme="minorHAnsi" w:cstheme="minorHAnsi"/>
        </w:rPr>
        <w:t xml:space="preserve"> kalkulace.</w:t>
      </w:r>
    </w:p>
    <w:p w14:paraId="759771FD" w14:textId="30D10A25" w:rsidR="00E47525" w:rsidRPr="00A459AA" w:rsidRDefault="00BD4B41" w:rsidP="002666A7">
      <w:pPr>
        <w:pStyle w:val="Odst"/>
        <w:rPr>
          <w:rFonts w:asciiTheme="minorHAnsi" w:hAnsiTheme="minorHAnsi" w:cstheme="minorHAnsi"/>
        </w:rPr>
      </w:pPr>
      <w:r w:rsidRPr="00A459AA">
        <w:rPr>
          <w:rFonts w:asciiTheme="minorHAnsi" w:hAnsiTheme="minorHAnsi" w:cstheme="minorHAnsi"/>
        </w:rPr>
        <w:t xml:space="preserve">Smluvní strany se dohodly, že cena technologického update </w:t>
      </w:r>
      <w:r w:rsidR="003A5012">
        <w:rPr>
          <w:rFonts w:asciiTheme="minorHAnsi" w:hAnsiTheme="minorHAnsi" w:cstheme="minorHAnsi"/>
        </w:rPr>
        <w:t>Stravovací</w:t>
      </w:r>
      <w:r w:rsidR="00E025FD" w:rsidRPr="00E025FD">
        <w:rPr>
          <w:rFonts w:asciiTheme="minorHAnsi" w:hAnsiTheme="minorHAnsi" w:cstheme="minorHAnsi"/>
        </w:rPr>
        <w:t xml:space="preserve">ho systému odpovídá bodu </w:t>
      </w:r>
      <w:proofErr w:type="gramStart"/>
      <w:r w:rsidR="00E025FD" w:rsidRPr="00E025FD">
        <w:rPr>
          <w:rFonts w:asciiTheme="minorHAnsi" w:hAnsiTheme="minorHAnsi" w:cstheme="minorHAnsi"/>
        </w:rPr>
        <w:t>2.1.</w:t>
      </w:r>
      <w:r w:rsidR="00E025FD">
        <w:rPr>
          <w:rFonts w:asciiTheme="minorHAnsi" w:hAnsiTheme="minorHAnsi" w:cstheme="minorHAnsi"/>
        </w:rPr>
        <w:t>,</w:t>
      </w:r>
      <w:r w:rsidR="004837BF">
        <w:rPr>
          <w:rFonts w:asciiTheme="minorHAnsi" w:hAnsiTheme="minorHAnsi" w:cstheme="minorHAnsi"/>
        </w:rPr>
        <w:t xml:space="preserve"> </w:t>
      </w:r>
      <w:r w:rsidRPr="00A459AA">
        <w:rPr>
          <w:rFonts w:asciiTheme="minorHAnsi" w:hAnsiTheme="minorHAnsi" w:cstheme="minorHAnsi"/>
        </w:rPr>
        <w:t>Cenové</w:t>
      </w:r>
      <w:proofErr w:type="gramEnd"/>
      <w:r w:rsidRPr="00A459AA">
        <w:rPr>
          <w:rFonts w:asciiTheme="minorHAnsi" w:hAnsiTheme="minorHAnsi" w:cstheme="minorHAnsi"/>
        </w:rPr>
        <w:t xml:space="preserve"> kalkulace. Způsob prokazování plnění Servisních služeb ze strany Objednatele je závazně definováno </w:t>
      </w:r>
      <w:r w:rsidR="00F67B80">
        <w:rPr>
          <w:rFonts w:asciiTheme="minorHAnsi" w:hAnsiTheme="minorHAnsi" w:cstheme="minorHAnsi"/>
        </w:rPr>
        <w:t xml:space="preserve">v </w:t>
      </w:r>
      <w:r w:rsidR="00F67B80" w:rsidRPr="00F71A14">
        <w:rPr>
          <w:rFonts w:asciiTheme="minorHAnsi" w:hAnsiTheme="minorHAnsi" w:cstheme="minorHAnsi"/>
        </w:rPr>
        <w:t xml:space="preserve">kapitole </w:t>
      </w:r>
      <w:r w:rsidR="00F67B80">
        <w:rPr>
          <w:rFonts w:asciiTheme="minorHAnsi" w:hAnsiTheme="minorHAnsi" w:cstheme="minorHAnsi"/>
        </w:rPr>
        <w:t>1</w:t>
      </w:r>
      <w:r w:rsidR="00F71A14">
        <w:rPr>
          <w:rFonts w:asciiTheme="minorHAnsi" w:hAnsiTheme="minorHAnsi" w:cstheme="minorHAnsi"/>
        </w:rPr>
        <w:t xml:space="preserve"> </w:t>
      </w:r>
      <w:r w:rsidR="00DB29E2">
        <w:rPr>
          <w:rFonts w:asciiTheme="minorHAnsi" w:hAnsiTheme="minorHAnsi" w:cstheme="minorHAnsi"/>
        </w:rPr>
        <w:t xml:space="preserve">Příloze </w:t>
      </w:r>
      <w:r w:rsidR="00E6727B">
        <w:rPr>
          <w:rFonts w:asciiTheme="minorHAnsi" w:hAnsiTheme="minorHAnsi" w:cstheme="minorHAnsi"/>
        </w:rPr>
        <w:t>2</w:t>
      </w:r>
      <w:r w:rsidR="00DB29E2">
        <w:rPr>
          <w:rFonts w:asciiTheme="minorHAnsi" w:hAnsiTheme="minorHAnsi" w:cstheme="minorHAnsi"/>
        </w:rPr>
        <w:t xml:space="preserve">. </w:t>
      </w:r>
    </w:p>
    <w:p w14:paraId="4DFCE9ED" w14:textId="2BE378C0" w:rsidR="00E47525" w:rsidRPr="00F664AB" w:rsidRDefault="00BD4B41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Servisní služby </w:t>
      </w:r>
      <w:r w:rsidR="0064665C" w:rsidRPr="00F664AB">
        <w:rPr>
          <w:rFonts w:asciiTheme="minorHAnsi" w:hAnsiTheme="minorHAnsi" w:cstheme="minorHAnsi"/>
        </w:rPr>
        <w:t>budou</w:t>
      </w:r>
      <w:r w:rsidRPr="00F664AB">
        <w:rPr>
          <w:rFonts w:asciiTheme="minorHAnsi" w:hAnsiTheme="minorHAnsi" w:cstheme="minorHAnsi"/>
        </w:rPr>
        <w:t xml:space="preserve"> Zhotovitelem Objednateli poskytovány </w:t>
      </w:r>
      <w:r w:rsidR="00DC1E94" w:rsidRPr="00F664AB">
        <w:rPr>
          <w:rFonts w:asciiTheme="minorHAnsi" w:hAnsiTheme="minorHAnsi" w:cstheme="minorHAnsi"/>
        </w:rPr>
        <w:t xml:space="preserve">následující pracovní den po </w:t>
      </w:r>
      <w:r w:rsidRPr="00F664AB">
        <w:rPr>
          <w:rFonts w:asciiTheme="minorHAnsi" w:hAnsiTheme="minorHAnsi" w:cstheme="minorHAnsi"/>
        </w:rPr>
        <w:t xml:space="preserve">okamžiku řádného převzetí </w:t>
      </w:r>
      <w:r w:rsidR="00EA3DA8">
        <w:rPr>
          <w:rFonts w:asciiTheme="minorHAnsi" w:hAnsiTheme="minorHAnsi" w:cstheme="minorHAnsi"/>
        </w:rPr>
        <w:t xml:space="preserve">Systému </w:t>
      </w:r>
      <w:r w:rsidR="00DC1E94" w:rsidRPr="00F664AB">
        <w:rPr>
          <w:rFonts w:asciiTheme="minorHAnsi" w:hAnsiTheme="minorHAnsi" w:cstheme="minorHAnsi"/>
        </w:rPr>
        <w:t>postupem a způsobem</w:t>
      </w:r>
      <w:r w:rsidRPr="00F664AB">
        <w:rPr>
          <w:rFonts w:asciiTheme="minorHAnsi" w:hAnsiTheme="minorHAnsi" w:cstheme="minorHAnsi"/>
        </w:rPr>
        <w:t xml:space="preserve"> </w:t>
      </w:r>
      <w:r w:rsidR="00D216C4" w:rsidRPr="001F0F06">
        <w:rPr>
          <w:rFonts w:asciiTheme="minorHAnsi" w:hAnsiTheme="minorHAnsi" w:cstheme="minorHAnsi"/>
        </w:rPr>
        <w:t xml:space="preserve">dle </w:t>
      </w:r>
      <w:r w:rsidRPr="001F0F06">
        <w:rPr>
          <w:rFonts w:asciiTheme="minorHAnsi" w:hAnsiTheme="minorHAnsi" w:cstheme="minorHAnsi"/>
        </w:rPr>
        <w:t>čl.</w:t>
      </w:r>
      <w:r w:rsidR="00DC1E94" w:rsidRPr="001F0F06">
        <w:rPr>
          <w:rFonts w:asciiTheme="minorHAnsi" w:hAnsiTheme="minorHAnsi" w:cstheme="minorHAnsi"/>
        </w:rPr>
        <w:t> </w:t>
      </w:r>
      <w:r w:rsidR="00052223" w:rsidRPr="001F0F06">
        <w:rPr>
          <w:rFonts w:asciiTheme="minorHAnsi" w:hAnsiTheme="minorHAnsi" w:cstheme="minorHAnsi"/>
        </w:rPr>
        <w:fldChar w:fldCharType="begin"/>
      </w:r>
      <w:r w:rsidR="00052223" w:rsidRPr="001F0F06">
        <w:rPr>
          <w:rFonts w:asciiTheme="minorHAnsi" w:hAnsiTheme="minorHAnsi" w:cstheme="minorHAnsi"/>
        </w:rPr>
        <w:instrText xml:space="preserve"> REF _Ref45148815 \n \h </w:instrText>
      </w:r>
      <w:r w:rsidR="00D216C4" w:rsidRPr="001F0F06">
        <w:rPr>
          <w:rFonts w:asciiTheme="minorHAnsi" w:hAnsiTheme="minorHAnsi" w:cstheme="minorHAnsi"/>
        </w:rPr>
        <w:instrText xml:space="preserve"> \* MERGEFORMAT </w:instrText>
      </w:r>
      <w:r w:rsidR="00052223" w:rsidRPr="001F0F06">
        <w:rPr>
          <w:rFonts w:asciiTheme="minorHAnsi" w:hAnsiTheme="minorHAnsi" w:cstheme="minorHAnsi"/>
        </w:rPr>
      </w:r>
      <w:r w:rsidR="00052223" w:rsidRPr="001F0F06">
        <w:rPr>
          <w:rFonts w:asciiTheme="minorHAnsi" w:hAnsiTheme="minorHAnsi" w:cstheme="minorHAnsi"/>
        </w:rPr>
        <w:fldChar w:fldCharType="separate"/>
      </w:r>
      <w:r w:rsidR="004B20FE">
        <w:rPr>
          <w:rFonts w:asciiTheme="minorHAnsi" w:hAnsiTheme="minorHAnsi" w:cstheme="minorHAnsi"/>
        </w:rPr>
        <w:t>V</w:t>
      </w:r>
      <w:r w:rsidR="00052223" w:rsidRPr="001F0F06">
        <w:rPr>
          <w:rFonts w:asciiTheme="minorHAnsi" w:hAnsiTheme="minorHAnsi" w:cstheme="minorHAnsi"/>
        </w:rPr>
        <w:fldChar w:fldCharType="end"/>
      </w:r>
      <w:r w:rsidR="000962B2" w:rsidRPr="001F0F06">
        <w:rPr>
          <w:rFonts w:asciiTheme="minorHAnsi" w:hAnsiTheme="minorHAnsi" w:cstheme="minorHAnsi"/>
        </w:rPr>
        <w:t>.</w:t>
      </w:r>
      <w:r w:rsidR="00FC75D9">
        <w:rPr>
          <w:rFonts w:asciiTheme="minorHAnsi" w:hAnsiTheme="minorHAnsi" w:cstheme="minorHAnsi"/>
        </w:rPr>
        <w:t xml:space="preserve"> </w:t>
      </w:r>
      <w:r w:rsidRPr="001F0F06">
        <w:rPr>
          <w:rFonts w:asciiTheme="minorHAnsi" w:hAnsiTheme="minorHAnsi" w:cstheme="minorHAnsi"/>
        </w:rPr>
        <w:t xml:space="preserve"> </w:t>
      </w:r>
      <w:r w:rsidR="00A46356" w:rsidRPr="001F0F06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>.</w:t>
      </w:r>
    </w:p>
    <w:p w14:paraId="7AA6FC0A" w14:textId="5AB00872" w:rsidR="00E47525" w:rsidRDefault="00BD4B41" w:rsidP="002666A7">
      <w:pPr>
        <w:pStyle w:val="Odst"/>
        <w:rPr>
          <w:rFonts w:asciiTheme="minorHAnsi" w:hAnsiTheme="minorHAnsi" w:cstheme="minorHAnsi"/>
        </w:rPr>
      </w:pPr>
      <w:r w:rsidRPr="00F71A14">
        <w:rPr>
          <w:rFonts w:asciiTheme="minorHAnsi" w:hAnsiTheme="minorHAnsi" w:cstheme="minorHAnsi"/>
        </w:rPr>
        <w:t xml:space="preserve">Smluvní strany se dohodly, že Servisní služby dle tohoto článku </w:t>
      </w:r>
      <w:r w:rsidR="00A46356" w:rsidRPr="00F71A14">
        <w:rPr>
          <w:rFonts w:asciiTheme="minorHAnsi" w:hAnsiTheme="minorHAnsi" w:cstheme="minorHAnsi"/>
        </w:rPr>
        <w:t>Smlouvy</w:t>
      </w:r>
      <w:r w:rsidRPr="00F71A14">
        <w:rPr>
          <w:rFonts w:asciiTheme="minorHAnsi" w:hAnsiTheme="minorHAnsi" w:cstheme="minorHAnsi"/>
        </w:rPr>
        <w:t xml:space="preserve"> jsou dále v podrobnostech vymezeny v kapitole </w:t>
      </w:r>
      <w:r w:rsidR="00F35C34">
        <w:rPr>
          <w:rFonts w:asciiTheme="minorHAnsi" w:hAnsiTheme="minorHAnsi" w:cstheme="minorHAnsi"/>
        </w:rPr>
        <w:t>1</w:t>
      </w:r>
      <w:r w:rsidR="00CF4B38" w:rsidRPr="00F71A14" w:rsidDel="00BB4B15">
        <w:rPr>
          <w:rFonts w:asciiTheme="minorHAnsi" w:hAnsiTheme="minorHAnsi" w:cstheme="minorHAnsi"/>
        </w:rPr>
        <w:t xml:space="preserve"> </w:t>
      </w:r>
      <w:r w:rsidR="00DB29E2" w:rsidRPr="00F71A14">
        <w:rPr>
          <w:rFonts w:asciiTheme="minorHAnsi" w:hAnsiTheme="minorHAnsi" w:cstheme="minorHAnsi"/>
        </w:rPr>
        <w:t>Přílo</w:t>
      </w:r>
      <w:r w:rsidR="00D5709A">
        <w:rPr>
          <w:rFonts w:asciiTheme="minorHAnsi" w:hAnsiTheme="minorHAnsi" w:cstheme="minorHAnsi"/>
        </w:rPr>
        <w:t>hy</w:t>
      </w:r>
      <w:r w:rsidR="00DB29E2">
        <w:rPr>
          <w:rFonts w:asciiTheme="minorHAnsi" w:hAnsiTheme="minorHAnsi" w:cstheme="minorHAnsi"/>
        </w:rPr>
        <w:t xml:space="preserve"> </w:t>
      </w:r>
      <w:r w:rsidR="00E6727B">
        <w:rPr>
          <w:rFonts w:asciiTheme="minorHAnsi" w:hAnsiTheme="minorHAnsi" w:cstheme="minorHAnsi"/>
        </w:rPr>
        <w:t>2</w:t>
      </w:r>
      <w:r w:rsidR="00DB29E2">
        <w:rPr>
          <w:rFonts w:asciiTheme="minorHAnsi" w:hAnsiTheme="minorHAnsi" w:cstheme="minorHAnsi"/>
        </w:rPr>
        <w:t xml:space="preserve">. </w:t>
      </w:r>
    </w:p>
    <w:p w14:paraId="73200EC1" w14:textId="0A5A9CE9" w:rsidR="00E47525" w:rsidRPr="00F664AB" w:rsidRDefault="00A63B38" w:rsidP="00A63B38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Zhotovitel </w:t>
      </w:r>
      <w:r w:rsidR="00BD4B41" w:rsidRPr="00F664AB">
        <w:rPr>
          <w:rFonts w:asciiTheme="minorHAnsi" w:hAnsiTheme="minorHAnsi" w:cstheme="minorHAnsi"/>
        </w:rPr>
        <w:t>se zavazuje poskytnout Objednateli licenc</w:t>
      </w:r>
      <w:r w:rsidR="000C5AB2" w:rsidRPr="00F664AB">
        <w:rPr>
          <w:rFonts w:asciiTheme="minorHAnsi" w:hAnsiTheme="minorHAnsi" w:cstheme="minorHAnsi"/>
        </w:rPr>
        <w:t>i</w:t>
      </w:r>
      <w:r w:rsidR="00BD4B41" w:rsidRPr="00F664AB">
        <w:rPr>
          <w:rFonts w:asciiTheme="minorHAnsi" w:hAnsiTheme="minorHAnsi" w:cstheme="minorHAnsi"/>
        </w:rPr>
        <w:t xml:space="preserve"> bez dalších nákladů v odpovídajícím rozsahu </w:t>
      </w:r>
      <w:r w:rsidR="00383F2A">
        <w:rPr>
          <w:rFonts w:asciiTheme="minorHAnsi" w:hAnsiTheme="minorHAnsi" w:cstheme="minorHAnsi"/>
        </w:rPr>
        <w:br/>
      </w:r>
      <w:r w:rsidR="00BD4B41" w:rsidRPr="00F664AB">
        <w:rPr>
          <w:rFonts w:asciiTheme="minorHAnsi" w:hAnsiTheme="minorHAnsi" w:cstheme="minorHAnsi"/>
        </w:rPr>
        <w:t xml:space="preserve">i ke změnám </w:t>
      </w:r>
      <w:r w:rsidR="00292548">
        <w:rPr>
          <w:rFonts w:asciiTheme="minorHAnsi" w:hAnsiTheme="minorHAnsi" w:cstheme="minorHAnsi"/>
        </w:rPr>
        <w:t>Systému</w:t>
      </w:r>
      <w:r w:rsidR="00BD4B41" w:rsidRPr="00F664AB">
        <w:rPr>
          <w:rFonts w:asciiTheme="minorHAnsi" w:hAnsiTheme="minorHAnsi" w:cstheme="minorHAnsi"/>
        </w:rPr>
        <w:t xml:space="preserve"> provedených v důsledku Servisních služeb dle předchozích odstavců tohoto článku tak, aby došlo k naplňování závazků dle </w:t>
      </w:r>
      <w:r w:rsidR="00A46356" w:rsidRPr="00F664AB">
        <w:rPr>
          <w:rFonts w:asciiTheme="minorHAnsi" w:hAnsiTheme="minorHAnsi" w:cstheme="minorHAnsi"/>
        </w:rPr>
        <w:t>Smlouvy</w:t>
      </w:r>
      <w:r w:rsidR="00BD4B41" w:rsidRPr="00F664AB">
        <w:rPr>
          <w:rFonts w:asciiTheme="minorHAnsi" w:hAnsiTheme="minorHAnsi" w:cstheme="minorHAnsi"/>
        </w:rPr>
        <w:t xml:space="preserve"> a </w:t>
      </w:r>
      <w:r w:rsidR="00292548">
        <w:rPr>
          <w:rFonts w:asciiTheme="minorHAnsi" w:hAnsiTheme="minorHAnsi" w:cstheme="minorHAnsi"/>
        </w:rPr>
        <w:t>Systém</w:t>
      </w:r>
      <w:r w:rsidR="00BD4B41" w:rsidRPr="00F664AB">
        <w:rPr>
          <w:rFonts w:asciiTheme="minorHAnsi" w:hAnsiTheme="minorHAnsi" w:cstheme="minorHAnsi"/>
        </w:rPr>
        <w:t xml:space="preserve"> bylo funkční.</w:t>
      </w:r>
    </w:p>
    <w:p w14:paraId="3224B773" w14:textId="77777777" w:rsidR="002C5746" w:rsidRPr="00F664AB" w:rsidRDefault="002C5746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Smluvní strany se rovněž dohodly, že Zhotovitelem o prováděných servisních prac</w:t>
      </w:r>
      <w:r w:rsidR="008666D8" w:rsidRPr="00F664AB">
        <w:rPr>
          <w:rFonts w:asciiTheme="minorHAnsi" w:hAnsiTheme="minorHAnsi" w:cstheme="minorHAnsi"/>
        </w:rPr>
        <w:t>í</w:t>
      </w:r>
      <w:r w:rsidRPr="00F664AB">
        <w:rPr>
          <w:rFonts w:asciiTheme="minorHAnsi" w:hAnsiTheme="minorHAnsi" w:cstheme="minorHAnsi"/>
        </w:rPr>
        <w:t xml:space="preserve"> bude každý měsíc vyhotoven zápis o stavu servisních služeb (dále v textu také „Zápis“), přičemž takový Zápis bude obsahovat alespoň následující údaje: </w:t>
      </w:r>
    </w:p>
    <w:p w14:paraId="459E9257" w14:textId="77777777" w:rsidR="002C5746" w:rsidRPr="00F664AB" w:rsidRDefault="002C5746" w:rsidP="002666A7">
      <w:pPr>
        <w:pStyle w:val="Psm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datum provádění práce,</w:t>
      </w:r>
    </w:p>
    <w:p w14:paraId="6F60EC18" w14:textId="77777777" w:rsidR="002C5746" w:rsidRPr="00F664AB" w:rsidRDefault="002C5746" w:rsidP="002666A7">
      <w:pPr>
        <w:pStyle w:val="Psm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označení části informačního systému, k níž se vztahuje řešení,</w:t>
      </w:r>
    </w:p>
    <w:p w14:paraId="744E4269" w14:textId="77777777" w:rsidR="002C5746" w:rsidRPr="00F664AB" w:rsidRDefault="002C5746" w:rsidP="002666A7">
      <w:pPr>
        <w:pStyle w:val="Psm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popis činnosti řešitele,</w:t>
      </w:r>
    </w:p>
    <w:p w14:paraId="7956B359" w14:textId="77777777" w:rsidR="002C5746" w:rsidRPr="00F664AB" w:rsidRDefault="002C5746" w:rsidP="002666A7">
      <w:pPr>
        <w:pStyle w:val="Psm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identifikační číslo hlášení či požadavku Zhotovitele, byl-li tento zaznamenán,</w:t>
      </w:r>
    </w:p>
    <w:p w14:paraId="0E2B4B41" w14:textId="77777777" w:rsidR="00C355A6" w:rsidRPr="00F664AB" w:rsidRDefault="00C355A6" w:rsidP="002666A7">
      <w:pPr>
        <w:pStyle w:val="Psm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jméno a příjmení řešitele – člena realizačního týmu.</w:t>
      </w:r>
    </w:p>
    <w:p w14:paraId="2DF2C213" w14:textId="77777777" w:rsidR="00E839A6" w:rsidRPr="00F664AB" w:rsidRDefault="00481677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Zápis o stavu servisních služeb jsou oprávněn</w:t>
      </w:r>
      <w:r w:rsidR="00551EF1">
        <w:rPr>
          <w:rFonts w:asciiTheme="minorHAnsi" w:hAnsiTheme="minorHAnsi" w:cstheme="minorHAnsi"/>
        </w:rPr>
        <w:t>y</w:t>
      </w:r>
      <w:r w:rsidRPr="00F664AB">
        <w:rPr>
          <w:rFonts w:asciiTheme="minorHAnsi" w:hAnsiTheme="minorHAnsi" w:cstheme="minorHAnsi"/>
        </w:rPr>
        <w:t xml:space="preserve"> potvrdit osoby </w:t>
      </w:r>
      <w:r w:rsidR="00383F2A">
        <w:rPr>
          <w:rFonts w:asciiTheme="minorHAnsi" w:hAnsiTheme="minorHAnsi" w:cstheme="minorHAnsi"/>
        </w:rPr>
        <w:t>s</w:t>
      </w:r>
      <w:r w:rsidRPr="00F664AB">
        <w:rPr>
          <w:rFonts w:asciiTheme="minorHAnsi" w:hAnsiTheme="minorHAnsi" w:cstheme="minorHAnsi"/>
        </w:rPr>
        <w:t>mluvních stran ve funkci „</w:t>
      </w:r>
      <w:r w:rsidR="00CF4B38" w:rsidRPr="00BB3E4E">
        <w:rPr>
          <w:rFonts w:asciiTheme="minorHAnsi" w:hAnsiTheme="minorHAnsi" w:cstheme="minorHAnsi"/>
          <w:highlight w:val="cyan"/>
        </w:rPr>
        <w:t>BUDE DOPLNĚNO</w:t>
      </w:r>
      <w:r w:rsidRPr="00F664AB">
        <w:rPr>
          <w:rFonts w:asciiTheme="minorHAnsi" w:hAnsiTheme="minorHAnsi" w:cstheme="minorHAnsi"/>
        </w:rPr>
        <w:t>“.</w:t>
      </w:r>
    </w:p>
    <w:p w14:paraId="550C14FD" w14:textId="77777777" w:rsidR="005513A1" w:rsidRPr="00F664AB" w:rsidRDefault="005513A1" w:rsidP="0089470C">
      <w:pPr>
        <w:pStyle w:val="Nadpis1"/>
        <w:ind w:left="0" w:firstLine="0"/>
        <w:rPr>
          <w:rFonts w:asciiTheme="minorHAnsi" w:hAnsiTheme="minorHAnsi" w:cstheme="minorHAnsi"/>
        </w:rPr>
      </w:pPr>
      <w:bookmarkStart w:id="85" w:name="_Ref45149003"/>
      <w:bookmarkStart w:id="86" w:name="_Toc49258782"/>
      <w:bookmarkStart w:id="87" w:name="_Toc167182264"/>
      <w:r w:rsidRPr="00F664AB">
        <w:rPr>
          <w:rFonts w:asciiTheme="minorHAnsi" w:hAnsiTheme="minorHAnsi" w:cstheme="minorHAnsi"/>
        </w:rPr>
        <w:t xml:space="preserve">Cena </w:t>
      </w:r>
      <w:r w:rsidR="0064665C" w:rsidRPr="00F664AB">
        <w:rPr>
          <w:rFonts w:asciiTheme="minorHAnsi" w:hAnsiTheme="minorHAnsi" w:cstheme="minorHAnsi"/>
        </w:rPr>
        <w:t>S</w:t>
      </w:r>
      <w:r w:rsidRPr="00F664AB">
        <w:rPr>
          <w:rFonts w:asciiTheme="minorHAnsi" w:hAnsiTheme="minorHAnsi" w:cstheme="minorHAnsi"/>
        </w:rPr>
        <w:t>ervisních služeb</w:t>
      </w:r>
      <w:bookmarkEnd w:id="85"/>
      <w:bookmarkEnd w:id="86"/>
      <w:bookmarkEnd w:id="87"/>
    </w:p>
    <w:p w14:paraId="4B8E0FB1" w14:textId="59E35B19" w:rsidR="00E47525" w:rsidRDefault="00A2453F" w:rsidP="002666A7">
      <w:pPr>
        <w:pStyle w:val="Odst"/>
        <w:rPr>
          <w:rFonts w:asciiTheme="minorHAnsi" w:hAnsiTheme="minorHAnsi" w:cstheme="minorHAnsi"/>
        </w:rPr>
      </w:pPr>
      <w:bookmarkStart w:id="88" w:name="_Ref45148944"/>
      <w:r w:rsidRPr="00F664AB">
        <w:rPr>
          <w:rFonts w:asciiTheme="minorHAnsi" w:hAnsiTheme="minorHAnsi" w:cstheme="minorHAnsi"/>
        </w:rPr>
        <w:t xml:space="preserve">Cena za poskytování Servisních služeb </w:t>
      </w:r>
      <w:r w:rsidR="00C50FD2">
        <w:rPr>
          <w:rFonts w:asciiTheme="minorHAnsi" w:hAnsiTheme="minorHAnsi" w:cstheme="minorHAnsi"/>
        </w:rPr>
        <w:t xml:space="preserve">Systémů </w:t>
      </w:r>
      <w:r w:rsidR="000C5AB2" w:rsidRPr="00F664AB">
        <w:rPr>
          <w:rFonts w:asciiTheme="minorHAnsi" w:hAnsiTheme="minorHAnsi" w:cstheme="minorHAnsi"/>
        </w:rPr>
        <w:t xml:space="preserve">dle  </w:t>
      </w:r>
      <w:r w:rsidR="00A46356" w:rsidRPr="00F664AB">
        <w:rPr>
          <w:rFonts w:asciiTheme="minorHAnsi" w:hAnsiTheme="minorHAnsi" w:cstheme="minorHAnsi"/>
        </w:rPr>
        <w:t>Smlouvy</w:t>
      </w:r>
      <w:r w:rsidR="000C5AB2" w:rsidRPr="00F664AB">
        <w:rPr>
          <w:rFonts w:asciiTheme="minorHAnsi" w:hAnsiTheme="minorHAnsi" w:cstheme="minorHAnsi"/>
        </w:rPr>
        <w:t xml:space="preserve"> </w:t>
      </w:r>
      <w:r w:rsidR="00C50FD2">
        <w:rPr>
          <w:rFonts w:asciiTheme="minorHAnsi" w:hAnsiTheme="minorHAnsi" w:cstheme="minorHAnsi"/>
        </w:rPr>
        <w:t xml:space="preserve">je </w:t>
      </w:r>
      <w:r w:rsidR="000C5AB2" w:rsidRPr="00F664AB">
        <w:rPr>
          <w:rFonts w:asciiTheme="minorHAnsi" w:hAnsiTheme="minorHAnsi" w:cstheme="minorHAnsi"/>
        </w:rPr>
        <w:t xml:space="preserve">stanovená paušálně </w:t>
      </w:r>
      <w:r w:rsidRPr="00F664AB">
        <w:rPr>
          <w:rFonts w:asciiTheme="minorHAnsi" w:hAnsiTheme="minorHAnsi" w:cstheme="minorHAnsi"/>
        </w:rPr>
        <w:t xml:space="preserve">za 1 kalendářní měsíc </w:t>
      </w:r>
      <w:proofErr w:type="gramStart"/>
      <w:r w:rsidRPr="00F664AB">
        <w:rPr>
          <w:rFonts w:asciiTheme="minorHAnsi" w:hAnsiTheme="minorHAnsi" w:cstheme="minorHAnsi"/>
        </w:rPr>
        <w:t>je</w:t>
      </w:r>
      <w:proofErr w:type="gramEnd"/>
      <w:r w:rsidRPr="00F664AB">
        <w:rPr>
          <w:rFonts w:asciiTheme="minorHAnsi" w:hAnsiTheme="minorHAnsi" w:cstheme="minorHAnsi"/>
        </w:rPr>
        <w:t xml:space="preserve"> tvořena </w:t>
      </w:r>
      <w:bookmarkEnd w:id="88"/>
      <w:r w:rsidR="00C50FD2">
        <w:rPr>
          <w:rFonts w:asciiTheme="minorHAnsi" w:hAnsiTheme="minorHAnsi" w:cstheme="minorHAnsi"/>
        </w:rPr>
        <w:t>údaji:</w:t>
      </w:r>
    </w:p>
    <w:p w14:paraId="5835A163" w14:textId="78776650" w:rsidR="00C50FD2" w:rsidRDefault="00C50FD2" w:rsidP="008E1255">
      <w:pPr>
        <w:pStyle w:val="Psm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Cena za 1 měsíc poskytování servisu </w:t>
      </w:r>
      <w:r w:rsidR="003A5012">
        <w:rPr>
          <w:rFonts w:asciiTheme="minorHAnsi" w:hAnsiTheme="minorHAnsi" w:cstheme="minorHAnsi"/>
        </w:rPr>
        <w:t>Stravovací</w:t>
      </w:r>
      <w:r>
        <w:rPr>
          <w:rFonts w:asciiTheme="minorHAnsi" w:hAnsiTheme="minorHAnsi" w:cstheme="minorHAnsi"/>
        </w:rPr>
        <w:t>ho Systému</w:t>
      </w:r>
      <w:r w:rsidR="00A55175">
        <w:rPr>
          <w:rFonts w:asciiTheme="minorHAnsi" w:hAnsiTheme="minorHAnsi" w:cstheme="minorHAnsi"/>
        </w:rPr>
        <w:t xml:space="preserve"> dle </w:t>
      </w:r>
      <w:r w:rsidR="00A55175" w:rsidRPr="00F67B80">
        <w:rPr>
          <w:rFonts w:asciiTheme="minorHAnsi" w:hAnsiTheme="minorHAnsi" w:cstheme="minorHAnsi"/>
        </w:rPr>
        <w:t xml:space="preserve">bodu </w:t>
      </w:r>
      <w:r w:rsidR="00BD045E" w:rsidRPr="00F67B80">
        <w:rPr>
          <w:rFonts w:asciiTheme="minorHAnsi" w:hAnsiTheme="minorHAnsi" w:cstheme="minorHAnsi"/>
        </w:rPr>
        <w:t>2.1.</w:t>
      </w:r>
      <w:r w:rsidR="00A55175">
        <w:rPr>
          <w:rFonts w:asciiTheme="minorHAnsi" w:hAnsiTheme="minorHAnsi" w:cstheme="minorHAnsi"/>
        </w:rPr>
        <w:t xml:space="preserve"> Cenové kalkulace</w:t>
      </w:r>
      <w:r>
        <w:rPr>
          <w:rFonts w:asciiTheme="minorHAnsi" w:hAnsiTheme="minorHAnsi" w:cstheme="minorHAnsi"/>
        </w:rPr>
        <w:t>;</w:t>
      </w:r>
    </w:p>
    <w:p w14:paraId="23FCD4B7" w14:textId="77777777" w:rsidR="00E47525" w:rsidRPr="00F664AB" w:rsidRDefault="00A2453F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V celkové ceně jsou zahrnuty náklady na Servisní služby dle </w:t>
      </w:r>
      <w:r w:rsidR="006A216F">
        <w:rPr>
          <w:rFonts w:asciiTheme="minorHAnsi" w:hAnsiTheme="minorHAnsi" w:cstheme="minorHAnsi"/>
        </w:rPr>
        <w:t>Přílohy 1</w:t>
      </w:r>
      <w:r w:rsidR="00CF4B38">
        <w:rPr>
          <w:rFonts w:asciiTheme="minorHAnsi" w:hAnsiTheme="minorHAnsi" w:cstheme="minorHAnsi"/>
        </w:rPr>
        <w:t xml:space="preserve"> </w:t>
      </w:r>
      <w:r w:rsidR="00D5709A">
        <w:rPr>
          <w:rFonts w:asciiTheme="minorHAnsi" w:hAnsiTheme="minorHAnsi" w:cstheme="minorHAnsi"/>
        </w:rPr>
        <w:t>Smlouvy</w:t>
      </w:r>
      <w:r w:rsidR="00E839A6" w:rsidRPr="00F664AB">
        <w:rPr>
          <w:rFonts w:asciiTheme="minorHAnsi" w:hAnsiTheme="minorHAnsi" w:cstheme="minorHAnsi"/>
        </w:rPr>
        <w:t xml:space="preserve"> </w:t>
      </w:r>
      <w:r w:rsidRPr="00F664AB">
        <w:rPr>
          <w:rFonts w:asciiTheme="minorHAnsi" w:hAnsiTheme="minorHAnsi" w:cstheme="minorHAnsi"/>
        </w:rPr>
        <w:t>a Cenové kalkulace</w:t>
      </w:r>
      <w:r w:rsidR="008D67D4" w:rsidRPr="00F664AB">
        <w:rPr>
          <w:rFonts w:asciiTheme="minorHAnsi" w:hAnsiTheme="minorHAnsi" w:cstheme="minorHAnsi"/>
        </w:rPr>
        <w:t>.</w:t>
      </w:r>
      <w:r w:rsidRPr="00F664AB">
        <w:rPr>
          <w:rFonts w:asciiTheme="minorHAnsi" w:hAnsiTheme="minorHAnsi" w:cstheme="minorHAnsi"/>
        </w:rPr>
        <w:t xml:space="preserve"> </w:t>
      </w:r>
    </w:p>
    <w:p w14:paraId="35793B09" w14:textId="45EF6F1E" w:rsidR="00724F0B" w:rsidRPr="00E45365" w:rsidRDefault="008D67D4" w:rsidP="002666A7">
      <w:pPr>
        <w:pStyle w:val="Odst"/>
        <w:rPr>
          <w:rFonts w:asciiTheme="minorHAnsi" w:hAnsiTheme="minorHAnsi" w:cstheme="minorHAnsi"/>
        </w:rPr>
      </w:pPr>
      <w:r w:rsidRPr="00E45365">
        <w:rPr>
          <w:rFonts w:asciiTheme="minorHAnsi" w:hAnsiTheme="minorHAnsi" w:cstheme="minorHAnsi"/>
        </w:rPr>
        <w:t xml:space="preserve">Zhotovitel je oprávněn požadovat zaplacení ceny Servisních služeb za podmínek dle odst. </w:t>
      </w:r>
      <w:r w:rsidR="00052223" w:rsidRPr="00E45365">
        <w:rPr>
          <w:rFonts w:asciiTheme="minorHAnsi" w:hAnsiTheme="minorHAnsi" w:cstheme="minorHAnsi"/>
        </w:rPr>
        <w:fldChar w:fldCharType="begin"/>
      </w:r>
      <w:r w:rsidR="00052223" w:rsidRPr="00E45365">
        <w:rPr>
          <w:rFonts w:asciiTheme="minorHAnsi" w:hAnsiTheme="minorHAnsi" w:cstheme="minorHAnsi"/>
        </w:rPr>
        <w:instrText xml:space="preserve"> REF _Ref45148944 \n \h </w:instrText>
      </w:r>
      <w:r w:rsidR="00F664AB" w:rsidRPr="00E45365">
        <w:rPr>
          <w:rFonts w:asciiTheme="minorHAnsi" w:hAnsiTheme="minorHAnsi" w:cstheme="minorHAnsi"/>
        </w:rPr>
        <w:instrText xml:space="preserve"> \* MERGEFORMAT </w:instrText>
      </w:r>
      <w:r w:rsidR="00052223" w:rsidRPr="00E45365">
        <w:rPr>
          <w:rFonts w:asciiTheme="minorHAnsi" w:hAnsiTheme="minorHAnsi" w:cstheme="minorHAnsi"/>
        </w:rPr>
      </w:r>
      <w:r w:rsidR="00052223" w:rsidRPr="00E45365">
        <w:rPr>
          <w:rFonts w:asciiTheme="minorHAnsi" w:hAnsiTheme="minorHAnsi" w:cstheme="minorHAnsi"/>
        </w:rPr>
        <w:fldChar w:fldCharType="separate"/>
      </w:r>
      <w:r w:rsidR="004B20FE">
        <w:rPr>
          <w:rFonts w:asciiTheme="minorHAnsi" w:hAnsiTheme="minorHAnsi" w:cstheme="minorHAnsi"/>
        </w:rPr>
        <w:t>1</w:t>
      </w:r>
      <w:r w:rsidR="00052223" w:rsidRPr="00E45365">
        <w:rPr>
          <w:rFonts w:asciiTheme="minorHAnsi" w:hAnsiTheme="minorHAnsi" w:cstheme="minorHAnsi"/>
        </w:rPr>
        <w:fldChar w:fldCharType="end"/>
      </w:r>
      <w:r w:rsidRPr="00E45365">
        <w:rPr>
          <w:rFonts w:asciiTheme="minorHAnsi" w:hAnsiTheme="minorHAnsi" w:cstheme="minorHAnsi"/>
        </w:rPr>
        <w:t xml:space="preserve"> tohoto článku nejdříve </w:t>
      </w:r>
      <w:r w:rsidR="00A2453F" w:rsidRPr="00E45365">
        <w:rPr>
          <w:rFonts w:asciiTheme="minorHAnsi" w:hAnsiTheme="minorHAnsi" w:cstheme="minorHAnsi"/>
        </w:rPr>
        <w:t xml:space="preserve">ode dne </w:t>
      </w:r>
      <w:r w:rsidR="00A55175">
        <w:rPr>
          <w:rFonts w:asciiTheme="minorHAnsi" w:hAnsiTheme="minorHAnsi" w:cstheme="minorHAnsi"/>
        </w:rPr>
        <w:t>Akceptace</w:t>
      </w:r>
      <w:r w:rsidR="00A2453F" w:rsidRPr="00E45365">
        <w:rPr>
          <w:rFonts w:asciiTheme="minorHAnsi" w:hAnsiTheme="minorHAnsi" w:cstheme="minorHAnsi"/>
        </w:rPr>
        <w:t xml:space="preserve"> </w:t>
      </w:r>
      <w:r w:rsidR="00292548">
        <w:rPr>
          <w:rFonts w:asciiTheme="minorHAnsi" w:hAnsiTheme="minorHAnsi" w:cstheme="minorHAnsi"/>
        </w:rPr>
        <w:t>Systém</w:t>
      </w:r>
      <w:r w:rsidR="004837BF">
        <w:rPr>
          <w:rFonts w:asciiTheme="minorHAnsi" w:hAnsiTheme="minorHAnsi" w:cstheme="minorHAnsi"/>
        </w:rPr>
        <w:t>u</w:t>
      </w:r>
      <w:r w:rsidR="00A55175">
        <w:rPr>
          <w:rFonts w:asciiTheme="minorHAnsi" w:hAnsiTheme="minorHAnsi" w:cstheme="minorHAnsi"/>
        </w:rPr>
        <w:t xml:space="preserve"> </w:t>
      </w:r>
      <w:r w:rsidR="00A2453F" w:rsidRPr="00E45365">
        <w:rPr>
          <w:rFonts w:asciiTheme="minorHAnsi" w:hAnsiTheme="minorHAnsi" w:cstheme="minorHAnsi"/>
        </w:rPr>
        <w:t xml:space="preserve">dle čl. </w:t>
      </w:r>
      <w:r w:rsidR="00D216C4" w:rsidRPr="00E45365">
        <w:rPr>
          <w:rFonts w:asciiTheme="minorHAnsi" w:hAnsiTheme="minorHAnsi" w:cstheme="minorHAnsi"/>
        </w:rPr>
        <w:fldChar w:fldCharType="begin"/>
      </w:r>
      <w:r w:rsidR="00D216C4" w:rsidRPr="00E45365">
        <w:rPr>
          <w:rFonts w:asciiTheme="minorHAnsi" w:hAnsiTheme="minorHAnsi" w:cstheme="minorHAnsi"/>
        </w:rPr>
        <w:instrText xml:space="preserve"> REF _Ref45148121 \w \h </w:instrText>
      </w:r>
      <w:r w:rsidR="00F664AB" w:rsidRPr="00E45365">
        <w:rPr>
          <w:rFonts w:asciiTheme="minorHAnsi" w:hAnsiTheme="minorHAnsi" w:cstheme="minorHAnsi"/>
        </w:rPr>
        <w:instrText xml:space="preserve"> \* MERGEFORMAT </w:instrText>
      </w:r>
      <w:r w:rsidR="00D216C4" w:rsidRPr="00E45365">
        <w:rPr>
          <w:rFonts w:asciiTheme="minorHAnsi" w:hAnsiTheme="minorHAnsi" w:cstheme="minorHAnsi"/>
        </w:rPr>
      </w:r>
      <w:r w:rsidR="00D216C4" w:rsidRPr="00E45365">
        <w:rPr>
          <w:rFonts w:asciiTheme="minorHAnsi" w:hAnsiTheme="minorHAnsi" w:cstheme="minorHAnsi"/>
        </w:rPr>
        <w:fldChar w:fldCharType="separate"/>
      </w:r>
      <w:r w:rsidR="004B20FE">
        <w:rPr>
          <w:rFonts w:asciiTheme="minorHAnsi" w:hAnsiTheme="minorHAnsi" w:cstheme="minorHAnsi"/>
        </w:rPr>
        <w:t>V</w:t>
      </w:r>
      <w:r w:rsidR="00D216C4" w:rsidRPr="00E45365">
        <w:rPr>
          <w:rFonts w:asciiTheme="minorHAnsi" w:hAnsiTheme="minorHAnsi" w:cstheme="minorHAnsi"/>
        </w:rPr>
        <w:fldChar w:fldCharType="end"/>
      </w:r>
      <w:r w:rsidR="000962B2" w:rsidRPr="00E45365">
        <w:rPr>
          <w:rFonts w:asciiTheme="minorHAnsi" w:hAnsiTheme="minorHAnsi" w:cstheme="minorHAnsi"/>
        </w:rPr>
        <w:t>.</w:t>
      </w:r>
      <w:r w:rsidR="00A2453F" w:rsidRPr="00E45365">
        <w:rPr>
          <w:rFonts w:asciiTheme="minorHAnsi" w:hAnsiTheme="minorHAnsi" w:cstheme="minorHAnsi"/>
        </w:rPr>
        <w:t xml:space="preserve">  </w:t>
      </w:r>
      <w:r w:rsidR="00A46356" w:rsidRPr="00E45365">
        <w:rPr>
          <w:rFonts w:asciiTheme="minorHAnsi" w:hAnsiTheme="minorHAnsi" w:cstheme="minorHAnsi"/>
        </w:rPr>
        <w:t>Smlouvy</w:t>
      </w:r>
      <w:r w:rsidR="00A2453F" w:rsidRPr="00E45365">
        <w:rPr>
          <w:rFonts w:asciiTheme="minorHAnsi" w:hAnsiTheme="minorHAnsi" w:cstheme="minorHAnsi"/>
        </w:rPr>
        <w:t>.</w:t>
      </w:r>
    </w:p>
    <w:p w14:paraId="06DA97D9" w14:textId="77777777" w:rsidR="005513A1" w:rsidRPr="00F664AB" w:rsidRDefault="005513A1" w:rsidP="004870FC">
      <w:pPr>
        <w:pStyle w:val="Nadpis1"/>
        <w:ind w:left="0" w:firstLine="0"/>
        <w:rPr>
          <w:rFonts w:asciiTheme="minorHAnsi" w:hAnsiTheme="minorHAnsi" w:cstheme="minorHAnsi"/>
        </w:rPr>
      </w:pPr>
      <w:bookmarkStart w:id="89" w:name="_Ref45149850"/>
      <w:bookmarkStart w:id="90" w:name="_Toc49258783"/>
      <w:bookmarkStart w:id="91" w:name="_Toc167182265"/>
      <w:r w:rsidRPr="00F664AB">
        <w:rPr>
          <w:rFonts w:asciiTheme="minorHAnsi" w:hAnsiTheme="minorHAnsi" w:cstheme="minorHAnsi"/>
        </w:rPr>
        <w:t>Fakturace a platební podmínky</w:t>
      </w:r>
      <w:bookmarkEnd w:id="89"/>
      <w:bookmarkEnd w:id="90"/>
      <w:bookmarkEnd w:id="91"/>
    </w:p>
    <w:p w14:paraId="0B000F91" w14:textId="77777777" w:rsidR="00E47525" w:rsidRPr="00F664AB" w:rsidRDefault="005513A1" w:rsidP="002666A7">
      <w:pPr>
        <w:pStyle w:val="Odst"/>
        <w:rPr>
          <w:rFonts w:asciiTheme="minorHAnsi" w:hAnsiTheme="minorHAnsi" w:cstheme="minorHAnsi"/>
          <w:color w:val="000000"/>
        </w:rPr>
      </w:pPr>
      <w:r w:rsidRPr="00F664AB">
        <w:rPr>
          <w:rFonts w:asciiTheme="minorHAnsi" w:hAnsiTheme="minorHAnsi" w:cstheme="minorHAnsi"/>
        </w:rPr>
        <w:t xml:space="preserve">Cenu za poskytování </w:t>
      </w:r>
      <w:r w:rsidR="0064665C" w:rsidRPr="00F664AB">
        <w:rPr>
          <w:rFonts w:asciiTheme="minorHAnsi" w:hAnsiTheme="minorHAnsi" w:cstheme="minorHAnsi"/>
        </w:rPr>
        <w:t>S</w:t>
      </w:r>
      <w:r w:rsidRPr="00F664AB">
        <w:rPr>
          <w:rFonts w:asciiTheme="minorHAnsi" w:hAnsiTheme="minorHAnsi" w:cstheme="minorHAnsi"/>
        </w:rPr>
        <w:t xml:space="preserve">ervisních služeb se </w:t>
      </w:r>
      <w:r w:rsidR="00180DA3" w:rsidRPr="00F664AB">
        <w:rPr>
          <w:rFonts w:asciiTheme="minorHAnsi" w:hAnsiTheme="minorHAnsi" w:cstheme="minorHAnsi"/>
        </w:rPr>
        <w:t>Objednatel</w:t>
      </w:r>
      <w:r w:rsidRPr="00F664AB">
        <w:rPr>
          <w:rFonts w:asciiTheme="minorHAnsi" w:hAnsiTheme="minorHAnsi" w:cstheme="minorHAnsi"/>
        </w:rPr>
        <w:t xml:space="preserve"> zavazuje platit na základě </w:t>
      </w:r>
      <w:r w:rsidR="0064665C" w:rsidRPr="00F664AB">
        <w:rPr>
          <w:rFonts w:asciiTheme="minorHAnsi" w:hAnsiTheme="minorHAnsi" w:cstheme="minorHAnsi"/>
        </w:rPr>
        <w:t>daňových dokladů (faktur)</w:t>
      </w:r>
      <w:r w:rsidRPr="00F664AB">
        <w:rPr>
          <w:rFonts w:asciiTheme="minorHAnsi" w:hAnsiTheme="minorHAnsi" w:cstheme="minorHAnsi"/>
        </w:rPr>
        <w:t xml:space="preserve">, vystavených </w:t>
      </w:r>
      <w:r w:rsidR="00180DA3" w:rsidRPr="00F664AB">
        <w:rPr>
          <w:rFonts w:asciiTheme="minorHAnsi" w:hAnsiTheme="minorHAnsi" w:cstheme="minorHAnsi"/>
        </w:rPr>
        <w:t>Zhotovitel</w:t>
      </w:r>
      <w:r w:rsidRPr="00F664AB">
        <w:rPr>
          <w:rFonts w:asciiTheme="minorHAnsi" w:hAnsiTheme="minorHAnsi" w:cstheme="minorHAnsi"/>
        </w:rPr>
        <w:t>em vždy zpětně po uplynutí kalendářního měsíce</w:t>
      </w:r>
      <w:r w:rsidR="00B747CD" w:rsidRPr="00F664AB">
        <w:rPr>
          <w:rFonts w:asciiTheme="minorHAnsi" w:hAnsiTheme="minorHAnsi" w:cstheme="minorHAnsi"/>
        </w:rPr>
        <w:t xml:space="preserve">, </w:t>
      </w:r>
      <w:r w:rsidR="00CA02CF" w:rsidRPr="00F664AB">
        <w:rPr>
          <w:rFonts w:asciiTheme="minorHAnsi" w:hAnsiTheme="minorHAnsi" w:cstheme="minorHAnsi"/>
        </w:rPr>
        <w:t>ve kterém byly Servisní služby poskytovány</w:t>
      </w:r>
      <w:r w:rsidR="002C5746" w:rsidRPr="00F664AB">
        <w:rPr>
          <w:rFonts w:asciiTheme="minorHAnsi" w:hAnsiTheme="minorHAnsi" w:cstheme="minorHAnsi"/>
        </w:rPr>
        <w:t xml:space="preserve"> a po předložení Zápisu za příslušný fakturovaný měsíc</w:t>
      </w:r>
      <w:r w:rsidR="0064665C" w:rsidRPr="00F664AB">
        <w:rPr>
          <w:rFonts w:asciiTheme="minorHAnsi" w:hAnsiTheme="minorHAnsi" w:cstheme="minorHAnsi"/>
        </w:rPr>
        <w:t>.</w:t>
      </w:r>
    </w:p>
    <w:p w14:paraId="1C61D5D7" w14:textId="77777777" w:rsidR="00E47525" w:rsidRPr="00F664AB" w:rsidRDefault="005513A1" w:rsidP="002666A7">
      <w:pPr>
        <w:pStyle w:val="Odst"/>
        <w:rPr>
          <w:rFonts w:asciiTheme="minorHAnsi" w:hAnsiTheme="minorHAnsi" w:cstheme="minorHAnsi"/>
          <w:color w:val="000000"/>
        </w:rPr>
      </w:pPr>
      <w:bookmarkStart w:id="92" w:name="_Ref45150779"/>
      <w:r w:rsidRPr="00F664AB">
        <w:rPr>
          <w:rFonts w:asciiTheme="minorHAnsi" w:hAnsiTheme="minorHAnsi" w:cstheme="minorHAnsi"/>
        </w:rPr>
        <w:t xml:space="preserve">Cena za poskytování </w:t>
      </w:r>
      <w:r w:rsidR="0064665C" w:rsidRPr="00F664AB">
        <w:rPr>
          <w:rFonts w:asciiTheme="minorHAnsi" w:hAnsiTheme="minorHAnsi" w:cstheme="minorHAnsi"/>
        </w:rPr>
        <w:t>S</w:t>
      </w:r>
      <w:r w:rsidRPr="00F664AB">
        <w:rPr>
          <w:rFonts w:asciiTheme="minorHAnsi" w:hAnsiTheme="minorHAnsi" w:cstheme="minorHAnsi"/>
        </w:rPr>
        <w:t xml:space="preserve">ervisních služeb je splatná do 30 kalendářních dnů od doručení </w:t>
      </w:r>
      <w:r w:rsidR="0064665C" w:rsidRPr="00F664AB">
        <w:rPr>
          <w:rFonts w:asciiTheme="minorHAnsi" w:hAnsiTheme="minorHAnsi" w:cstheme="minorHAnsi"/>
        </w:rPr>
        <w:t xml:space="preserve">daňového dokladu (faktury) </w:t>
      </w:r>
      <w:r w:rsidR="00180DA3" w:rsidRPr="00F664AB">
        <w:rPr>
          <w:rFonts w:asciiTheme="minorHAnsi" w:hAnsiTheme="minorHAnsi" w:cstheme="minorHAnsi"/>
        </w:rPr>
        <w:t>Objednatel</w:t>
      </w:r>
      <w:r w:rsidRPr="00F664AB">
        <w:rPr>
          <w:rFonts w:asciiTheme="minorHAnsi" w:hAnsiTheme="minorHAnsi" w:cstheme="minorHAnsi"/>
        </w:rPr>
        <w:t>i.</w:t>
      </w:r>
      <w:bookmarkEnd w:id="92"/>
    </w:p>
    <w:p w14:paraId="70555A5E" w14:textId="2A05F8E5" w:rsidR="00E47525" w:rsidRPr="008A69C5" w:rsidRDefault="005513A1" w:rsidP="00484951">
      <w:pPr>
        <w:pStyle w:val="Odst"/>
        <w:rPr>
          <w:rFonts w:asciiTheme="minorHAnsi" w:hAnsiTheme="minorHAnsi" w:cstheme="minorHAnsi"/>
          <w:color w:val="000000"/>
        </w:rPr>
      </w:pPr>
      <w:r w:rsidRPr="00DC5BD6">
        <w:rPr>
          <w:rFonts w:asciiTheme="minorHAnsi" w:hAnsiTheme="minorHAnsi" w:cstheme="minorHAnsi"/>
        </w:rPr>
        <w:t>Smluvní strany se dohodly, že</w:t>
      </w:r>
      <w:r w:rsidR="00DC5BD6" w:rsidRPr="00DC5BD6">
        <w:rPr>
          <w:rFonts w:asciiTheme="minorHAnsi" w:hAnsiTheme="minorHAnsi" w:cstheme="minorHAnsi"/>
        </w:rPr>
        <w:t xml:space="preserve"> v případě ukončení Smlouvy v průběhu kalendářního měsíce bude </w:t>
      </w:r>
      <w:r w:rsidR="00DC5BD6" w:rsidRPr="008A69C5">
        <w:rPr>
          <w:rFonts w:asciiTheme="minorHAnsi" w:hAnsiTheme="minorHAnsi" w:cstheme="minorHAnsi"/>
        </w:rPr>
        <w:t>f</w:t>
      </w:r>
      <w:r w:rsidR="00DC5BD6" w:rsidRPr="005B1744">
        <w:rPr>
          <w:rFonts w:asciiTheme="minorHAnsi" w:hAnsiTheme="minorHAnsi" w:cstheme="minorHAnsi"/>
        </w:rPr>
        <w:t xml:space="preserve">akturováno poskytování servisních služeb v </w:t>
      </w:r>
      <w:r w:rsidR="00DC5BD6" w:rsidRPr="00CF4D42">
        <w:rPr>
          <w:rFonts w:asciiTheme="minorHAnsi" w:hAnsiTheme="minorHAnsi" w:cstheme="minorHAnsi"/>
        </w:rPr>
        <w:t>alikvotní částce počítané co do dnů započatého kale</w:t>
      </w:r>
      <w:r w:rsidR="00DC5BD6" w:rsidRPr="008A69C5">
        <w:rPr>
          <w:rFonts w:asciiTheme="minorHAnsi" w:hAnsiTheme="minorHAnsi" w:cstheme="minorHAnsi"/>
        </w:rPr>
        <w:t>ndářního měsíce</w:t>
      </w:r>
      <w:r w:rsidR="001F0F06">
        <w:rPr>
          <w:rFonts w:asciiTheme="minorHAnsi" w:hAnsiTheme="minorHAnsi" w:cstheme="minorHAnsi"/>
        </w:rPr>
        <w:t>,</w:t>
      </w:r>
      <w:r w:rsidR="003A465F">
        <w:rPr>
          <w:rFonts w:asciiTheme="minorHAnsi" w:hAnsiTheme="minorHAnsi" w:cstheme="minorHAnsi"/>
        </w:rPr>
        <w:t xml:space="preserve"> </w:t>
      </w:r>
      <w:r w:rsidRPr="00DC5BD6">
        <w:rPr>
          <w:rFonts w:asciiTheme="minorHAnsi" w:hAnsiTheme="minorHAnsi" w:cstheme="minorHAnsi"/>
        </w:rPr>
        <w:t xml:space="preserve">případně nevyužité </w:t>
      </w:r>
      <w:r w:rsidR="000C5AB2" w:rsidRPr="00DC5BD6">
        <w:rPr>
          <w:rFonts w:asciiTheme="minorHAnsi" w:hAnsiTheme="minorHAnsi" w:cstheme="minorHAnsi"/>
        </w:rPr>
        <w:t>S</w:t>
      </w:r>
      <w:r w:rsidRPr="00DC5BD6">
        <w:rPr>
          <w:rFonts w:asciiTheme="minorHAnsi" w:hAnsiTheme="minorHAnsi" w:cstheme="minorHAnsi"/>
        </w:rPr>
        <w:t xml:space="preserve">ervisní služby ze strany </w:t>
      </w:r>
      <w:r w:rsidR="00180DA3" w:rsidRPr="00DC5BD6">
        <w:rPr>
          <w:rFonts w:asciiTheme="minorHAnsi" w:hAnsiTheme="minorHAnsi" w:cstheme="minorHAnsi"/>
        </w:rPr>
        <w:t>Objednatel</w:t>
      </w:r>
      <w:r w:rsidRPr="00DC5BD6">
        <w:rPr>
          <w:rFonts w:asciiTheme="minorHAnsi" w:hAnsiTheme="minorHAnsi" w:cstheme="minorHAnsi"/>
        </w:rPr>
        <w:t>e v případě ukončení</w:t>
      </w:r>
      <w:r w:rsidR="000C5AB2" w:rsidRPr="00DC5BD6">
        <w:rPr>
          <w:rFonts w:asciiTheme="minorHAnsi" w:hAnsiTheme="minorHAnsi" w:cstheme="minorHAnsi"/>
        </w:rPr>
        <w:t xml:space="preserve"> </w:t>
      </w:r>
      <w:r w:rsidR="00A46356" w:rsidRPr="008A69C5">
        <w:rPr>
          <w:rFonts w:asciiTheme="minorHAnsi" w:hAnsiTheme="minorHAnsi" w:cstheme="minorHAnsi"/>
        </w:rPr>
        <w:t>Smlouvy</w:t>
      </w:r>
      <w:r w:rsidRPr="005B1744">
        <w:rPr>
          <w:rFonts w:asciiTheme="minorHAnsi" w:hAnsiTheme="minorHAnsi" w:cstheme="minorHAnsi"/>
        </w:rPr>
        <w:t xml:space="preserve"> bude navrácena v alikvotní částce </w:t>
      </w:r>
      <w:r w:rsidR="00C359D0" w:rsidRPr="005B1744">
        <w:rPr>
          <w:rFonts w:asciiTheme="minorHAnsi" w:hAnsiTheme="minorHAnsi" w:cstheme="minorHAnsi"/>
        </w:rPr>
        <w:t xml:space="preserve">počítané co do dnů započatého kalendářního měsíce </w:t>
      </w:r>
      <w:r w:rsidR="00180DA3" w:rsidRPr="008A69C5">
        <w:rPr>
          <w:rFonts w:asciiTheme="minorHAnsi" w:hAnsiTheme="minorHAnsi" w:cstheme="minorHAnsi"/>
        </w:rPr>
        <w:t>Objednatel</w:t>
      </w:r>
      <w:r w:rsidRPr="008A69C5">
        <w:rPr>
          <w:rFonts w:asciiTheme="minorHAnsi" w:hAnsiTheme="minorHAnsi" w:cstheme="minorHAnsi"/>
        </w:rPr>
        <w:t xml:space="preserve">i nejpozději do 15 dnů od ukončení </w:t>
      </w:r>
      <w:r w:rsidR="000C5AB2" w:rsidRPr="008A69C5">
        <w:rPr>
          <w:rFonts w:asciiTheme="minorHAnsi" w:hAnsiTheme="minorHAnsi" w:cstheme="minorHAnsi"/>
        </w:rPr>
        <w:t xml:space="preserve"> </w:t>
      </w:r>
      <w:r w:rsidR="00A46356" w:rsidRPr="008A69C5">
        <w:rPr>
          <w:rFonts w:asciiTheme="minorHAnsi" w:hAnsiTheme="minorHAnsi" w:cstheme="minorHAnsi"/>
        </w:rPr>
        <w:t>Smlouvy</w:t>
      </w:r>
      <w:r w:rsidRPr="008A69C5">
        <w:rPr>
          <w:rFonts w:asciiTheme="minorHAnsi" w:hAnsiTheme="minorHAnsi" w:cstheme="minorHAnsi"/>
        </w:rPr>
        <w:t xml:space="preserve">. </w:t>
      </w:r>
    </w:p>
    <w:p w14:paraId="1578AA02" w14:textId="7B0CBF30" w:rsidR="00E177A7" w:rsidRPr="00F664AB" w:rsidRDefault="00E177A7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Každoročně lze cenu Servisních služeb dle čl. </w:t>
      </w:r>
      <w:r w:rsidR="00052223" w:rsidRPr="00F664AB">
        <w:rPr>
          <w:rFonts w:asciiTheme="minorHAnsi" w:hAnsiTheme="minorHAnsi" w:cstheme="minorHAnsi"/>
        </w:rPr>
        <w:fldChar w:fldCharType="begin"/>
      </w:r>
      <w:r w:rsidR="00052223" w:rsidRPr="00F664AB">
        <w:rPr>
          <w:rFonts w:asciiTheme="minorHAnsi" w:hAnsiTheme="minorHAnsi" w:cstheme="minorHAnsi"/>
        </w:rPr>
        <w:instrText xml:space="preserve"> REF _Ref45149003 \n \h </w:instrText>
      </w:r>
      <w:r w:rsidR="00D216C4" w:rsidRPr="00F664AB">
        <w:rPr>
          <w:rFonts w:asciiTheme="minorHAnsi" w:hAnsiTheme="minorHAnsi" w:cstheme="minorHAnsi"/>
        </w:rPr>
        <w:instrText xml:space="preserve"> \* MERGEFORMAT </w:instrText>
      </w:r>
      <w:r w:rsidR="00052223" w:rsidRPr="00F664AB">
        <w:rPr>
          <w:rFonts w:asciiTheme="minorHAnsi" w:hAnsiTheme="minorHAnsi" w:cstheme="minorHAnsi"/>
        </w:rPr>
      </w:r>
      <w:r w:rsidR="00052223" w:rsidRPr="00F664AB">
        <w:rPr>
          <w:rFonts w:asciiTheme="minorHAnsi" w:hAnsiTheme="minorHAnsi" w:cstheme="minorHAnsi"/>
        </w:rPr>
        <w:fldChar w:fldCharType="separate"/>
      </w:r>
      <w:r w:rsidR="004B20FE">
        <w:rPr>
          <w:rFonts w:asciiTheme="minorHAnsi" w:hAnsiTheme="minorHAnsi" w:cstheme="minorHAnsi"/>
        </w:rPr>
        <w:t>XIV</w:t>
      </w:r>
      <w:r w:rsidR="00052223" w:rsidRPr="00F664AB">
        <w:rPr>
          <w:rFonts w:asciiTheme="minorHAnsi" w:hAnsiTheme="minorHAnsi" w:cstheme="minorHAnsi"/>
        </w:rPr>
        <w:fldChar w:fldCharType="end"/>
      </w:r>
      <w:r w:rsidR="000962B2">
        <w:rPr>
          <w:rFonts w:asciiTheme="minorHAnsi" w:hAnsiTheme="minorHAnsi" w:cstheme="minorHAnsi"/>
        </w:rPr>
        <w:t>.</w:t>
      </w:r>
      <w:r w:rsidR="00DF5BA1" w:rsidRPr="00F664AB">
        <w:rPr>
          <w:rFonts w:asciiTheme="minorHAnsi" w:hAnsiTheme="minorHAnsi" w:cstheme="minorHAnsi"/>
        </w:rPr>
        <w:t xml:space="preserve"> </w:t>
      </w:r>
      <w:r w:rsidRPr="00F664AB">
        <w:rPr>
          <w:rFonts w:asciiTheme="minorHAnsi" w:hAnsiTheme="minorHAnsi" w:cstheme="minorHAnsi"/>
        </w:rPr>
        <w:t xml:space="preserve">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 upravit o</w:t>
      </w:r>
      <w:r w:rsidR="00430EA9" w:rsidRPr="00430EA9">
        <w:rPr>
          <w:rFonts w:asciiTheme="minorHAnsi" w:hAnsiTheme="minorHAnsi" w:cstheme="minorHAnsi"/>
        </w:rPr>
        <w:t xml:space="preserve"> částku odpovídající roční inflaci vyjádřené přírůstkem průměrného ročního indexu spotřebitelských cen a zjištěné z úředního sdělení Českého statistického úřadu.</w:t>
      </w:r>
      <w:r w:rsidRPr="00F664AB">
        <w:rPr>
          <w:rFonts w:asciiTheme="minorHAnsi" w:hAnsiTheme="minorHAnsi" w:cstheme="minorHAnsi"/>
        </w:rPr>
        <w:t xml:space="preserve"> Smluvní strany se dohodly, že úprava ceny Servisních služeb dle tohoto ustanovení </w:t>
      </w:r>
      <w:r w:rsidR="00430EA9">
        <w:rPr>
          <w:rFonts w:asciiTheme="minorHAnsi" w:hAnsiTheme="minorHAnsi" w:cstheme="minorHAnsi"/>
        </w:rPr>
        <w:t>musí být</w:t>
      </w:r>
      <w:r w:rsidR="00430EA9" w:rsidRPr="00F664AB">
        <w:rPr>
          <w:rFonts w:asciiTheme="minorHAnsi" w:hAnsiTheme="minorHAnsi" w:cstheme="minorHAnsi"/>
        </w:rPr>
        <w:t xml:space="preserve"> </w:t>
      </w:r>
      <w:r w:rsidRPr="00F664AB">
        <w:rPr>
          <w:rFonts w:asciiTheme="minorHAnsi" w:hAnsiTheme="minorHAnsi" w:cstheme="minorHAnsi"/>
        </w:rPr>
        <w:t>Objednateli</w:t>
      </w:r>
      <w:r w:rsidR="00AE74F5">
        <w:rPr>
          <w:rFonts w:asciiTheme="minorHAnsi" w:hAnsiTheme="minorHAnsi" w:cstheme="minorHAnsi"/>
        </w:rPr>
        <w:t xml:space="preserve"> písemně</w:t>
      </w:r>
      <w:r w:rsidRPr="00F664AB">
        <w:rPr>
          <w:rFonts w:asciiTheme="minorHAnsi" w:hAnsiTheme="minorHAnsi" w:cstheme="minorHAnsi"/>
        </w:rPr>
        <w:t xml:space="preserve"> oznámena nejpozději do 31. března příslušného kalendářního roku. Cena Servisních služeb bude upravována s účinky od 1. dubna příslušného kalendářního roku.</w:t>
      </w:r>
    </w:p>
    <w:p w14:paraId="511ECAE5" w14:textId="53FBE73C" w:rsidR="00E839A6" w:rsidRPr="008326DF" w:rsidRDefault="005513A1" w:rsidP="002666A7">
      <w:pPr>
        <w:pStyle w:val="Odst"/>
        <w:rPr>
          <w:rFonts w:asciiTheme="minorHAnsi" w:hAnsiTheme="minorHAnsi" w:cstheme="minorHAnsi"/>
          <w:color w:val="000000"/>
        </w:rPr>
      </w:pPr>
      <w:r w:rsidRPr="008326DF">
        <w:rPr>
          <w:rFonts w:asciiTheme="minorHAnsi" w:hAnsiTheme="minorHAnsi" w:cstheme="minorHAnsi"/>
        </w:rPr>
        <w:t xml:space="preserve">Pro fakturaci se použijí obdobně ustanovení čl. </w:t>
      </w:r>
      <w:r w:rsidR="00052223" w:rsidRPr="008326DF">
        <w:rPr>
          <w:rFonts w:asciiTheme="minorHAnsi" w:hAnsiTheme="minorHAnsi" w:cstheme="minorHAnsi"/>
        </w:rPr>
        <w:fldChar w:fldCharType="begin"/>
      </w:r>
      <w:r w:rsidR="00052223" w:rsidRPr="008326DF">
        <w:rPr>
          <w:rFonts w:asciiTheme="minorHAnsi" w:hAnsiTheme="minorHAnsi" w:cstheme="minorHAnsi"/>
        </w:rPr>
        <w:instrText xml:space="preserve"> REF _Ref45149047 \w \h \d " odst. " </w:instrText>
      </w:r>
      <w:r w:rsidR="00F664AB" w:rsidRPr="008326DF">
        <w:rPr>
          <w:rFonts w:asciiTheme="minorHAnsi" w:hAnsiTheme="minorHAnsi" w:cstheme="minorHAnsi"/>
        </w:rPr>
        <w:instrText xml:space="preserve"> \* MERGEFORMAT </w:instrText>
      </w:r>
      <w:r w:rsidR="00052223" w:rsidRPr="008326DF">
        <w:rPr>
          <w:rFonts w:asciiTheme="minorHAnsi" w:hAnsiTheme="minorHAnsi" w:cstheme="minorHAnsi"/>
        </w:rPr>
      </w:r>
      <w:r w:rsidR="00052223" w:rsidRPr="008326DF">
        <w:rPr>
          <w:rFonts w:asciiTheme="minorHAnsi" w:hAnsiTheme="minorHAnsi" w:cstheme="minorHAnsi"/>
        </w:rPr>
        <w:fldChar w:fldCharType="separate"/>
      </w:r>
      <w:r w:rsidR="00E523CC">
        <w:rPr>
          <w:rFonts w:asciiTheme="minorHAnsi" w:hAnsiTheme="minorHAnsi" w:cstheme="minorHAnsi"/>
        </w:rPr>
        <w:t>VII. odst. 3</w:t>
      </w:r>
      <w:r w:rsidR="00052223" w:rsidRPr="008326DF">
        <w:rPr>
          <w:rFonts w:asciiTheme="minorHAnsi" w:hAnsiTheme="minorHAnsi" w:cstheme="minorHAnsi"/>
        </w:rPr>
        <w:fldChar w:fldCharType="end"/>
      </w:r>
      <w:r w:rsidRPr="008326DF">
        <w:rPr>
          <w:rFonts w:asciiTheme="minorHAnsi" w:hAnsiTheme="minorHAnsi" w:cstheme="minorHAnsi"/>
        </w:rPr>
        <w:t xml:space="preserve"> až </w:t>
      </w:r>
      <w:r w:rsidR="00052223" w:rsidRPr="008326DF">
        <w:rPr>
          <w:rFonts w:asciiTheme="minorHAnsi" w:hAnsiTheme="minorHAnsi" w:cstheme="minorHAnsi"/>
        </w:rPr>
        <w:fldChar w:fldCharType="begin"/>
      </w:r>
      <w:r w:rsidR="00052223" w:rsidRPr="008326DF">
        <w:rPr>
          <w:rFonts w:asciiTheme="minorHAnsi" w:hAnsiTheme="minorHAnsi" w:cstheme="minorHAnsi"/>
        </w:rPr>
        <w:instrText xml:space="preserve"> REF _Ref45149068 \n \h </w:instrText>
      </w:r>
      <w:r w:rsidR="00F664AB" w:rsidRPr="008326DF">
        <w:rPr>
          <w:rFonts w:asciiTheme="minorHAnsi" w:hAnsiTheme="minorHAnsi" w:cstheme="minorHAnsi"/>
        </w:rPr>
        <w:instrText xml:space="preserve"> \* MERGEFORMAT </w:instrText>
      </w:r>
      <w:r w:rsidR="00052223" w:rsidRPr="008326DF">
        <w:rPr>
          <w:rFonts w:asciiTheme="minorHAnsi" w:hAnsiTheme="minorHAnsi" w:cstheme="minorHAnsi"/>
        </w:rPr>
      </w:r>
      <w:r w:rsidR="00052223" w:rsidRPr="008326DF">
        <w:rPr>
          <w:rFonts w:asciiTheme="minorHAnsi" w:hAnsiTheme="minorHAnsi" w:cstheme="minorHAnsi"/>
        </w:rPr>
        <w:fldChar w:fldCharType="separate"/>
      </w:r>
      <w:r w:rsidR="00E523CC">
        <w:rPr>
          <w:rFonts w:asciiTheme="minorHAnsi" w:hAnsiTheme="minorHAnsi" w:cstheme="minorHAnsi"/>
        </w:rPr>
        <w:t>10</w:t>
      </w:r>
      <w:r w:rsidR="00052223" w:rsidRPr="008326DF">
        <w:rPr>
          <w:rFonts w:asciiTheme="minorHAnsi" w:hAnsiTheme="minorHAnsi" w:cstheme="minorHAnsi"/>
        </w:rPr>
        <w:fldChar w:fldCharType="end"/>
      </w:r>
      <w:r w:rsidR="00DF5BA1" w:rsidRPr="008326DF">
        <w:rPr>
          <w:rFonts w:asciiTheme="minorHAnsi" w:hAnsiTheme="minorHAnsi" w:cstheme="minorHAnsi"/>
        </w:rPr>
        <w:t xml:space="preserve"> </w:t>
      </w:r>
      <w:r w:rsidR="00223D6C" w:rsidRPr="008326DF">
        <w:rPr>
          <w:rFonts w:asciiTheme="minorHAnsi" w:hAnsiTheme="minorHAnsi" w:cstheme="minorHAnsi"/>
        </w:rPr>
        <w:t xml:space="preserve"> </w:t>
      </w:r>
      <w:r w:rsidR="00A46356" w:rsidRPr="008326DF">
        <w:rPr>
          <w:rFonts w:asciiTheme="minorHAnsi" w:hAnsiTheme="minorHAnsi" w:cstheme="minorHAnsi"/>
        </w:rPr>
        <w:t>Smlouvy</w:t>
      </w:r>
      <w:r w:rsidRPr="008326DF">
        <w:rPr>
          <w:rFonts w:asciiTheme="minorHAnsi" w:hAnsiTheme="minorHAnsi" w:cstheme="minorHAnsi"/>
        </w:rPr>
        <w:t xml:space="preserve">. </w:t>
      </w:r>
    </w:p>
    <w:p w14:paraId="255A8790" w14:textId="77777777" w:rsidR="005513A1" w:rsidRPr="00F664AB" w:rsidRDefault="005513A1" w:rsidP="004870FC">
      <w:pPr>
        <w:pStyle w:val="Nadpis1"/>
        <w:ind w:left="0" w:firstLine="0"/>
        <w:rPr>
          <w:rFonts w:asciiTheme="minorHAnsi" w:hAnsiTheme="minorHAnsi" w:cstheme="minorHAnsi"/>
        </w:rPr>
      </w:pPr>
      <w:bookmarkStart w:id="93" w:name="_Toc49258784"/>
      <w:bookmarkStart w:id="94" w:name="_Toc167182266"/>
      <w:r w:rsidRPr="00F664AB">
        <w:rPr>
          <w:rFonts w:asciiTheme="minorHAnsi" w:hAnsiTheme="minorHAnsi" w:cstheme="minorHAnsi"/>
        </w:rPr>
        <w:t xml:space="preserve">Ostatní podmínky </w:t>
      </w:r>
      <w:r w:rsidR="00C86618" w:rsidRPr="00F664AB">
        <w:rPr>
          <w:rFonts w:asciiTheme="minorHAnsi" w:hAnsiTheme="minorHAnsi" w:cstheme="minorHAnsi"/>
        </w:rPr>
        <w:t>S</w:t>
      </w:r>
      <w:r w:rsidRPr="00F664AB">
        <w:rPr>
          <w:rFonts w:asciiTheme="minorHAnsi" w:hAnsiTheme="minorHAnsi" w:cstheme="minorHAnsi"/>
        </w:rPr>
        <w:t>ervisních služeb</w:t>
      </w:r>
      <w:bookmarkEnd w:id="93"/>
      <w:bookmarkEnd w:id="94"/>
    </w:p>
    <w:p w14:paraId="1D0F6705" w14:textId="3F707BA4" w:rsidR="00E47525" w:rsidRPr="00F664AB" w:rsidRDefault="00180DA3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 je povinen provádět </w:t>
      </w:r>
      <w:r w:rsidR="00C86618" w:rsidRPr="00F664AB">
        <w:rPr>
          <w:rFonts w:asciiTheme="minorHAnsi" w:hAnsiTheme="minorHAnsi" w:cstheme="minorHAnsi"/>
        </w:rPr>
        <w:t>S</w:t>
      </w:r>
      <w:r w:rsidR="005513A1" w:rsidRPr="00F664AB">
        <w:rPr>
          <w:rFonts w:asciiTheme="minorHAnsi" w:hAnsiTheme="minorHAnsi" w:cstheme="minorHAnsi"/>
        </w:rPr>
        <w:t xml:space="preserve">ervisní služby poddodavatelem, pokud jím ve své nabídce podané v zadávacím řízení veřejné zakázky prokazoval splnění kvalifikačních předpokladů. Pokud ze závažných objektivních důvodů nebude </w:t>
      </w: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 schopen zajistit, aby se takový poddodavatel </w:t>
      </w:r>
      <w:r w:rsidR="00BD045E" w:rsidRPr="00F664AB">
        <w:rPr>
          <w:rFonts w:asciiTheme="minorHAnsi" w:hAnsiTheme="minorHAnsi" w:cstheme="minorHAnsi"/>
        </w:rPr>
        <w:t>po</w:t>
      </w:r>
      <w:r w:rsidR="00BD045E">
        <w:rPr>
          <w:rFonts w:asciiTheme="minorHAnsi" w:hAnsiTheme="minorHAnsi" w:cstheme="minorHAnsi"/>
        </w:rPr>
        <w:t>dsystému</w:t>
      </w:r>
      <w:r w:rsidR="005513A1" w:rsidRPr="00F664AB">
        <w:rPr>
          <w:rFonts w:asciiTheme="minorHAnsi" w:hAnsiTheme="minorHAnsi" w:cstheme="minorHAnsi"/>
        </w:rPr>
        <w:t xml:space="preserve"> na poskytování </w:t>
      </w:r>
      <w:r w:rsidR="00C86618" w:rsidRPr="00F664AB">
        <w:rPr>
          <w:rFonts w:asciiTheme="minorHAnsi" w:hAnsiTheme="minorHAnsi" w:cstheme="minorHAnsi"/>
        </w:rPr>
        <w:t>S</w:t>
      </w:r>
      <w:r w:rsidR="005513A1" w:rsidRPr="00F664AB">
        <w:rPr>
          <w:rFonts w:asciiTheme="minorHAnsi" w:hAnsiTheme="minorHAnsi" w:cstheme="minorHAnsi"/>
        </w:rPr>
        <w:t xml:space="preserve">ervisních služeb, je </w:t>
      </w: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 oprávněn takového poddodavatele nahradit jiným </w:t>
      </w:r>
      <w:r w:rsidR="00C86618" w:rsidRPr="00F664AB">
        <w:rPr>
          <w:rFonts w:asciiTheme="minorHAnsi" w:hAnsiTheme="minorHAnsi" w:cstheme="minorHAnsi"/>
        </w:rPr>
        <w:t xml:space="preserve">poddodavatelem </w:t>
      </w:r>
      <w:r w:rsidR="005513A1" w:rsidRPr="00F664AB">
        <w:rPr>
          <w:rFonts w:asciiTheme="minorHAnsi" w:hAnsiTheme="minorHAnsi" w:cstheme="minorHAnsi"/>
        </w:rPr>
        <w:t xml:space="preserve">pouze na základě předchozího písemného souhlasu </w:t>
      </w:r>
      <w:r w:rsidRPr="00F664AB">
        <w:rPr>
          <w:rFonts w:asciiTheme="minorHAnsi" w:hAnsiTheme="minorHAnsi" w:cstheme="minorHAnsi"/>
        </w:rPr>
        <w:t>Objednatel</w:t>
      </w:r>
      <w:r w:rsidR="005513A1" w:rsidRPr="00F664AB">
        <w:rPr>
          <w:rFonts w:asciiTheme="minorHAnsi" w:hAnsiTheme="minorHAnsi" w:cstheme="minorHAnsi"/>
        </w:rPr>
        <w:t xml:space="preserve">e. Poddodavatel nahrazující původního poddodavatele musí prostřednictvím </w:t>
      </w: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e prokázat stejnou či vyšší </w:t>
      </w:r>
      <w:r w:rsidR="00E177A7" w:rsidRPr="00F664AB">
        <w:rPr>
          <w:rFonts w:asciiTheme="minorHAnsi" w:hAnsiTheme="minorHAnsi" w:cstheme="minorHAnsi"/>
        </w:rPr>
        <w:t xml:space="preserve">způsobilost a </w:t>
      </w:r>
      <w:r w:rsidR="005513A1" w:rsidRPr="00F664AB">
        <w:rPr>
          <w:rFonts w:asciiTheme="minorHAnsi" w:hAnsiTheme="minorHAnsi" w:cstheme="minorHAnsi"/>
        </w:rPr>
        <w:t>kvalifikaci</w:t>
      </w:r>
      <w:r w:rsidR="00E177A7" w:rsidRPr="00F664AB">
        <w:rPr>
          <w:rFonts w:asciiTheme="minorHAnsi" w:hAnsiTheme="minorHAnsi" w:cstheme="minorHAnsi"/>
        </w:rPr>
        <w:t xml:space="preserve"> dle zadávacích podmínek</w:t>
      </w:r>
      <w:r w:rsidR="005513A1" w:rsidRPr="00F664AB">
        <w:rPr>
          <w:rFonts w:asciiTheme="minorHAnsi" w:hAnsiTheme="minorHAnsi" w:cstheme="minorHAnsi"/>
        </w:rPr>
        <w:t xml:space="preserve">. </w:t>
      </w:r>
      <w:r w:rsidRPr="00F664AB">
        <w:rPr>
          <w:rFonts w:asciiTheme="minorHAnsi" w:hAnsiTheme="minorHAnsi" w:cstheme="minorHAnsi"/>
        </w:rPr>
        <w:t>Objednatel</w:t>
      </w:r>
      <w:r w:rsidR="005513A1" w:rsidRPr="00F664AB">
        <w:rPr>
          <w:rFonts w:asciiTheme="minorHAnsi" w:hAnsiTheme="minorHAnsi" w:cstheme="minorHAnsi"/>
        </w:rPr>
        <w:t xml:space="preserve"> nesmí změnu poddodavatele se stejnou či vyšší kvalifikací</w:t>
      </w:r>
      <w:r w:rsidR="006E2528">
        <w:rPr>
          <w:rFonts w:asciiTheme="minorHAnsi" w:hAnsiTheme="minorHAnsi" w:cstheme="minorHAnsi"/>
        </w:rPr>
        <w:t>,</w:t>
      </w:r>
      <w:r w:rsidR="005513A1" w:rsidRPr="00F664AB">
        <w:rPr>
          <w:rFonts w:asciiTheme="minorHAnsi" w:hAnsiTheme="minorHAnsi" w:cstheme="minorHAnsi"/>
        </w:rPr>
        <w:t xml:space="preserve"> </w:t>
      </w:r>
      <w:r w:rsidR="00074AB2">
        <w:rPr>
          <w:rFonts w:asciiTheme="minorHAnsi" w:hAnsiTheme="minorHAnsi" w:cstheme="minorHAnsi"/>
        </w:rPr>
        <w:t>než bylo uvedeno v zadávacích podmínkách</w:t>
      </w:r>
      <w:r w:rsidR="00074AB2" w:rsidRPr="00F664AB">
        <w:rPr>
          <w:rFonts w:asciiTheme="minorHAnsi" w:hAnsiTheme="minorHAnsi" w:cstheme="minorHAnsi"/>
        </w:rPr>
        <w:t xml:space="preserve"> </w:t>
      </w:r>
      <w:r w:rsidR="005513A1" w:rsidRPr="00F664AB">
        <w:rPr>
          <w:rFonts w:asciiTheme="minorHAnsi" w:hAnsiTheme="minorHAnsi" w:cstheme="minorHAnsi"/>
        </w:rPr>
        <w:t>odmítnout, nejsou-li k tomu dány závažné důvody.</w:t>
      </w:r>
    </w:p>
    <w:p w14:paraId="72EFFE22" w14:textId="77777777" w:rsidR="00E47525" w:rsidRPr="00F664AB" w:rsidRDefault="00180DA3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 je povinen při poskytování </w:t>
      </w:r>
      <w:r w:rsidR="00C86618" w:rsidRPr="00F664AB">
        <w:rPr>
          <w:rFonts w:asciiTheme="minorHAnsi" w:hAnsiTheme="minorHAnsi" w:cstheme="minorHAnsi"/>
        </w:rPr>
        <w:t>S</w:t>
      </w:r>
      <w:r w:rsidR="005513A1" w:rsidRPr="00F664AB">
        <w:rPr>
          <w:rFonts w:asciiTheme="minorHAnsi" w:hAnsiTheme="minorHAnsi" w:cstheme="minorHAnsi"/>
        </w:rPr>
        <w:t xml:space="preserve">ervisních služeb respektovat a dodržovat pokyny </w:t>
      </w:r>
      <w:r w:rsidRPr="00F664AB">
        <w:rPr>
          <w:rFonts w:asciiTheme="minorHAnsi" w:hAnsiTheme="minorHAnsi" w:cstheme="minorHAnsi"/>
        </w:rPr>
        <w:t>Objednatel</w:t>
      </w:r>
      <w:r w:rsidR="005513A1" w:rsidRPr="00F664AB">
        <w:rPr>
          <w:rFonts w:asciiTheme="minorHAnsi" w:hAnsiTheme="minorHAnsi" w:cstheme="minorHAnsi"/>
        </w:rPr>
        <w:t xml:space="preserve">e. V případě nevhodných pokynů </w:t>
      </w:r>
      <w:r w:rsidRPr="00F664AB">
        <w:rPr>
          <w:rFonts w:asciiTheme="minorHAnsi" w:hAnsiTheme="minorHAnsi" w:cstheme="minorHAnsi"/>
        </w:rPr>
        <w:t>Objednatel</w:t>
      </w:r>
      <w:r w:rsidR="005513A1" w:rsidRPr="00F664AB">
        <w:rPr>
          <w:rFonts w:asciiTheme="minorHAnsi" w:hAnsiTheme="minorHAnsi" w:cstheme="minorHAnsi"/>
        </w:rPr>
        <w:t xml:space="preserve">e je </w:t>
      </w: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 povinen na nevhodnost těchto pokynů </w:t>
      </w:r>
      <w:r w:rsidRPr="00F664AB">
        <w:rPr>
          <w:rFonts w:asciiTheme="minorHAnsi" w:hAnsiTheme="minorHAnsi" w:cstheme="minorHAnsi"/>
        </w:rPr>
        <w:t>Objednatel</w:t>
      </w:r>
      <w:r w:rsidR="005513A1" w:rsidRPr="00F664AB">
        <w:rPr>
          <w:rFonts w:asciiTheme="minorHAnsi" w:hAnsiTheme="minorHAnsi" w:cstheme="minorHAnsi"/>
        </w:rPr>
        <w:t xml:space="preserve">e písemně upozornit, v opačném případě nese </w:t>
      </w: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 zejména odpovědnost za škodu </w:t>
      </w:r>
      <w:r w:rsidR="0099547F">
        <w:rPr>
          <w:rFonts w:asciiTheme="minorHAnsi" w:hAnsiTheme="minorHAnsi" w:cstheme="minorHAnsi"/>
        </w:rPr>
        <w:br/>
      </w:r>
      <w:r w:rsidR="005513A1" w:rsidRPr="00F664AB">
        <w:rPr>
          <w:rFonts w:asciiTheme="minorHAnsi" w:hAnsiTheme="minorHAnsi" w:cstheme="minorHAnsi"/>
        </w:rPr>
        <w:t xml:space="preserve">a nemajetkovou újmu, která v důsledku nevhodných pokynů </w:t>
      </w:r>
      <w:r w:rsidRPr="00F664AB">
        <w:rPr>
          <w:rFonts w:asciiTheme="minorHAnsi" w:hAnsiTheme="minorHAnsi" w:cstheme="minorHAnsi"/>
        </w:rPr>
        <w:t>Objednatel</w:t>
      </w:r>
      <w:r w:rsidR="005513A1" w:rsidRPr="00F664AB">
        <w:rPr>
          <w:rFonts w:asciiTheme="minorHAnsi" w:hAnsiTheme="minorHAnsi" w:cstheme="minorHAnsi"/>
        </w:rPr>
        <w:t>i nebo třetím osobám vznikla.</w:t>
      </w:r>
    </w:p>
    <w:p w14:paraId="7BF55DF3" w14:textId="21945A7B" w:rsidR="00E47525" w:rsidRPr="00F664AB" w:rsidRDefault="00180DA3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Objednatel</w:t>
      </w:r>
      <w:r w:rsidR="005513A1" w:rsidRPr="00F664AB">
        <w:rPr>
          <w:rFonts w:asciiTheme="minorHAnsi" w:hAnsiTheme="minorHAnsi" w:cstheme="minorHAnsi"/>
        </w:rPr>
        <w:t xml:space="preserve"> je povinen spolupracovat s</w:t>
      </w:r>
      <w:r w:rsidR="001F766E" w:rsidRPr="00F664AB">
        <w:rPr>
          <w:rFonts w:asciiTheme="minorHAnsi" w:hAnsiTheme="minorHAnsi" w:cstheme="minorHAnsi"/>
        </w:rPr>
        <w:t>e</w:t>
      </w:r>
      <w:r w:rsidR="005513A1" w:rsidRPr="00F664AB">
        <w:rPr>
          <w:rFonts w:asciiTheme="minorHAnsi" w:hAnsiTheme="minorHAnsi" w:cstheme="minorHAnsi"/>
        </w:rPr>
        <w:t xml:space="preserve"> </w:t>
      </w: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em a poskytovat mu veškerou nutnou součinnost potřebnou pro řádné poskytování </w:t>
      </w:r>
      <w:r w:rsidR="00C86618" w:rsidRPr="00F664AB">
        <w:rPr>
          <w:rFonts w:asciiTheme="minorHAnsi" w:hAnsiTheme="minorHAnsi" w:cstheme="minorHAnsi"/>
        </w:rPr>
        <w:t>S</w:t>
      </w:r>
      <w:r w:rsidR="005513A1" w:rsidRPr="00F664AB">
        <w:rPr>
          <w:rFonts w:asciiTheme="minorHAnsi" w:hAnsiTheme="minorHAnsi" w:cstheme="minorHAnsi"/>
        </w:rPr>
        <w:t xml:space="preserve">ervisních služeb podle </w:t>
      </w:r>
      <w:r w:rsidR="00A46356" w:rsidRPr="00F664AB">
        <w:rPr>
          <w:rFonts w:asciiTheme="minorHAnsi" w:hAnsiTheme="minorHAnsi" w:cstheme="minorHAnsi"/>
        </w:rPr>
        <w:t>Smlouvy</w:t>
      </w:r>
      <w:r w:rsidR="005513A1" w:rsidRPr="00F664AB">
        <w:rPr>
          <w:rFonts w:asciiTheme="minorHAnsi" w:hAnsiTheme="minorHAnsi" w:cstheme="minorHAnsi"/>
        </w:rPr>
        <w:t xml:space="preserve">. </w:t>
      </w:r>
      <w:r w:rsidRPr="00F664AB">
        <w:rPr>
          <w:rFonts w:asciiTheme="minorHAnsi" w:hAnsiTheme="minorHAnsi" w:cstheme="minorHAnsi"/>
        </w:rPr>
        <w:t>Objednatel</w:t>
      </w:r>
      <w:r w:rsidR="005513A1" w:rsidRPr="00F664AB">
        <w:rPr>
          <w:rFonts w:asciiTheme="minorHAnsi" w:hAnsiTheme="minorHAnsi" w:cstheme="minorHAnsi"/>
        </w:rPr>
        <w:t xml:space="preserve"> je povinen informovat </w:t>
      </w: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e o veškerých skutečnostech, které jsou nebo mohou být důležité pro poskytování </w:t>
      </w:r>
      <w:r w:rsidR="00C86618" w:rsidRPr="00F664AB">
        <w:rPr>
          <w:rFonts w:asciiTheme="minorHAnsi" w:hAnsiTheme="minorHAnsi" w:cstheme="minorHAnsi"/>
        </w:rPr>
        <w:t>S</w:t>
      </w:r>
      <w:r w:rsidR="005513A1" w:rsidRPr="00F664AB">
        <w:rPr>
          <w:rFonts w:asciiTheme="minorHAnsi" w:hAnsiTheme="minorHAnsi" w:cstheme="minorHAnsi"/>
        </w:rPr>
        <w:t xml:space="preserve">ervisních služeb dle </w:t>
      </w:r>
      <w:r w:rsidR="00A46356" w:rsidRPr="00F664AB">
        <w:rPr>
          <w:rFonts w:asciiTheme="minorHAnsi" w:hAnsiTheme="minorHAnsi" w:cstheme="minorHAnsi"/>
        </w:rPr>
        <w:t>Smlouvy</w:t>
      </w:r>
      <w:r w:rsidR="00993BEF" w:rsidRPr="00F664AB">
        <w:rPr>
          <w:rFonts w:asciiTheme="minorHAnsi" w:hAnsiTheme="minorHAnsi" w:cstheme="minorHAnsi"/>
        </w:rPr>
        <w:t>.</w:t>
      </w:r>
    </w:p>
    <w:p w14:paraId="0F22405F" w14:textId="0CF86322" w:rsidR="00E47525" w:rsidRPr="00F664AB" w:rsidRDefault="005513A1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Pokud </w:t>
      </w:r>
      <w:r w:rsidR="00180DA3" w:rsidRPr="00F664AB">
        <w:rPr>
          <w:rFonts w:asciiTheme="minorHAnsi" w:hAnsiTheme="minorHAnsi" w:cstheme="minorHAnsi"/>
        </w:rPr>
        <w:t>Objednatel</w:t>
      </w:r>
      <w:r w:rsidRPr="00F664AB">
        <w:rPr>
          <w:rFonts w:asciiTheme="minorHAnsi" w:hAnsiTheme="minorHAnsi" w:cstheme="minorHAnsi"/>
        </w:rPr>
        <w:t xml:space="preserve"> neposkytne součinnost dle tohoto článku, má </w:t>
      </w:r>
      <w:r w:rsidR="00180DA3" w:rsidRPr="00F664AB">
        <w:rPr>
          <w:rFonts w:asciiTheme="minorHAnsi" w:hAnsiTheme="minorHAnsi" w:cstheme="minorHAnsi"/>
        </w:rPr>
        <w:t>Zhotovitel</w:t>
      </w:r>
      <w:r w:rsidRPr="00F664AB">
        <w:rPr>
          <w:rFonts w:asciiTheme="minorHAnsi" w:hAnsiTheme="minorHAnsi" w:cstheme="minorHAnsi"/>
        </w:rPr>
        <w:t xml:space="preserve"> právo požadovat od </w:t>
      </w:r>
      <w:r w:rsidR="00180DA3" w:rsidRPr="00F664AB">
        <w:rPr>
          <w:rFonts w:asciiTheme="minorHAnsi" w:hAnsiTheme="minorHAnsi" w:cstheme="minorHAnsi"/>
        </w:rPr>
        <w:t>Objednatel</w:t>
      </w:r>
      <w:r w:rsidRPr="00F664AB">
        <w:rPr>
          <w:rFonts w:asciiTheme="minorHAnsi" w:hAnsiTheme="minorHAnsi" w:cstheme="minorHAnsi"/>
        </w:rPr>
        <w:t xml:space="preserve">e posunutí stanovených termínů o dobu, po kterou nemohl </w:t>
      </w:r>
      <w:r w:rsidR="00180DA3" w:rsidRPr="00F664AB">
        <w:rPr>
          <w:rFonts w:asciiTheme="minorHAnsi" w:hAnsiTheme="minorHAnsi" w:cstheme="minorHAnsi"/>
        </w:rPr>
        <w:t>Zhotovitel</w:t>
      </w:r>
      <w:r w:rsidRPr="00F664AB">
        <w:rPr>
          <w:rFonts w:asciiTheme="minorHAnsi" w:hAnsiTheme="minorHAnsi" w:cstheme="minorHAnsi"/>
        </w:rPr>
        <w:t xml:space="preserve"> poskytovat </w:t>
      </w:r>
      <w:r w:rsidR="00C86618" w:rsidRPr="00F664AB">
        <w:rPr>
          <w:rFonts w:asciiTheme="minorHAnsi" w:hAnsiTheme="minorHAnsi" w:cstheme="minorHAnsi"/>
        </w:rPr>
        <w:t>S</w:t>
      </w:r>
      <w:r w:rsidRPr="00F664AB">
        <w:rPr>
          <w:rFonts w:asciiTheme="minorHAnsi" w:hAnsiTheme="minorHAnsi" w:cstheme="minorHAnsi"/>
        </w:rPr>
        <w:t xml:space="preserve">ervisní služby dle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 z důvodu neposkytnutí součinnosti. </w:t>
      </w:r>
      <w:r w:rsidR="00180DA3" w:rsidRPr="00F664AB">
        <w:rPr>
          <w:rFonts w:asciiTheme="minorHAnsi" w:hAnsiTheme="minorHAnsi" w:cstheme="minorHAnsi"/>
        </w:rPr>
        <w:t>Objednatel</w:t>
      </w:r>
      <w:r w:rsidRPr="00F664AB">
        <w:rPr>
          <w:rFonts w:asciiTheme="minorHAnsi" w:hAnsiTheme="minorHAnsi" w:cstheme="minorHAnsi"/>
        </w:rPr>
        <w:t xml:space="preserve"> je povinen takovému požadavku vyhovět.</w:t>
      </w:r>
    </w:p>
    <w:p w14:paraId="300C3130" w14:textId="31497E10" w:rsidR="00E47525" w:rsidRPr="00F664AB" w:rsidRDefault="00180DA3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Objednatel</w:t>
      </w:r>
      <w:r w:rsidR="005513A1" w:rsidRPr="00F664AB">
        <w:rPr>
          <w:rFonts w:asciiTheme="minorHAnsi" w:hAnsiTheme="minorHAnsi" w:cstheme="minorHAnsi"/>
        </w:rPr>
        <w:t xml:space="preserve"> je povinen poskytnout </w:t>
      </w: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i součinnost k zajištění vzdáleného přístupu </w:t>
      </w: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e </w:t>
      </w:r>
      <w:r w:rsidR="0099547F">
        <w:rPr>
          <w:rFonts w:asciiTheme="minorHAnsi" w:hAnsiTheme="minorHAnsi" w:cstheme="minorHAnsi"/>
        </w:rPr>
        <w:br/>
      </w:r>
      <w:r w:rsidR="005513A1" w:rsidRPr="00F664AB">
        <w:rPr>
          <w:rFonts w:asciiTheme="minorHAnsi" w:hAnsiTheme="minorHAnsi" w:cstheme="minorHAnsi"/>
        </w:rPr>
        <w:t xml:space="preserve">k serverům systému výhradně pro účely poskytování </w:t>
      </w:r>
      <w:r w:rsidR="00C86618" w:rsidRPr="00F664AB">
        <w:rPr>
          <w:rFonts w:asciiTheme="minorHAnsi" w:hAnsiTheme="minorHAnsi" w:cstheme="minorHAnsi"/>
        </w:rPr>
        <w:t>S</w:t>
      </w:r>
      <w:r w:rsidR="005513A1" w:rsidRPr="00F664AB">
        <w:rPr>
          <w:rFonts w:asciiTheme="minorHAnsi" w:hAnsiTheme="minorHAnsi" w:cstheme="minorHAnsi"/>
        </w:rPr>
        <w:t xml:space="preserve">ervisních služeb podle </w:t>
      </w:r>
      <w:r w:rsidR="00A46356" w:rsidRPr="00F664AB">
        <w:rPr>
          <w:rFonts w:asciiTheme="minorHAnsi" w:hAnsiTheme="minorHAnsi" w:cstheme="minorHAnsi"/>
        </w:rPr>
        <w:t>Smlouvy</w:t>
      </w:r>
      <w:r w:rsidR="005513A1" w:rsidRPr="00F664AB">
        <w:rPr>
          <w:rFonts w:asciiTheme="minorHAnsi" w:hAnsiTheme="minorHAnsi" w:cstheme="minorHAnsi"/>
        </w:rPr>
        <w:t>.</w:t>
      </w:r>
    </w:p>
    <w:p w14:paraId="5EC7CC83" w14:textId="37DC86B0" w:rsidR="00E47525" w:rsidRPr="00F664AB" w:rsidRDefault="005513A1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Smluvní strany spolu budou komunikovat </w:t>
      </w:r>
      <w:r w:rsidR="006E2528">
        <w:rPr>
          <w:rFonts w:asciiTheme="minorHAnsi" w:hAnsiTheme="minorHAnsi" w:cstheme="minorHAnsi"/>
        </w:rPr>
        <w:t xml:space="preserve">prostřednictvím </w:t>
      </w:r>
      <w:r w:rsidR="00E24AFF">
        <w:rPr>
          <w:rFonts w:asciiTheme="minorHAnsi" w:hAnsiTheme="minorHAnsi" w:cstheme="minorHAnsi"/>
        </w:rPr>
        <w:t>zaměstnanců</w:t>
      </w:r>
      <w:r w:rsidR="00462418">
        <w:rPr>
          <w:rFonts w:asciiTheme="minorHAnsi" w:hAnsiTheme="minorHAnsi" w:cstheme="minorHAnsi"/>
        </w:rPr>
        <w:t xml:space="preserve"> </w:t>
      </w:r>
      <w:r w:rsidR="00E24AFF">
        <w:rPr>
          <w:rFonts w:asciiTheme="minorHAnsi" w:hAnsiTheme="minorHAnsi" w:cstheme="minorHAnsi"/>
        </w:rPr>
        <w:t>uvedených</w:t>
      </w:r>
      <w:r w:rsidR="006E2528" w:rsidRPr="00E45365">
        <w:rPr>
          <w:rFonts w:asciiTheme="minorHAnsi" w:hAnsiTheme="minorHAnsi" w:cstheme="minorHAnsi"/>
        </w:rPr>
        <w:t xml:space="preserve"> v Příloze </w:t>
      </w:r>
      <w:r w:rsidR="00E24AFF">
        <w:rPr>
          <w:rFonts w:asciiTheme="minorHAnsi" w:hAnsiTheme="minorHAnsi" w:cstheme="minorHAnsi"/>
        </w:rPr>
        <w:t>6</w:t>
      </w:r>
      <w:r w:rsidR="006E2528" w:rsidRPr="00E45365">
        <w:rPr>
          <w:rFonts w:asciiTheme="minorHAnsi" w:hAnsiTheme="minorHAnsi" w:cstheme="minorHAnsi"/>
        </w:rPr>
        <w:t>. Kontaktní údaje</w:t>
      </w:r>
      <w:r w:rsidR="00F64A00" w:rsidRPr="00E45365">
        <w:rPr>
          <w:rFonts w:asciiTheme="minorHAnsi" w:hAnsiTheme="minorHAnsi" w:cstheme="minorHAnsi"/>
        </w:rPr>
        <w:t>.</w:t>
      </w:r>
    </w:p>
    <w:p w14:paraId="31FDA1C5" w14:textId="77777777" w:rsidR="00E47525" w:rsidRPr="00F664AB" w:rsidRDefault="005513A1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Písemné oznámení o změnách kontaktních údajů </w:t>
      </w:r>
      <w:r w:rsidR="00180DA3" w:rsidRPr="00F664AB">
        <w:rPr>
          <w:rFonts w:asciiTheme="minorHAnsi" w:hAnsiTheme="minorHAnsi" w:cstheme="minorHAnsi"/>
        </w:rPr>
        <w:t>Zhotovitel</w:t>
      </w:r>
      <w:r w:rsidRPr="00F664AB">
        <w:rPr>
          <w:rFonts w:asciiTheme="minorHAnsi" w:hAnsiTheme="minorHAnsi" w:cstheme="minorHAnsi"/>
        </w:rPr>
        <w:t xml:space="preserve">e předá </w:t>
      </w:r>
      <w:r w:rsidR="00180DA3" w:rsidRPr="00F664AB">
        <w:rPr>
          <w:rFonts w:asciiTheme="minorHAnsi" w:hAnsiTheme="minorHAnsi" w:cstheme="minorHAnsi"/>
        </w:rPr>
        <w:t>Zhotovitel</w:t>
      </w:r>
      <w:r w:rsidRPr="00F664AB">
        <w:rPr>
          <w:rFonts w:asciiTheme="minorHAnsi" w:hAnsiTheme="minorHAnsi" w:cstheme="minorHAnsi"/>
        </w:rPr>
        <w:t xml:space="preserve"> </w:t>
      </w:r>
      <w:r w:rsidR="00180DA3" w:rsidRPr="00F664AB">
        <w:rPr>
          <w:rFonts w:asciiTheme="minorHAnsi" w:hAnsiTheme="minorHAnsi" w:cstheme="minorHAnsi"/>
        </w:rPr>
        <w:t>Objednatel</w:t>
      </w:r>
      <w:r w:rsidRPr="00F664AB">
        <w:rPr>
          <w:rFonts w:asciiTheme="minorHAnsi" w:hAnsiTheme="minorHAnsi" w:cstheme="minorHAnsi"/>
        </w:rPr>
        <w:t>i alespoň pět dní před očekávanou změnou.</w:t>
      </w:r>
    </w:p>
    <w:p w14:paraId="6A33D6C9" w14:textId="508A371E" w:rsidR="00E47525" w:rsidRPr="00F664AB" w:rsidRDefault="00180DA3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 odpovídá za kvalitu, všeobecnou a odbornou správnost poskytovaných </w:t>
      </w:r>
      <w:r w:rsidR="00C86618" w:rsidRPr="00F664AB">
        <w:rPr>
          <w:rFonts w:asciiTheme="minorHAnsi" w:hAnsiTheme="minorHAnsi" w:cstheme="minorHAnsi"/>
        </w:rPr>
        <w:t>S</w:t>
      </w:r>
      <w:r w:rsidR="005513A1" w:rsidRPr="00F664AB">
        <w:rPr>
          <w:rFonts w:asciiTheme="minorHAnsi" w:hAnsiTheme="minorHAnsi" w:cstheme="minorHAnsi"/>
        </w:rPr>
        <w:t xml:space="preserve">ervisních služeb. </w:t>
      </w: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 je povinen při poskytování </w:t>
      </w:r>
      <w:r w:rsidR="00C86618" w:rsidRPr="00F664AB">
        <w:rPr>
          <w:rFonts w:asciiTheme="minorHAnsi" w:hAnsiTheme="minorHAnsi" w:cstheme="minorHAnsi"/>
        </w:rPr>
        <w:t>S</w:t>
      </w:r>
      <w:r w:rsidR="005513A1" w:rsidRPr="00F664AB">
        <w:rPr>
          <w:rFonts w:asciiTheme="minorHAnsi" w:hAnsiTheme="minorHAnsi" w:cstheme="minorHAnsi"/>
        </w:rPr>
        <w:t xml:space="preserve">ervisních služeb dle </w:t>
      </w:r>
      <w:r w:rsidR="00A46356" w:rsidRPr="00F664AB">
        <w:rPr>
          <w:rFonts w:asciiTheme="minorHAnsi" w:hAnsiTheme="minorHAnsi" w:cstheme="minorHAnsi"/>
        </w:rPr>
        <w:t>Smlouvy</w:t>
      </w:r>
      <w:r w:rsidR="005513A1" w:rsidRPr="00F664AB">
        <w:rPr>
          <w:rFonts w:asciiTheme="minorHAnsi" w:hAnsiTheme="minorHAnsi" w:cstheme="minorHAnsi"/>
        </w:rPr>
        <w:t xml:space="preserve"> postupovat s</w:t>
      </w:r>
      <w:r w:rsidR="00052223" w:rsidRPr="00F664AB">
        <w:rPr>
          <w:rFonts w:asciiTheme="minorHAnsi" w:hAnsiTheme="minorHAnsi" w:cstheme="minorHAnsi"/>
        </w:rPr>
        <w:t> </w:t>
      </w:r>
      <w:r w:rsidR="005513A1" w:rsidRPr="00F664AB">
        <w:rPr>
          <w:rFonts w:asciiTheme="minorHAnsi" w:hAnsiTheme="minorHAnsi" w:cstheme="minorHAnsi"/>
        </w:rPr>
        <w:t xml:space="preserve">odbornou péčí podle svých nejlepších znalostí a schopností, přičemž při své činnosti je povinen chránit zájmy a dobré jméno </w:t>
      </w:r>
      <w:r w:rsidRPr="00F664AB">
        <w:rPr>
          <w:rFonts w:asciiTheme="minorHAnsi" w:hAnsiTheme="minorHAnsi" w:cstheme="minorHAnsi"/>
        </w:rPr>
        <w:t>Objednatel</w:t>
      </w:r>
      <w:r w:rsidR="005513A1" w:rsidRPr="00F664AB">
        <w:rPr>
          <w:rFonts w:asciiTheme="minorHAnsi" w:hAnsiTheme="minorHAnsi" w:cstheme="minorHAnsi"/>
        </w:rPr>
        <w:t>e.</w:t>
      </w:r>
    </w:p>
    <w:p w14:paraId="61C3BD27" w14:textId="6D7B7F5D" w:rsidR="00A51278" w:rsidRPr="00F664AB" w:rsidRDefault="005513A1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eastAsia="Calibri" w:hAnsiTheme="minorHAnsi" w:cstheme="minorHAnsi"/>
        </w:rPr>
        <w:t>J</w:t>
      </w:r>
      <w:r w:rsidRPr="00F664AB">
        <w:rPr>
          <w:rFonts w:asciiTheme="minorHAnsi" w:hAnsiTheme="minorHAnsi" w:cstheme="minorHAnsi"/>
        </w:rPr>
        <w:t xml:space="preserve">edenkrát za </w:t>
      </w:r>
      <w:r w:rsidR="00E24AFF">
        <w:rPr>
          <w:rFonts w:asciiTheme="minorHAnsi" w:hAnsiTheme="minorHAnsi" w:cstheme="minorHAnsi"/>
        </w:rPr>
        <w:t>6</w:t>
      </w:r>
      <w:r w:rsidR="00DC1E94" w:rsidRPr="00F664AB">
        <w:rPr>
          <w:rFonts w:asciiTheme="minorHAnsi" w:hAnsiTheme="minorHAnsi" w:cstheme="minorHAnsi"/>
        </w:rPr>
        <w:t xml:space="preserve"> měsíc</w:t>
      </w:r>
      <w:r w:rsidR="00E24AFF">
        <w:rPr>
          <w:rFonts w:asciiTheme="minorHAnsi" w:hAnsiTheme="minorHAnsi" w:cstheme="minorHAnsi"/>
        </w:rPr>
        <w:t>ů</w:t>
      </w:r>
      <w:r w:rsidRPr="00F664AB">
        <w:rPr>
          <w:rFonts w:asciiTheme="minorHAnsi" w:hAnsiTheme="minorHAnsi" w:cstheme="minorHAnsi"/>
        </w:rPr>
        <w:t xml:space="preserve"> trvání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 </w:t>
      </w:r>
      <w:r w:rsidR="00180DA3" w:rsidRPr="00F664AB">
        <w:rPr>
          <w:rFonts w:asciiTheme="minorHAnsi" w:hAnsiTheme="minorHAnsi" w:cstheme="minorHAnsi"/>
        </w:rPr>
        <w:t>Objednatel</w:t>
      </w:r>
      <w:r w:rsidRPr="00F664AB">
        <w:rPr>
          <w:rFonts w:asciiTheme="minorHAnsi" w:hAnsiTheme="minorHAnsi" w:cstheme="minorHAnsi"/>
        </w:rPr>
        <w:t xml:space="preserve"> </w:t>
      </w:r>
      <w:r w:rsidR="00C86618" w:rsidRPr="00F664AB">
        <w:rPr>
          <w:rFonts w:asciiTheme="minorHAnsi" w:hAnsiTheme="minorHAnsi" w:cstheme="minorHAnsi"/>
        </w:rPr>
        <w:t xml:space="preserve">svolá společné </w:t>
      </w:r>
      <w:r w:rsidRPr="00F664AB">
        <w:rPr>
          <w:rFonts w:asciiTheme="minorHAnsi" w:hAnsiTheme="minorHAnsi" w:cstheme="minorHAnsi"/>
        </w:rPr>
        <w:t xml:space="preserve">jednání </w:t>
      </w:r>
      <w:r w:rsidR="00180DA3" w:rsidRPr="00F664AB">
        <w:rPr>
          <w:rFonts w:asciiTheme="minorHAnsi" w:hAnsiTheme="minorHAnsi" w:cstheme="minorHAnsi"/>
        </w:rPr>
        <w:t>Objednatel</w:t>
      </w:r>
      <w:r w:rsidRPr="00F664AB">
        <w:rPr>
          <w:rFonts w:asciiTheme="minorHAnsi" w:hAnsiTheme="minorHAnsi" w:cstheme="minorHAnsi"/>
        </w:rPr>
        <w:t xml:space="preserve">e a </w:t>
      </w:r>
      <w:r w:rsidR="00180DA3" w:rsidRPr="00F664AB">
        <w:rPr>
          <w:rFonts w:asciiTheme="minorHAnsi" w:hAnsiTheme="minorHAnsi" w:cstheme="minorHAnsi"/>
        </w:rPr>
        <w:t>Zhotovitel</w:t>
      </w:r>
      <w:r w:rsidRPr="00F664AB">
        <w:rPr>
          <w:rFonts w:asciiTheme="minorHAnsi" w:hAnsiTheme="minorHAnsi" w:cstheme="minorHAnsi"/>
        </w:rPr>
        <w:t xml:space="preserve">e k poskytovanému plnění </w:t>
      </w:r>
      <w:r w:rsidR="00C86618" w:rsidRPr="00F664AB">
        <w:rPr>
          <w:rFonts w:asciiTheme="minorHAnsi" w:hAnsiTheme="minorHAnsi" w:cstheme="minorHAnsi"/>
        </w:rPr>
        <w:t xml:space="preserve">Servisních služeb </w:t>
      </w:r>
      <w:r w:rsidRPr="00F664AB">
        <w:rPr>
          <w:rFonts w:asciiTheme="minorHAnsi" w:hAnsiTheme="minorHAnsi" w:cstheme="minorHAnsi"/>
        </w:rPr>
        <w:t xml:space="preserve">dle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. </w:t>
      </w:r>
      <w:r w:rsidR="00180DA3" w:rsidRPr="00F664AB">
        <w:rPr>
          <w:rFonts w:asciiTheme="minorHAnsi" w:hAnsiTheme="minorHAnsi" w:cstheme="minorHAnsi"/>
        </w:rPr>
        <w:t>Objednatel</w:t>
      </w:r>
      <w:r w:rsidRPr="00F664AB">
        <w:rPr>
          <w:rFonts w:asciiTheme="minorHAnsi" w:hAnsiTheme="minorHAnsi" w:cstheme="minorHAnsi"/>
        </w:rPr>
        <w:t xml:space="preserve"> pozve </w:t>
      </w:r>
      <w:r w:rsidR="00180DA3" w:rsidRPr="00F664AB">
        <w:rPr>
          <w:rFonts w:asciiTheme="minorHAnsi" w:hAnsiTheme="minorHAnsi" w:cstheme="minorHAnsi"/>
        </w:rPr>
        <w:t>Zhotovitel</w:t>
      </w:r>
      <w:r w:rsidR="00276D2B" w:rsidRPr="00F664AB">
        <w:rPr>
          <w:rFonts w:asciiTheme="minorHAnsi" w:hAnsiTheme="minorHAnsi" w:cstheme="minorHAnsi"/>
        </w:rPr>
        <w:t>e</w:t>
      </w:r>
      <w:r w:rsidRPr="00F664AB">
        <w:rPr>
          <w:rFonts w:asciiTheme="minorHAnsi" w:hAnsiTheme="minorHAnsi" w:cstheme="minorHAnsi"/>
        </w:rPr>
        <w:t xml:space="preserve"> na společné jednání alespoň 3 pracovní dny předem. </w:t>
      </w:r>
      <w:r w:rsidR="00180DA3" w:rsidRPr="00F664AB">
        <w:rPr>
          <w:rFonts w:asciiTheme="minorHAnsi" w:hAnsiTheme="minorHAnsi" w:cstheme="minorHAnsi"/>
        </w:rPr>
        <w:t>Objednatel</w:t>
      </w:r>
      <w:r w:rsidRPr="00F664AB">
        <w:rPr>
          <w:rFonts w:asciiTheme="minorHAnsi" w:hAnsiTheme="minorHAnsi" w:cstheme="minorHAnsi"/>
        </w:rPr>
        <w:t xml:space="preserve"> v pozvánce uvede zejména datum, místo, čas, případně další osoby určené </w:t>
      </w:r>
      <w:r w:rsidR="00180DA3" w:rsidRPr="00F664AB">
        <w:rPr>
          <w:rFonts w:asciiTheme="minorHAnsi" w:hAnsiTheme="minorHAnsi" w:cstheme="minorHAnsi"/>
        </w:rPr>
        <w:t>Objednatel</w:t>
      </w:r>
      <w:r w:rsidRPr="00F664AB">
        <w:rPr>
          <w:rFonts w:asciiTheme="minorHAnsi" w:hAnsiTheme="minorHAnsi" w:cstheme="minorHAnsi"/>
        </w:rPr>
        <w:t xml:space="preserve">em ve vztahu k programu jednání. Za </w:t>
      </w:r>
      <w:r w:rsidR="00180DA3" w:rsidRPr="00F664AB">
        <w:rPr>
          <w:rFonts w:asciiTheme="minorHAnsi" w:hAnsiTheme="minorHAnsi" w:cstheme="minorHAnsi"/>
        </w:rPr>
        <w:t>Zhotovitel</w:t>
      </w:r>
      <w:r w:rsidRPr="00F664AB">
        <w:rPr>
          <w:rFonts w:asciiTheme="minorHAnsi" w:hAnsiTheme="minorHAnsi" w:cstheme="minorHAnsi"/>
        </w:rPr>
        <w:t>e je povinen se účastnit jednání</w:t>
      </w:r>
      <w:r w:rsidR="002C5746" w:rsidRPr="00F664AB">
        <w:rPr>
          <w:rFonts w:asciiTheme="minorHAnsi" w:hAnsiTheme="minorHAnsi" w:cstheme="minorHAnsi"/>
        </w:rPr>
        <w:t xml:space="preserve"> </w:t>
      </w:r>
      <w:r w:rsidR="00A46356" w:rsidRPr="00F664AB">
        <w:rPr>
          <w:rFonts w:asciiTheme="minorHAnsi" w:hAnsiTheme="minorHAnsi" w:cstheme="minorHAnsi"/>
        </w:rPr>
        <w:t>alespoň vedoucí</w:t>
      </w:r>
      <w:r w:rsidR="002C5746" w:rsidRPr="00F664AB">
        <w:rPr>
          <w:rFonts w:asciiTheme="minorHAnsi" w:hAnsiTheme="minorHAnsi" w:cstheme="minorHAnsi"/>
        </w:rPr>
        <w:t xml:space="preserve"> projektu</w:t>
      </w:r>
      <w:r w:rsidR="00E177A7" w:rsidRPr="00F664AB">
        <w:rPr>
          <w:rFonts w:asciiTheme="minorHAnsi" w:hAnsiTheme="minorHAnsi" w:cstheme="minorHAnsi"/>
        </w:rPr>
        <w:t xml:space="preserve"> </w:t>
      </w:r>
      <w:r w:rsidRPr="00F664AB">
        <w:rPr>
          <w:rFonts w:asciiTheme="minorHAnsi" w:hAnsiTheme="minorHAnsi" w:cstheme="minorHAnsi"/>
        </w:rPr>
        <w:t xml:space="preserve">a další osoby za </w:t>
      </w:r>
      <w:r w:rsidR="00180DA3" w:rsidRPr="00F664AB">
        <w:rPr>
          <w:rFonts w:asciiTheme="minorHAnsi" w:hAnsiTheme="minorHAnsi" w:cstheme="minorHAnsi"/>
        </w:rPr>
        <w:t>Zhotovitel</w:t>
      </w:r>
      <w:r w:rsidRPr="00F664AB">
        <w:rPr>
          <w:rFonts w:asciiTheme="minorHAnsi" w:hAnsiTheme="minorHAnsi" w:cstheme="minorHAnsi"/>
        </w:rPr>
        <w:t>e s příslušnou odborností ve vztahu k programu jednání.</w:t>
      </w:r>
      <w:r w:rsidR="00A51278" w:rsidRPr="00F664AB">
        <w:rPr>
          <w:rFonts w:asciiTheme="minorHAnsi" w:hAnsiTheme="minorHAnsi" w:cstheme="minorHAnsi"/>
        </w:rPr>
        <w:tab/>
      </w:r>
      <w:r w:rsidRPr="00F664AB">
        <w:rPr>
          <w:rFonts w:asciiTheme="minorHAnsi" w:hAnsiTheme="minorHAnsi" w:cstheme="minorHAnsi"/>
        </w:rPr>
        <w:t xml:space="preserve"> </w:t>
      </w:r>
    </w:p>
    <w:p w14:paraId="2D3C5CBB" w14:textId="77777777" w:rsidR="005513A1" w:rsidRPr="00F664AB" w:rsidRDefault="005513A1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Pravidelným předmětem jednání bude zejména:</w:t>
      </w:r>
    </w:p>
    <w:p w14:paraId="7FBE4A6C" w14:textId="77777777" w:rsidR="005879F5" w:rsidRPr="00F664AB" w:rsidRDefault="00085234" w:rsidP="002666A7">
      <w:pPr>
        <w:pStyle w:val="Psm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p</w:t>
      </w:r>
      <w:r w:rsidR="005513A1" w:rsidRPr="00F664AB">
        <w:rPr>
          <w:rFonts w:asciiTheme="minorHAnsi" w:hAnsiTheme="minorHAnsi" w:cstheme="minorHAnsi"/>
        </w:rPr>
        <w:t>řehled o aktuálním stavu projektu a provozu systémů</w:t>
      </w:r>
      <w:r w:rsidR="00C359D0" w:rsidRPr="00F664AB">
        <w:rPr>
          <w:rFonts w:asciiTheme="minorHAnsi" w:hAnsiTheme="minorHAnsi" w:cstheme="minorHAnsi"/>
        </w:rPr>
        <w:t>,</w:t>
      </w:r>
    </w:p>
    <w:p w14:paraId="4239FEEE" w14:textId="77777777" w:rsidR="005879F5" w:rsidRPr="00F664AB" w:rsidRDefault="00085234" w:rsidP="002666A7">
      <w:pPr>
        <w:pStyle w:val="Psm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p</w:t>
      </w:r>
      <w:r w:rsidR="005513A1" w:rsidRPr="00F664AB">
        <w:rPr>
          <w:rFonts w:asciiTheme="minorHAnsi" w:hAnsiTheme="minorHAnsi" w:cstheme="minorHAnsi"/>
        </w:rPr>
        <w:t>řehled plnění úkolů, řešení incidentů a chyb</w:t>
      </w:r>
      <w:r w:rsidR="00C359D0" w:rsidRPr="00F664AB">
        <w:rPr>
          <w:rFonts w:asciiTheme="minorHAnsi" w:hAnsiTheme="minorHAnsi" w:cstheme="minorHAnsi"/>
        </w:rPr>
        <w:t>,</w:t>
      </w:r>
    </w:p>
    <w:p w14:paraId="45F5C74E" w14:textId="77777777" w:rsidR="005879F5" w:rsidRPr="00F664AB" w:rsidRDefault="00085234" w:rsidP="002666A7">
      <w:pPr>
        <w:pStyle w:val="Psm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p</w:t>
      </w:r>
      <w:r w:rsidR="005513A1" w:rsidRPr="00F664AB">
        <w:rPr>
          <w:rFonts w:asciiTheme="minorHAnsi" w:hAnsiTheme="minorHAnsi" w:cstheme="minorHAnsi"/>
        </w:rPr>
        <w:t>ravidelné informování o vývojovém plánu SW</w:t>
      </w:r>
      <w:r w:rsidR="00C359D0" w:rsidRPr="00F664AB">
        <w:rPr>
          <w:rFonts w:asciiTheme="minorHAnsi" w:hAnsiTheme="minorHAnsi" w:cstheme="minorHAnsi"/>
        </w:rPr>
        <w:t>,</w:t>
      </w:r>
    </w:p>
    <w:p w14:paraId="00EBC2D2" w14:textId="77777777" w:rsidR="00085234" w:rsidRPr="00F664AB" w:rsidRDefault="00085234" w:rsidP="002666A7">
      <w:pPr>
        <w:pStyle w:val="Psm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p</w:t>
      </w:r>
      <w:r w:rsidR="005513A1" w:rsidRPr="00F664AB">
        <w:rPr>
          <w:rFonts w:asciiTheme="minorHAnsi" w:hAnsiTheme="minorHAnsi" w:cstheme="minorHAnsi"/>
        </w:rPr>
        <w:t>rojednání případných požadavků na změny systému a servisních služeb</w:t>
      </w:r>
      <w:r w:rsidRPr="00F664AB">
        <w:rPr>
          <w:rFonts w:asciiTheme="minorHAnsi" w:hAnsiTheme="minorHAnsi" w:cstheme="minorHAnsi"/>
        </w:rPr>
        <w:t>,</w:t>
      </w:r>
    </w:p>
    <w:p w14:paraId="6F9DB0B4" w14:textId="77777777" w:rsidR="005879F5" w:rsidRPr="00F664AB" w:rsidRDefault="00085234" w:rsidP="002666A7">
      <w:pPr>
        <w:pStyle w:val="Psm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aktualizace způsobu prevence a řízení rizik Zhotovitelem.</w:t>
      </w:r>
    </w:p>
    <w:p w14:paraId="0F90CEFF" w14:textId="77777777" w:rsidR="00752273" w:rsidRPr="00F664AB" w:rsidRDefault="005513A1" w:rsidP="005879F5">
      <w:pPr>
        <w:spacing w:after="240"/>
        <w:rPr>
          <w:rFonts w:asciiTheme="minorHAnsi" w:hAnsiTheme="minorHAnsi" w:cstheme="minorHAnsi"/>
          <w:sz w:val="22"/>
          <w:szCs w:val="22"/>
        </w:rPr>
      </w:pPr>
      <w:r w:rsidRPr="00F664AB">
        <w:rPr>
          <w:rFonts w:asciiTheme="minorHAnsi" w:hAnsiTheme="minorHAnsi" w:cstheme="minorHAnsi"/>
          <w:sz w:val="22"/>
          <w:szCs w:val="22"/>
        </w:rPr>
        <w:t xml:space="preserve">Sjednaná společná jednání jsou zahrnuta v paušální ceně </w:t>
      </w:r>
      <w:r w:rsidR="00C86618" w:rsidRPr="00F664AB">
        <w:rPr>
          <w:rFonts w:asciiTheme="minorHAnsi" w:hAnsiTheme="minorHAnsi" w:cstheme="minorHAnsi"/>
          <w:sz w:val="22"/>
          <w:szCs w:val="22"/>
        </w:rPr>
        <w:t>S</w:t>
      </w:r>
      <w:r w:rsidR="005879F5" w:rsidRPr="00F664AB">
        <w:rPr>
          <w:rFonts w:asciiTheme="minorHAnsi" w:hAnsiTheme="minorHAnsi" w:cstheme="minorHAnsi"/>
          <w:sz w:val="22"/>
          <w:szCs w:val="22"/>
        </w:rPr>
        <w:t>ervisních služeb.</w:t>
      </w:r>
    </w:p>
    <w:p w14:paraId="4161D757" w14:textId="77777777" w:rsidR="005513A1" w:rsidRPr="00F664AB" w:rsidRDefault="005513A1" w:rsidP="002666A7">
      <w:pPr>
        <w:pStyle w:val="Nadpis1"/>
        <w:numPr>
          <w:ilvl w:val="0"/>
          <w:numId w:val="0"/>
        </w:numPr>
        <w:ind w:left="357" w:hanging="357"/>
        <w:rPr>
          <w:rFonts w:asciiTheme="minorHAnsi" w:hAnsiTheme="minorHAnsi" w:cstheme="minorHAnsi"/>
          <w:sz w:val="28"/>
          <w:szCs w:val="28"/>
        </w:rPr>
      </w:pPr>
      <w:bookmarkStart w:id="95" w:name="_Toc49258785"/>
      <w:bookmarkStart w:id="96" w:name="_Toc167182267"/>
      <w:r w:rsidRPr="00F664AB">
        <w:rPr>
          <w:rFonts w:asciiTheme="minorHAnsi" w:hAnsiTheme="minorHAnsi" w:cstheme="minorHAnsi"/>
          <w:sz w:val="28"/>
          <w:szCs w:val="28"/>
        </w:rPr>
        <w:t>ČÁST C – ROZVOJ</w:t>
      </w:r>
      <w:bookmarkEnd w:id="95"/>
      <w:bookmarkEnd w:id="96"/>
    </w:p>
    <w:p w14:paraId="618F021D" w14:textId="77777777" w:rsidR="005513A1" w:rsidRPr="00F664AB" w:rsidRDefault="00C359D0" w:rsidP="004870FC">
      <w:pPr>
        <w:pStyle w:val="Nadpis1"/>
        <w:spacing w:before="120"/>
        <w:ind w:left="0" w:firstLine="0"/>
        <w:rPr>
          <w:rFonts w:asciiTheme="minorHAnsi" w:hAnsiTheme="minorHAnsi" w:cstheme="minorHAnsi"/>
        </w:rPr>
      </w:pPr>
      <w:bookmarkStart w:id="97" w:name="_Toc49258786"/>
      <w:bookmarkStart w:id="98" w:name="_Toc167182268"/>
      <w:r w:rsidRPr="00F664AB">
        <w:rPr>
          <w:rFonts w:asciiTheme="minorHAnsi" w:hAnsiTheme="minorHAnsi" w:cstheme="minorHAnsi"/>
        </w:rPr>
        <w:t xml:space="preserve">Předmět části C </w:t>
      </w:r>
      <w:r w:rsidR="00A46356" w:rsidRPr="00F664AB">
        <w:rPr>
          <w:rFonts w:asciiTheme="minorHAnsi" w:hAnsiTheme="minorHAnsi" w:cstheme="minorHAnsi"/>
        </w:rPr>
        <w:t>Smlouvy</w:t>
      </w:r>
      <w:bookmarkEnd w:id="97"/>
      <w:bookmarkEnd w:id="98"/>
    </w:p>
    <w:p w14:paraId="465106C0" w14:textId="46EB14CA" w:rsidR="006C0363" w:rsidRPr="00E86F34" w:rsidRDefault="005513A1" w:rsidP="00E86F34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Rozvojem dle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 se rozumí rozvoj </w:t>
      </w:r>
      <w:r w:rsidR="00292548">
        <w:rPr>
          <w:rFonts w:asciiTheme="minorHAnsi" w:hAnsiTheme="minorHAnsi" w:cstheme="minorHAnsi"/>
        </w:rPr>
        <w:t>Systému</w:t>
      </w:r>
      <w:r w:rsidR="00E3199D" w:rsidRPr="00F664AB">
        <w:rPr>
          <w:rFonts w:asciiTheme="minorHAnsi" w:hAnsiTheme="minorHAnsi" w:cstheme="minorHAnsi"/>
        </w:rPr>
        <w:t xml:space="preserve"> </w:t>
      </w:r>
      <w:r w:rsidR="00180DA3" w:rsidRPr="00F664AB">
        <w:rPr>
          <w:rFonts w:asciiTheme="minorHAnsi" w:hAnsiTheme="minorHAnsi" w:cstheme="minorHAnsi"/>
        </w:rPr>
        <w:t>Zhotovitel</w:t>
      </w:r>
      <w:r w:rsidRPr="00F664AB">
        <w:rPr>
          <w:rFonts w:asciiTheme="minorHAnsi" w:hAnsiTheme="minorHAnsi" w:cstheme="minorHAnsi"/>
        </w:rPr>
        <w:t xml:space="preserve">em </w:t>
      </w:r>
      <w:r w:rsidR="00A92B00" w:rsidRPr="00F664AB">
        <w:rPr>
          <w:rFonts w:asciiTheme="minorHAnsi" w:hAnsiTheme="minorHAnsi" w:cstheme="minorHAnsi"/>
        </w:rPr>
        <w:t>definovaný Objednatelem</w:t>
      </w:r>
      <w:r w:rsidR="006C0363">
        <w:rPr>
          <w:rFonts w:asciiTheme="minorHAnsi" w:hAnsiTheme="minorHAnsi" w:cstheme="minorHAnsi"/>
        </w:rPr>
        <w:t xml:space="preserve"> </w:t>
      </w:r>
      <w:r w:rsidR="00E86F34">
        <w:rPr>
          <w:rFonts w:asciiTheme="minorHAnsi" w:hAnsiTheme="minorHAnsi" w:cstheme="minorHAnsi"/>
        </w:rPr>
        <w:t>a</w:t>
      </w:r>
      <w:r w:rsidR="006C0363" w:rsidRPr="00E86F34">
        <w:rPr>
          <w:rFonts w:asciiTheme="minorHAnsi" w:hAnsiTheme="minorHAnsi" w:cstheme="minorHAnsi"/>
        </w:rPr>
        <w:t xml:space="preserve"> schválený oběma stranami</w:t>
      </w:r>
      <w:r w:rsidRPr="00E86F34">
        <w:rPr>
          <w:rFonts w:asciiTheme="minorHAnsi" w:hAnsiTheme="minorHAnsi" w:cstheme="minorHAnsi"/>
        </w:rPr>
        <w:t xml:space="preserve">, </w:t>
      </w:r>
      <w:r w:rsidR="00B155CC" w:rsidRPr="00E86F34">
        <w:rPr>
          <w:rFonts w:asciiTheme="minorHAnsi" w:hAnsiTheme="minorHAnsi" w:cstheme="minorHAnsi"/>
        </w:rPr>
        <w:t xml:space="preserve">způsobený </w:t>
      </w:r>
      <w:r w:rsidRPr="00E86F34">
        <w:rPr>
          <w:rFonts w:asciiTheme="minorHAnsi" w:hAnsiTheme="minorHAnsi" w:cstheme="minorHAnsi"/>
        </w:rPr>
        <w:t xml:space="preserve">zejména </w:t>
      </w:r>
      <w:r w:rsidR="00A16FB7" w:rsidRPr="00E86F34">
        <w:rPr>
          <w:rFonts w:asciiTheme="minorHAnsi" w:hAnsiTheme="minorHAnsi" w:cstheme="minorHAnsi"/>
        </w:rPr>
        <w:t xml:space="preserve">novými organizačními, technickými či jinými požadavky k funkcionalitám </w:t>
      </w:r>
      <w:r w:rsidR="00292548">
        <w:rPr>
          <w:rFonts w:asciiTheme="minorHAnsi" w:hAnsiTheme="minorHAnsi" w:cstheme="minorHAnsi"/>
        </w:rPr>
        <w:t>Systému</w:t>
      </w:r>
      <w:r w:rsidR="00A16FB7" w:rsidRPr="00E86F34">
        <w:rPr>
          <w:rFonts w:asciiTheme="minorHAnsi" w:hAnsiTheme="minorHAnsi" w:cstheme="minorHAnsi"/>
        </w:rPr>
        <w:t xml:space="preserve">, které nebyly součástí </w:t>
      </w:r>
      <w:r w:rsidR="00292548">
        <w:rPr>
          <w:rFonts w:asciiTheme="minorHAnsi" w:hAnsiTheme="minorHAnsi" w:cstheme="minorHAnsi"/>
        </w:rPr>
        <w:t>Systému</w:t>
      </w:r>
      <w:r w:rsidR="00A16FB7" w:rsidRPr="00E86F34">
        <w:rPr>
          <w:rFonts w:asciiTheme="minorHAnsi" w:hAnsiTheme="minorHAnsi" w:cstheme="minorHAnsi"/>
        </w:rPr>
        <w:t xml:space="preserve"> v době nabytí účinnosti </w:t>
      </w:r>
      <w:r w:rsidR="00A46356" w:rsidRPr="00E86F34">
        <w:rPr>
          <w:rFonts w:asciiTheme="minorHAnsi" w:hAnsiTheme="minorHAnsi" w:cstheme="minorHAnsi"/>
        </w:rPr>
        <w:t>Smlouvy</w:t>
      </w:r>
      <w:r w:rsidR="00E1174C" w:rsidRPr="00E86F34">
        <w:rPr>
          <w:rFonts w:asciiTheme="minorHAnsi" w:hAnsiTheme="minorHAnsi" w:cstheme="minorHAnsi"/>
        </w:rPr>
        <w:t xml:space="preserve"> (dále v textu také „Rozvoj“)</w:t>
      </w:r>
      <w:r w:rsidR="00A16FB7" w:rsidRPr="00E86F34">
        <w:rPr>
          <w:rFonts w:asciiTheme="minorHAnsi" w:hAnsiTheme="minorHAnsi" w:cstheme="minorHAnsi"/>
        </w:rPr>
        <w:t xml:space="preserve">. Specifika požadavků na rozvoj </w:t>
      </w:r>
      <w:r w:rsidR="00292548">
        <w:rPr>
          <w:rFonts w:asciiTheme="minorHAnsi" w:hAnsiTheme="minorHAnsi" w:cstheme="minorHAnsi"/>
        </w:rPr>
        <w:t>Systému</w:t>
      </w:r>
      <w:r w:rsidR="00A16FB7" w:rsidRPr="00E86F34">
        <w:rPr>
          <w:rFonts w:asciiTheme="minorHAnsi" w:hAnsiTheme="minorHAnsi" w:cstheme="minorHAnsi"/>
        </w:rPr>
        <w:t xml:space="preserve"> </w:t>
      </w:r>
      <w:r w:rsidR="00270ACB">
        <w:rPr>
          <w:rFonts w:asciiTheme="minorHAnsi" w:hAnsiTheme="minorHAnsi" w:cstheme="minorHAnsi"/>
        </w:rPr>
        <w:t>budou</w:t>
      </w:r>
      <w:r w:rsidR="00A16FB7" w:rsidRPr="00E86F34">
        <w:rPr>
          <w:rFonts w:asciiTheme="minorHAnsi" w:hAnsiTheme="minorHAnsi" w:cstheme="minorHAnsi"/>
        </w:rPr>
        <w:t xml:space="preserve"> </w:t>
      </w:r>
      <w:r w:rsidRPr="00E86F34">
        <w:rPr>
          <w:rFonts w:asciiTheme="minorHAnsi" w:hAnsiTheme="minorHAnsi" w:cstheme="minorHAnsi"/>
        </w:rPr>
        <w:t>specifikov</w:t>
      </w:r>
      <w:r w:rsidR="00A16FB7" w:rsidRPr="00E86F34">
        <w:rPr>
          <w:rFonts w:asciiTheme="minorHAnsi" w:hAnsiTheme="minorHAnsi" w:cstheme="minorHAnsi"/>
        </w:rPr>
        <w:t>án</w:t>
      </w:r>
      <w:r w:rsidR="004B3D4A" w:rsidRPr="00E86F34">
        <w:rPr>
          <w:rFonts w:asciiTheme="minorHAnsi" w:hAnsiTheme="minorHAnsi" w:cstheme="minorHAnsi"/>
        </w:rPr>
        <w:t>a</w:t>
      </w:r>
      <w:r w:rsidR="00A16FB7" w:rsidRPr="00E86F34">
        <w:rPr>
          <w:rFonts w:asciiTheme="minorHAnsi" w:hAnsiTheme="minorHAnsi" w:cstheme="minorHAnsi"/>
        </w:rPr>
        <w:t xml:space="preserve"> </w:t>
      </w:r>
      <w:r w:rsidR="007D6D60" w:rsidRPr="00E86F34">
        <w:rPr>
          <w:rFonts w:asciiTheme="minorHAnsi" w:hAnsiTheme="minorHAnsi" w:cstheme="minorHAnsi"/>
        </w:rPr>
        <w:t>na základě proběhlého a oboustran</w:t>
      </w:r>
      <w:r w:rsidR="002420B5" w:rsidRPr="00E86F34">
        <w:rPr>
          <w:rFonts w:asciiTheme="minorHAnsi" w:hAnsiTheme="minorHAnsi" w:cstheme="minorHAnsi"/>
        </w:rPr>
        <w:t>n</w:t>
      </w:r>
      <w:r w:rsidR="007D6D60" w:rsidRPr="00E86F34">
        <w:rPr>
          <w:rFonts w:asciiTheme="minorHAnsi" w:hAnsiTheme="minorHAnsi" w:cstheme="minorHAnsi"/>
        </w:rPr>
        <w:t xml:space="preserve">ě akceptovaného Změnového řízení dle </w:t>
      </w:r>
      <w:r w:rsidR="002E71A3" w:rsidRPr="00E86F34">
        <w:rPr>
          <w:rFonts w:asciiTheme="minorHAnsi" w:hAnsiTheme="minorHAnsi" w:cstheme="minorHAnsi"/>
        </w:rPr>
        <w:t xml:space="preserve">odst. </w:t>
      </w:r>
      <w:r w:rsidR="002E71A3" w:rsidRPr="00E86F34">
        <w:rPr>
          <w:rFonts w:asciiTheme="minorHAnsi" w:hAnsiTheme="minorHAnsi" w:cstheme="minorHAnsi"/>
        </w:rPr>
        <w:fldChar w:fldCharType="begin"/>
      </w:r>
      <w:r w:rsidR="002E71A3" w:rsidRPr="00E86F34">
        <w:rPr>
          <w:rFonts w:asciiTheme="minorHAnsi" w:hAnsiTheme="minorHAnsi" w:cstheme="minorHAnsi"/>
        </w:rPr>
        <w:instrText xml:space="preserve"> REF _Ref45149454 \n \h </w:instrText>
      </w:r>
      <w:r w:rsidR="00D216C4" w:rsidRPr="00E86F34">
        <w:rPr>
          <w:rFonts w:asciiTheme="minorHAnsi" w:hAnsiTheme="minorHAnsi" w:cstheme="minorHAnsi"/>
        </w:rPr>
        <w:instrText xml:space="preserve"> \* MERGEFORMAT </w:instrText>
      </w:r>
      <w:r w:rsidR="002E71A3" w:rsidRPr="00E86F34">
        <w:rPr>
          <w:rFonts w:asciiTheme="minorHAnsi" w:hAnsiTheme="minorHAnsi" w:cstheme="minorHAnsi"/>
        </w:rPr>
      </w:r>
      <w:r w:rsidR="002E71A3" w:rsidRPr="00E86F34">
        <w:rPr>
          <w:rFonts w:asciiTheme="minorHAnsi" w:hAnsiTheme="minorHAnsi" w:cstheme="minorHAnsi"/>
        </w:rPr>
        <w:fldChar w:fldCharType="separate"/>
      </w:r>
      <w:r w:rsidR="004B20FE">
        <w:rPr>
          <w:rFonts w:asciiTheme="minorHAnsi" w:hAnsiTheme="minorHAnsi" w:cstheme="minorHAnsi"/>
        </w:rPr>
        <w:t>12</w:t>
      </w:r>
      <w:r w:rsidR="002E71A3" w:rsidRPr="00E86F34">
        <w:rPr>
          <w:rFonts w:asciiTheme="minorHAnsi" w:hAnsiTheme="minorHAnsi" w:cstheme="minorHAnsi"/>
        </w:rPr>
        <w:fldChar w:fldCharType="end"/>
      </w:r>
      <w:r w:rsidR="002E71A3" w:rsidRPr="00E86F34">
        <w:rPr>
          <w:rFonts w:asciiTheme="minorHAnsi" w:hAnsiTheme="minorHAnsi" w:cstheme="minorHAnsi"/>
        </w:rPr>
        <w:t xml:space="preserve"> až </w:t>
      </w:r>
      <w:r w:rsidR="008E288E" w:rsidRPr="00E86F34">
        <w:rPr>
          <w:rFonts w:asciiTheme="minorHAnsi" w:hAnsiTheme="minorHAnsi" w:cstheme="minorHAnsi"/>
        </w:rPr>
        <w:fldChar w:fldCharType="begin"/>
      </w:r>
      <w:r w:rsidR="008E288E" w:rsidRPr="00E86F34">
        <w:rPr>
          <w:rFonts w:asciiTheme="minorHAnsi" w:hAnsiTheme="minorHAnsi" w:cstheme="minorHAnsi"/>
        </w:rPr>
        <w:instrText xml:space="preserve"> REF _Ref45149469 \r \h </w:instrText>
      </w:r>
      <w:r w:rsidR="008E288E" w:rsidRPr="00E86F34">
        <w:rPr>
          <w:rFonts w:asciiTheme="minorHAnsi" w:hAnsiTheme="minorHAnsi" w:cstheme="minorHAnsi"/>
        </w:rPr>
      </w:r>
      <w:r w:rsidR="008E288E" w:rsidRPr="00E86F34">
        <w:rPr>
          <w:rFonts w:asciiTheme="minorHAnsi" w:hAnsiTheme="minorHAnsi" w:cstheme="minorHAnsi"/>
        </w:rPr>
        <w:fldChar w:fldCharType="separate"/>
      </w:r>
      <w:r w:rsidR="004B20FE">
        <w:rPr>
          <w:rFonts w:asciiTheme="minorHAnsi" w:hAnsiTheme="minorHAnsi" w:cstheme="minorHAnsi"/>
        </w:rPr>
        <w:t>24</w:t>
      </w:r>
      <w:r w:rsidR="008E288E" w:rsidRPr="00E86F34">
        <w:rPr>
          <w:rFonts w:asciiTheme="minorHAnsi" w:hAnsiTheme="minorHAnsi" w:cstheme="minorHAnsi"/>
        </w:rPr>
        <w:fldChar w:fldCharType="end"/>
      </w:r>
      <w:r w:rsidR="002E71A3" w:rsidRPr="00E86F34">
        <w:rPr>
          <w:rFonts w:asciiTheme="minorHAnsi" w:hAnsiTheme="minorHAnsi" w:cstheme="minorHAnsi"/>
        </w:rPr>
        <w:t xml:space="preserve"> tohoto článku</w:t>
      </w:r>
      <w:r w:rsidR="007D6D60" w:rsidRPr="00E86F34">
        <w:rPr>
          <w:rFonts w:asciiTheme="minorHAnsi" w:hAnsiTheme="minorHAnsi" w:cstheme="minorHAnsi"/>
        </w:rPr>
        <w:t xml:space="preserve">. </w:t>
      </w:r>
    </w:p>
    <w:p w14:paraId="2D7CC307" w14:textId="1D2E8F67" w:rsidR="005513A1" w:rsidRPr="00F664AB" w:rsidRDefault="00C456A4" w:rsidP="002666A7">
      <w:pPr>
        <w:pStyle w:val="Od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Vznikne-li v rámci rozvoje </w:t>
      </w:r>
      <w:r w:rsidR="00292548">
        <w:rPr>
          <w:rFonts w:asciiTheme="minorHAnsi" w:hAnsiTheme="minorHAnsi" w:cstheme="minorHAnsi"/>
        </w:rPr>
        <w:t>Systému</w:t>
      </w:r>
      <w:r w:rsidR="006C0363">
        <w:rPr>
          <w:rFonts w:asciiTheme="minorHAnsi" w:hAnsiTheme="minorHAnsi" w:cstheme="minorHAnsi"/>
        </w:rPr>
        <w:t xml:space="preserve"> jakékoliv</w:t>
      </w:r>
      <w:r>
        <w:rPr>
          <w:rFonts w:asciiTheme="minorHAnsi" w:hAnsiTheme="minorHAnsi" w:cstheme="minorHAnsi"/>
        </w:rPr>
        <w:t xml:space="preserve"> autorské </w:t>
      </w:r>
      <w:r w:rsidR="00A55175">
        <w:rPr>
          <w:rFonts w:asciiTheme="minorHAnsi" w:hAnsiTheme="minorHAnsi" w:cstheme="minorHAnsi"/>
        </w:rPr>
        <w:t>dílo</w:t>
      </w:r>
      <w:r w:rsidR="008E288E">
        <w:rPr>
          <w:rFonts w:asciiTheme="minorHAnsi" w:hAnsiTheme="minorHAnsi" w:cstheme="minorHAnsi"/>
        </w:rPr>
        <w:t xml:space="preserve"> </w:t>
      </w:r>
      <w:r w:rsidR="006C0363">
        <w:rPr>
          <w:rFonts w:asciiTheme="minorHAnsi" w:hAnsiTheme="minorHAnsi" w:cstheme="minorHAnsi"/>
        </w:rPr>
        <w:t>(zejména počítačový program,</w:t>
      </w:r>
      <w:r w:rsidR="008E288E">
        <w:rPr>
          <w:rFonts w:asciiTheme="minorHAnsi" w:hAnsiTheme="minorHAnsi" w:cstheme="minorHAnsi"/>
        </w:rPr>
        <w:t xml:space="preserve"> databáze</w:t>
      </w:r>
      <w:r>
        <w:rPr>
          <w:rFonts w:asciiTheme="minorHAnsi" w:hAnsiTheme="minorHAnsi" w:cstheme="minorHAnsi"/>
        </w:rPr>
        <w:t>,</w:t>
      </w:r>
      <w:r w:rsidR="006C0363">
        <w:rPr>
          <w:rFonts w:asciiTheme="minorHAnsi" w:hAnsiTheme="minorHAnsi" w:cstheme="minorHAnsi"/>
        </w:rPr>
        <w:t xml:space="preserve"> grafické prvky, multimediální a jiný obsah)</w:t>
      </w:r>
      <w:r>
        <w:rPr>
          <w:rFonts w:asciiTheme="minorHAnsi" w:hAnsiTheme="minorHAnsi" w:cstheme="minorHAnsi"/>
        </w:rPr>
        <w:t xml:space="preserve"> použijí se </w:t>
      </w:r>
      <w:r w:rsidR="006C0363">
        <w:rPr>
          <w:rFonts w:asciiTheme="minorHAnsi" w:hAnsiTheme="minorHAnsi" w:cstheme="minorHAnsi"/>
        </w:rPr>
        <w:t xml:space="preserve">obdobně </w:t>
      </w:r>
      <w:r>
        <w:rPr>
          <w:rFonts w:asciiTheme="minorHAnsi" w:hAnsiTheme="minorHAnsi" w:cstheme="minorHAnsi"/>
        </w:rPr>
        <w:t>příslušná licenční ujednání a ujednání o databázích, upravená v části A Smlouvy</w:t>
      </w:r>
      <w:r w:rsidR="00253E0E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obdobně i na t</w:t>
      </w:r>
      <w:r w:rsidR="006C0363">
        <w:rPr>
          <w:rFonts w:asciiTheme="minorHAnsi" w:hAnsiTheme="minorHAnsi" w:cstheme="minorHAnsi"/>
        </w:rPr>
        <w:t>ato</w:t>
      </w:r>
      <w:r>
        <w:rPr>
          <w:rFonts w:asciiTheme="minorHAnsi" w:hAnsiTheme="minorHAnsi" w:cstheme="minorHAnsi"/>
        </w:rPr>
        <w:t xml:space="preserve"> autorské </w:t>
      </w:r>
      <w:r w:rsidR="00A55175">
        <w:rPr>
          <w:rFonts w:asciiTheme="minorHAnsi" w:hAnsiTheme="minorHAnsi" w:cstheme="minorHAnsi"/>
        </w:rPr>
        <w:t>dílo</w:t>
      </w:r>
      <w:r w:rsidR="006C0363">
        <w:rPr>
          <w:rFonts w:asciiTheme="minorHAnsi" w:hAnsiTheme="minorHAnsi" w:cstheme="minorHAnsi"/>
        </w:rPr>
        <w:t>.</w:t>
      </w:r>
    </w:p>
    <w:p w14:paraId="4A7B20D9" w14:textId="77777777" w:rsidR="004F323C" w:rsidRPr="001F0F06" w:rsidRDefault="004F323C" w:rsidP="001F0F06">
      <w:pPr>
        <w:pStyle w:val="Odst"/>
        <w:rPr>
          <w:rFonts w:asciiTheme="minorHAnsi" w:hAnsiTheme="minorHAnsi" w:cstheme="minorHAnsi"/>
        </w:rPr>
      </w:pPr>
      <w:r w:rsidRPr="001F0F06">
        <w:rPr>
          <w:rFonts w:asciiTheme="minorHAnsi" w:hAnsiTheme="minorHAnsi" w:cstheme="minorHAnsi"/>
        </w:rPr>
        <w:t xml:space="preserve">Člověkoden (zkratka ČD) - znamená čas odpovídající práci jedné osoby po dobu jednoho pracovního dne. Odpovídá 8 </w:t>
      </w:r>
      <w:hyperlink r:id="rId12" w:history="1">
        <w:r w:rsidRPr="001F0F06">
          <w:t>člověkohodinám</w:t>
        </w:r>
      </w:hyperlink>
      <w:r w:rsidRPr="001F0F06">
        <w:rPr>
          <w:rFonts w:asciiTheme="minorHAnsi" w:hAnsiTheme="minorHAnsi" w:cstheme="minorHAnsi"/>
        </w:rPr>
        <w:t>.</w:t>
      </w:r>
    </w:p>
    <w:p w14:paraId="70A80AF5" w14:textId="03E25235" w:rsidR="00E47525" w:rsidRPr="00F664AB" w:rsidRDefault="004F323C" w:rsidP="002666A7">
      <w:pPr>
        <w:pStyle w:val="Odst"/>
        <w:rPr>
          <w:rFonts w:asciiTheme="minorHAnsi" w:hAnsiTheme="minorHAnsi" w:cstheme="minorHAnsi"/>
        </w:rPr>
      </w:pPr>
      <w:r w:rsidRPr="001F0F06">
        <w:rPr>
          <w:rFonts w:asciiTheme="minorHAnsi" w:hAnsiTheme="minorHAnsi" w:cstheme="minorHAnsi"/>
        </w:rPr>
        <w:t>Člověkohodina (zkratka ČH) znamená čas odpovídající práci průměrného pracovníka po dobu jedné hodiny.</w:t>
      </w:r>
      <w:r w:rsidR="00401281">
        <w:rPr>
          <w:rFonts w:asciiTheme="minorHAnsi" w:hAnsiTheme="minorHAnsi" w:cstheme="minorHAnsi"/>
        </w:rPr>
        <w:t xml:space="preserve"> </w:t>
      </w:r>
      <w:r w:rsidR="00D83DD1" w:rsidRPr="00F664AB">
        <w:rPr>
          <w:rFonts w:asciiTheme="minorHAnsi" w:hAnsiTheme="minorHAnsi" w:cstheme="minorHAnsi"/>
        </w:rPr>
        <w:t xml:space="preserve">Objednatel je oprávněn nevyužít všechny člověkodny </w:t>
      </w:r>
      <w:r w:rsidR="00C86618" w:rsidRPr="00F664AB">
        <w:rPr>
          <w:rFonts w:asciiTheme="minorHAnsi" w:hAnsiTheme="minorHAnsi" w:cstheme="minorHAnsi"/>
        </w:rPr>
        <w:t>R</w:t>
      </w:r>
      <w:r w:rsidR="007D6D60" w:rsidRPr="00F664AB">
        <w:rPr>
          <w:rFonts w:asciiTheme="minorHAnsi" w:hAnsiTheme="minorHAnsi" w:cstheme="minorHAnsi"/>
        </w:rPr>
        <w:t xml:space="preserve">ozvoje </w:t>
      </w:r>
      <w:r w:rsidR="00D83DD1" w:rsidRPr="00F664AB">
        <w:rPr>
          <w:rFonts w:asciiTheme="minorHAnsi" w:hAnsiTheme="minorHAnsi" w:cstheme="minorHAnsi"/>
        </w:rPr>
        <w:t xml:space="preserve">za </w:t>
      </w:r>
      <w:r w:rsidR="009708CD">
        <w:rPr>
          <w:rFonts w:asciiTheme="minorHAnsi" w:hAnsiTheme="minorHAnsi" w:cstheme="minorHAnsi"/>
        </w:rPr>
        <w:t>12 předcházejících měsíců</w:t>
      </w:r>
      <w:r w:rsidR="00D83DD1" w:rsidRPr="00F664AB">
        <w:rPr>
          <w:rFonts w:asciiTheme="minorHAnsi" w:hAnsiTheme="minorHAnsi" w:cstheme="minorHAnsi"/>
        </w:rPr>
        <w:t>. V takovém případě se nevyužitý rozsah člověkodnů dle předchozího odstavce přesouvá vždy do následující</w:t>
      </w:r>
      <w:r w:rsidR="009708CD">
        <w:rPr>
          <w:rFonts w:asciiTheme="minorHAnsi" w:hAnsiTheme="minorHAnsi" w:cstheme="minorHAnsi"/>
        </w:rPr>
        <w:t>c</w:t>
      </w:r>
      <w:r w:rsidR="00D83DD1" w:rsidRPr="00F664AB">
        <w:rPr>
          <w:rFonts w:asciiTheme="minorHAnsi" w:hAnsiTheme="minorHAnsi" w:cstheme="minorHAnsi"/>
        </w:rPr>
        <w:t xml:space="preserve">h </w:t>
      </w:r>
      <w:r w:rsidR="009708CD">
        <w:rPr>
          <w:rFonts w:asciiTheme="minorHAnsi" w:hAnsiTheme="minorHAnsi" w:cstheme="minorHAnsi"/>
        </w:rPr>
        <w:t>12</w:t>
      </w:r>
      <w:r w:rsidR="00307AAE">
        <w:rPr>
          <w:rFonts w:asciiTheme="minorHAnsi" w:hAnsiTheme="minorHAnsi" w:cstheme="minorHAnsi"/>
        </w:rPr>
        <w:t xml:space="preserve"> </w:t>
      </w:r>
      <w:r w:rsidR="009708CD">
        <w:rPr>
          <w:rFonts w:asciiTheme="minorHAnsi" w:hAnsiTheme="minorHAnsi" w:cstheme="minorHAnsi"/>
        </w:rPr>
        <w:t>měsíců</w:t>
      </w:r>
      <w:r w:rsidR="00D83DD1" w:rsidRPr="00F664AB">
        <w:rPr>
          <w:rFonts w:asciiTheme="minorHAnsi" w:hAnsiTheme="minorHAnsi" w:cstheme="minorHAnsi"/>
        </w:rPr>
        <w:t xml:space="preserve"> s tím, že je možné sčítat všechny nevyužité limity člověkodnů dle předchozího odstavce po celou dobu trvání </w:t>
      </w:r>
      <w:r w:rsidR="00A46356" w:rsidRPr="00F664AB">
        <w:rPr>
          <w:rFonts w:asciiTheme="minorHAnsi" w:hAnsiTheme="minorHAnsi" w:cstheme="minorHAnsi"/>
        </w:rPr>
        <w:t>Smlouvy</w:t>
      </w:r>
      <w:r w:rsidR="00D83DD1" w:rsidRPr="00F664AB">
        <w:rPr>
          <w:rFonts w:asciiTheme="minorHAnsi" w:hAnsiTheme="minorHAnsi" w:cstheme="minorHAnsi"/>
        </w:rPr>
        <w:t>.</w:t>
      </w:r>
    </w:p>
    <w:p w14:paraId="79B948F2" w14:textId="40ED5480" w:rsidR="00D83DD1" w:rsidRPr="00F664AB" w:rsidRDefault="00180DA3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Objednatel</w:t>
      </w:r>
      <w:r w:rsidR="005513A1" w:rsidRPr="00F664AB">
        <w:rPr>
          <w:rFonts w:asciiTheme="minorHAnsi" w:hAnsiTheme="minorHAnsi" w:cstheme="minorHAnsi"/>
        </w:rPr>
        <w:t xml:space="preserve"> je oprávněn požadovat </w:t>
      </w:r>
      <w:r w:rsidR="00C86618" w:rsidRPr="00F664AB">
        <w:rPr>
          <w:rFonts w:asciiTheme="minorHAnsi" w:hAnsiTheme="minorHAnsi" w:cstheme="minorHAnsi"/>
        </w:rPr>
        <w:t>R</w:t>
      </w:r>
      <w:r w:rsidR="005513A1" w:rsidRPr="00F664AB">
        <w:rPr>
          <w:rFonts w:asciiTheme="minorHAnsi" w:hAnsiTheme="minorHAnsi" w:cstheme="minorHAnsi"/>
        </w:rPr>
        <w:t xml:space="preserve">ozvoj </w:t>
      </w:r>
      <w:r w:rsidR="00292548">
        <w:rPr>
          <w:rFonts w:asciiTheme="minorHAnsi" w:hAnsiTheme="minorHAnsi" w:cstheme="minorHAnsi"/>
        </w:rPr>
        <w:t>Systému</w:t>
      </w:r>
      <w:r w:rsidR="00C456A4">
        <w:rPr>
          <w:rFonts w:asciiTheme="minorHAnsi" w:hAnsiTheme="minorHAnsi" w:cstheme="minorHAnsi"/>
        </w:rPr>
        <w:t xml:space="preserve"> </w:t>
      </w:r>
      <w:r w:rsidR="005513A1" w:rsidRPr="00F664AB">
        <w:rPr>
          <w:rFonts w:asciiTheme="minorHAnsi" w:hAnsiTheme="minorHAnsi" w:cstheme="minorHAnsi"/>
        </w:rPr>
        <w:t xml:space="preserve">kdykoliv od nabytí účinnosti </w:t>
      </w:r>
      <w:r w:rsidR="00A46356" w:rsidRPr="00F664AB">
        <w:rPr>
          <w:rFonts w:asciiTheme="minorHAnsi" w:hAnsiTheme="minorHAnsi" w:cstheme="minorHAnsi"/>
        </w:rPr>
        <w:t>Smlouvy</w:t>
      </w:r>
      <w:r w:rsidR="005513A1" w:rsidRPr="00F664AB">
        <w:rPr>
          <w:rFonts w:asciiTheme="minorHAnsi" w:hAnsiTheme="minorHAnsi" w:cstheme="minorHAnsi"/>
        </w:rPr>
        <w:t xml:space="preserve"> </w:t>
      </w:r>
      <w:r w:rsidR="00AE74F5">
        <w:rPr>
          <w:rFonts w:asciiTheme="minorHAnsi" w:hAnsiTheme="minorHAnsi" w:cstheme="minorHAnsi"/>
        </w:rPr>
        <w:br/>
      </w:r>
      <w:r w:rsidR="00A46356" w:rsidRPr="00F664AB">
        <w:rPr>
          <w:rFonts w:asciiTheme="minorHAnsi" w:hAnsiTheme="minorHAnsi" w:cstheme="minorHAnsi"/>
        </w:rPr>
        <w:t>a v</w:t>
      </w:r>
      <w:r w:rsidR="00C16336" w:rsidRPr="00F664AB">
        <w:rPr>
          <w:rFonts w:asciiTheme="minorHAnsi" w:hAnsiTheme="minorHAnsi" w:cstheme="minorHAnsi"/>
        </w:rPr>
        <w:t> </w:t>
      </w:r>
      <w:r w:rsidR="005513A1" w:rsidRPr="00F664AB">
        <w:rPr>
          <w:rFonts w:asciiTheme="minorHAnsi" w:hAnsiTheme="minorHAnsi" w:cstheme="minorHAnsi"/>
        </w:rPr>
        <w:t xml:space="preserve">průběhu plnění </w:t>
      </w:r>
      <w:r w:rsidR="00C86618" w:rsidRPr="00F664AB">
        <w:rPr>
          <w:rFonts w:asciiTheme="minorHAnsi" w:hAnsiTheme="minorHAnsi" w:cstheme="minorHAnsi"/>
        </w:rPr>
        <w:t xml:space="preserve">Části </w:t>
      </w:r>
      <w:r w:rsidR="005513A1" w:rsidRPr="00F664AB">
        <w:rPr>
          <w:rFonts w:asciiTheme="minorHAnsi" w:hAnsiTheme="minorHAnsi" w:cstheme="minorHAnsi"/>
        </w:rPr>
        <w:t>A</w:t>
      </w:r>
      <w:r w:rsidR="00A51278" w:rsidRPr="00F664AB">
        <w:rPr>
          <w:rFonts w:asciiTheme="minorHAnsi" w:hAnsiTheme="minorHAnsi" w:cstheme="minorHAnsi"/>
        </w:rPr>
        <w:t xml:space="preserve"> (</w:t>
      </w:r>
      <w:r w:rsidR="00292548">
        <w:rPr>
          <w:rFonts w:asciiTheme="minorHAnsi" w:hAnsiTheme="minorHAnsi" w:cstheme="minorHAnsi"/>
        </w:rPr>
        <w:t>Systému</w:t>
      </w:r>
      <w:r w:rsidR="00A51278" w:rsidRPr="00F664AB">
        <w:rPr>
          <w:rFonts w:asciiTheme="minorHAnsi" w:hAnsiTheme="minorHAnsi" w:cstheme="minorHAnsi"/>
        </w:rPr>
        <w:t>)</w:t>
      </w:r>
      <w:r w:rsidR="005513A1" w:rsidRPr="00F664AB">
        <w:rPr>
          <w:rFonts w:asciiTheme="minorHAnsi" w:hAnsiTheme="minorHAnsi" w:cstheme="minorHAnsi"/>
        </w:rPr>
        <w:t xml:space="preserve"> a </w:t>
      </w:r>
      <w:r w:rsidR="00C86618" w:rsidRPr="00F664AB">
        <w:rPr>
          <w:rFonts w:asciiTheme="minorHAnsi" w:hAnsiTheme="minorHAnsi" w:cstheme="minorHAnsi"/>
        </w:rPr>
        <w:t xml:space="preserve">Části </w:t>
      </w:r>
      <w:r w:rsidR="005513A1" w:rsidRPr="00F664AB">
        <w:rPr>
          <w:rFonts w:asciiTheme="minorHAnsi" w:hAnsiTheme="minorHAnsi" w:cstheme="minorHAnsi"/>
        </w:rPr>
        <w:t xml:space="preserve">B </w:t>
      </w:r>
      <w:r w:rsidR="00A51278" w:rsidRPr="00F664AB">
        <w:rPr>
          <w:rFonts w:asciiTheme="minorHAnsi" w:hAnsiTheme="minorHAnsi" w:cstheme="minorHAnsi"/>
        </w:rPr>
        <w:t>(Servisních služeb) dle</w:t>
      </w:r>
      <w:r w:rsidR="005513A1" w:rsidRPr="00F664AB">
        <w:rPr>
          <w:rFonts w:asciiTheme="minorHAnsi" w:hAnsiTheme="minorHAnsi" w:cstheme="minorHAnsi"/>
        </w:rPr>
        <w:t xml:space="preserve"> </w:t>
      </w:r>
      <w:r w:rsidR="00A46356" w:rsidRPr="00F664AB">
        <w:rPr>
          <w:rFonts w:asciiTheme="minorHAnsi" w:hAnsiTheme="minorHAnsi" w:cstheme="minorHAnsi"/>
        </w:rPr>
        <w:t>Smlouvy</w:t>
      </w:r>
      <w:r w:rsidR="00D13F5A" w:rsidRPr="00F664AB">
        <w:rPr>
          <w:rFonts w:asciiTheme="minorHAnsi" w:hAnsiTheme="minorHAnsi" w:cstheme="minorHAnsi"/>
        </w:rPr>
        <w:t xml:space="preserve"> (dále jen „Rozvojové změnové řízení“)</w:t>
      </w:r>
      <w:r w:rsidR="005513A1" w:rsidRPr="00F664AB">
        <w:rPr>
          <w:rFonts w:asciiTheme="minorHAnsi" w:hAnsiTheme="minorHAnsi" w:cstheme="minorHAnsi"/>
        </w:rPr>
        <w:t>.</w:t>
      </w:r>
    </w:p>
    <w:p w14:paraId="54305423" w14:textId="19EB4FC8" w:rsidR="002F5FA8" w:rsidRPr="009067E6" w:rsidRDefault="00AB6C66" w:rsidP="002666A7">
      <w:pPr>
        <w:pStyle w:val="Odst"/>
        <w:rPr>
          <w:rFonts w:asciiTheme="minorHAnsi" w:hAnsiTheme="minorHAnsi" w:cstheme="minorHAnsi"/>
        </w:rPr>
      </w:pPr>
      <w:bookmarkStart w:id="99" w:name="_Ref45149649"/>
      <w:r w:rsidRPr="00F664AB">
        <w:rPr>
          <w:rFonts w:asciiTheme="minorHAnsi" w:hAnsiTheme="minorHAnsi" w:cstheme="minorHAnsi"/>
        </w:rPr>
        <w:t xml:space="preserve">Objednatel zadává požadavky na rozvoj </w:t>
      </w:r>
      <w:r w:rsidR="00292548">
        <w:rPr>
          <w:rFonts w:asciiTheme="minorHAnsi" w:hAnsiTheme="minorHAnsi" w:cstheme="minorHAnsi"/>
        </w:rPr>
        <w:t>Systému</w:t>
      </w:r>
      <w:r w:rsidR="00C456A4">
        <w:rPr>
          <w:rFonts w:asciiTheme="minorHAnsi" w:hAnsiTheme="minorHAnsi" w:cstheme="minorHAnsi"/>
        </w:rPr>
        <w:t xml:space="preserve"> </w:t>
      </w:r>
      <w:r w:rsidRPr="00F664AB">
        <w:rPr>
          <w:rFonts w:asciiTheme="minorHAnsi" w:hAnsiTheme="minorHAnsi" w:cstheme="minorHAnsi"/>
        </w:rPr>
        <w:t xml:space="preserve">prostřednictvím </w:t>
      </w:r>
      <w:proofErr w:type="spellStart"/>
      <w:r w:rsidR="00E24AFF">
        <w:rPr>
          <w:rFonts w:asciiTheme="minorHAnsi" w:hAnsiTheme="minorHAnsi" w:cstheme="minorHAnsi"/>
        </w:rPr>
        <w:t>HelpDesku</w:t>
      </w:r>
      <w:proofErr w:type="spellEnd"/>
      <w:r w:rsidR="00B36601" w:rsidRPr="00F664AB">
        <w:rPr>
          <w:rFonts w:asciiTheme="minorHAnsi" w:hAnsiTheme="minorHAnsi" w:cstheme="minorHAnsi"/>
        </w:rPr>
        <w:t xml:space="preserve"> </w:t>
      </w:r>
      <w:r w:rsidR="0031662C" w:rsidRPr="00F664AB">
        <w:rPr>
          <w:rFonts w:asciiTheme="minorHAnsi" w:hAnsiTheme="minorHAnsi" w:cstheme="minorHAnsi"/>
        </w:rPr>
        <w:t>Zhotov</w:t>
      </w:r>
      <w:r w:rsidRPr="00F664AB">
        <w:rPr>
          <w:rFonts w:asciiTheme="minorHAnsi" w:hAnsiTheme="minorHAnsi" w:cstheme="minorHAnsi"/>
        </w:rPr>
        <w:t>itele, ve které budou evidovány všechny</w:t>
      </w:r>
      <w:r w:rsidR="0031662C" w:rsidRPr="00F664AB">
        <w:rPr>
          <w:rFonts w:asciiTheme="minorHAnsi" w:hAnsiTheme="minorHAnsi" w:cstheme="minorHAnsi"/>
        </w:rPr>
        <w:t xml:space="preserve"> Objednatelem</w:t>
      </w:r>
      <w:r w:rsidRPr="00F664AB">
        <w:rPr>
          <w:rFonts w:asciiTheme="minorHAnsi" w:hAnsiTheme="minorHAnsi" w:cstheme="minorHAnsi"/>
        </w:rPr>
        <w:t xml:space="preserve"> </w:t>
      </w:r>
      <w:r w:rsidR="0031662C" w:rsidRPr="00F664AB">
        <w:rPr>
          <w:rFonts w:asciiTheme="minorHAnsi" w:hAnsiTheme="minorHAnsi" w:cstheme="minorHAnsi"/>
        </w:rPr>
        <w:t>zadané požadavky</w:t>
      </w:r>
      <w:r w:rsidR="00AE0AB6">
        <w:rPr>
          <w:rFonts w:asciiTheme="minorHAnsi" w:hAnsiTheme="minorHAnsi" w:cstheme="minorHAnsi"/>
        </w:rPr>
        <w:t xml:space="preserve"> k Rozvoji</w:t>
      </w:r>
      <w:r w:rsidR="0031662C" w:rsidRPr="00F664AB">
        <w:rPr>
          <w:rFonts w:asciiTheme="minorHAnsi" w:hAnsiTheme="minorHAnsi" w:cstheme="minorHAnsi"/>
        </w:rPr>
        <w:t xml:space="preserve"> a </w:t>
      </w:r>
      <w:r w:rsidR="0031662C" w:rsidRPr="009067E6">
        <w:rPr>
          <w:rFonts w:asciiTheme="minorHAnsi" w:hAnsiTheme="minorHAnsi" w:cstheme="minorHAnsi"/>
        </w:rPr>
        <w:t xml:space="preserve">Zhotovitelem provedené </w:t>
      </w:r>
      <w:r w:rsidRPr="009067E6">
        <w:rPr>
          <w:rFonts w:asciiTheme="minorHAnsi" w:hAnsiTheme="minorHAnsi" w:cstheme="minorHAnsi"/>
        </w:rPr>
        <w:t>práce vč. související dokumentace.</w:t>
      </w:r>
      <w:bookmarkEnd w:id="99"/>
      <w:r w:rsidRPr="009067E6">
        <w:rPr>
          <w:rFonts w:asciiTheme="minorHAnsi" w:hAnsiTheme="minorHAnsi" w:cstheme="minorHAnsi"/>
        </w:rPr>
        <w:t xml:space="preserve">  </w:t>
      </w:r>
      <w:bookmarkStart w:id="100" w:name="_Ref398619373"/>
    </w:p>
    <w:p w14:paraId="3106681D" w14:textId="220FD98F" w:rsidR="008D1808" w:rsidRPr="00193E45" w:rsidRDefault="002F5FA8" w:rsidP="00193E45">
      <w:pPr>
        <w:pStyle w:val="Odst"/>
        <w:rPr>
          <w:rFonts w:asciiTheme="minorHAnsi" w:hAnsiTheme="minorHAnsi" w:cstheme="minorHAnsi"/>
        </w:rPr>
      </w:pPr>
      <w:bookmarkStart w:id="101" w:name="_Ref45151893"/>
      <w:r w:rsidRPr="009067E6">
        <w:rPr>
          <w:rFonts w:asciiTheme="minorHAnsi" w:hAnsiTheme="minorHAnsi" w:cstheme="minorHAnsi"/>
        </w:rPr>
        <w:t xml:space="preserve">Kterákoliv ze smluvních stran je oprávněna písemně navrhnout změny </w:t>
      </w:r>
      <w:r w:rsidR="00BD1F45" w:rsidRPr="009067E6">
        <w:rPr>
          <w:rFonts w:asciiTheme="minorHAnsi" w:hAnsiTheme="minorHAnsi" w:cstheme="minorHAnsi"/>
        </w:rPr>
        <w:t>Přílohy 1. Technická specifikace</w:t>
      </w:r>
      <w:r w:rsidRPr="009067E6">
        <w:rPr>
          <w:rFonts w:asciiTheme="minorHAnsi" w:hAnsiTheme="minorHAnsi" w:cstheme="minorHAnsi"/>
        </w:rPr>
        <w:t xml:space="preserve"> před dokončením </w:t>
      </w:r>
      <w:r w:rsidR="00292548" w:rsidRPr="009067E6">
        <w:rPr>
          <w:rFonts w:asciiTheme="minorHAnsi" w:hAnsiTheme="minorHAnsi" w:cstheme="minorHAnsi"/>
        </w:rPr>
        <w:t>Systému</w:t>
      </w:r>
      <w:r w:rsidRPr="009067E6">
        <w:rPr>
          <w:rFonts w:asciiTheme="minorHAnsi" w:hAnsiTheme="minorHAnsi" w:cstheme="minorHAnsi"/>
        </w:rPr>
        <w:t xml:space="preserve">. </w:t>
      </w:r>
      <w:r w:rsidR="008D6C41" w:rsidRPr="009067E6">
        <w:rPr>
          <w:rFonts w:asciiTheme="minorHAnsi" w:hAnsiTheme="minorHAnsi" w:cstheme="minorHAnsi"/>
        </w:rPr>
        <w:t>Návrh změny musí obsahovat konkrétní návrh a odůvodnění</w:t>
      </w:r>
      <w:r w:rsidR="00E42E9F" w:rsidRPr="009067E6">
        <w:rPr>
          <w:rFonts w:asciiTheme="minorHAnsi" w:hAnsiTheme="minorHAnsi" w:cstheme="minorHAnsi"/>
        </w:rPr>
        <w:t>.</w:t>
      </w:r>
      <w:r w:rsidR="003918F3" w:rsidRPr="009067E6">
        <w:rPr>
          <w:rFonts w:asciiTheme="minorHAnsi" w:hAnsiTheme="minorHAnsi" w:cstheme="minorHAnsi"/>
        </w:rPr>
        <w:t xml:space="preserve"> O</w:t>
      </w:r>
      <w:r w:rsidRPr="009067E6">
        <w:rPr>
          <w:rFonts w:asciiTheme="minorHAnsi" w:hAnsiTheme="minorHAnsi" w:cstheme="minorHAnsi"/>
        </w:rPr>
        <w:t>bjednatel není povinen navrhovanou změnu akceptovat. Zhotovitel se zavazuje vynaložit veškeré úsilí, které po něm lze spravedlivě požadovat, aby změnu požadovanou Objednatelem akceptoval.</w:t>
      </w:r>
      <w:bookmarkStart w:id="102" w:name="_Ref195957841"/>
      <w:bookmarkStart w:id="103" w:name="_Ref45150970"/>
      <w:bookmarkEnd w:id="100"/>
      <w:bookmarkEnd w:id="101"/>
    </w:p>
    <w:p w14:paraId="5DD4DBE0" w14:textId="19D90AB9" w:rsidR="002F5FA8" w:rsidRPr="00A66284" w:rsidRDefault="002F5FA8" w:rsidP="00A10A3E">
      <w:pPr>
        <w:pStyle w:val="Odst"/>
        <w:rPr>
          <w:rFonts w:asciiTheme="minorHAnsi" w:hAnsiTheme="minorHAnsi" w:cstheme="minorHAnsi"/>
        </w:rPr>
      </w:pPr>
      <w:r w:rsidRPr="00A66284">
        <w:rPr>
          <w:rFonts w:asciiTheme="minorHAnsi" w:hAnsiTheme="minorHAnsi" w:cstheme="minorHAnsi"/>
        </w:rPr>
        <w:t xml:space="preserve">Zhotovitel se zavazuje provést hodnocení dopadů kteroukoliv smluvní stranou navrhovaných změn na termíny plnění, dobu potřebnou k provedení rozvoje </w:t>
      </w:r>
      <w:r w:rsidR="00292548">
        <w:rPr>
          <w:rFonts w:asciiTheme="minorHAnsi" w:hAnsiTheme="minorHAnsi" w:cstheme="minorHAnsi"/>
        </w:rPr>
        <w:t>Systému</w:t>
      </w:r>
      <w:r w:rsidRPr="00A66284">
        <w:rPr>
          <w:rFonts w:asciiTheme="minorHAnsi" w:hAnsiTheme="minorHAnsi" w:cstheme="minorHAnsi"/>
        </w:rPr>
        <w:t xml:space="preserve"> v</w:t>
      </w:r>
      <w:r w:rsidR="00D13F5A" w:rsidRPr="00A66284">
        <w:rPr>
          <w:rFonts w:asciiTheme="minorHAnsi" w:hAnsiTheme="minorHAnsi" w:cstheme="minorHAnsi"/>
        </w:rPr>
        <w:t> </w:t>
      </w:r>
      <w:r w:rsidRPr="00A66284">
        <w:rPr>
          <w:rFonts w:asciiTheme="minorHAnsi" w:hAnsiTheme="minorHAnsi" w:cstheme="minorHAnsi"/>
        </w:rPr>
        <w:t>člověkodnech</w:t>
      </w:r>
      <w:r w:rsidR="00D13F5A" w:rsidRPr="00A66284">
        <w:rPr>
          <w:rFonts w:asciiTheme="minorHAnsi" w:hAnsiTheme="minorHAnsi" w:cstheme="minorHAnsi"/>
        </w:rPr>
        <w:t>, termín dokončení rozvoje</w:t>
      </w:r>
      <w:r w:rsidRPr="00A66284">
        <w:rPr>
          <w:rFonts w:asciiTheme="minorHAnsi" w:hAnsiTheme="minorHAnsi" w:cstheme="minorHAnsi"/>
        </w:rPr>
        <w:t xml:space="preserve"> a vymezit součinnost Objednatele. </w:t>
      </w:r>
      <w:bookmarkEnd w:id="102"/>
      <w:r w:rsidRPr="00A66284">
        <w:rPr>
          <w:rFonts w:asciiTheme="minorHAnsi" w:hAnsiTheme="minorHAnsi" w:cstheme="minorHAnsi"/>
        </w:rPr>
        <w:t>Zhotovitel je povinen toto hodnocení provést bez zbytečného odkladu, nejpozději do 5 pracovních dnů ode dne doručení návrhu kterékoliv smluvní strany druhé smluvní straně.</w:t>
      </w:r>
      <w:bookmarkStart w:id="104" w:name="_Ref398619374"/>
      <w:bookmarkEnd w:id="103"/>
      <w:r w:rsidRPr="00A66284">
        <w:rPr>
          <w:rFonts w:asciiTheme="minorHAnsi" w:hAnsiTheme="minorHAnsi" w:cstheme="minorHAnsi"/>
        </w:rPr>
        <w:t xml:space="preserve"> </w:t>
      </w:r>
    </w:p>
    <w:p w14:paraId="4A041B2F" w14:textId="3C43F4C4" w:rsidR="006924C6" w:rsidRPr="00AE74F5" w:rsidRDefault="002F5FA8" w:rsidP="00AE74F5">
      <w:pPr>
        <w:pStyle w:val="Odst"/>
        <w:rPr>
          <w:rFonts w:asciiTheme="minorHAnsi" w:hAnsiTheme="minorHAnsi" w:cstheme="minorHAnsi"/>
        </w:rPr>
      </w:pPr>
      <w:bookmarkStart w:id="105" w:name="_Ref45149454"/>
      <w:r w:rsidRPr="00AE74F5">
        <w:rPr>
          <w:rFonts w:asciiTheme="minorHAnsi" w:hAnsiTheme="minorHAnsi" w:cstheme="minorHAnsi"/>
        </w:rPr>
        <w:t xml:space="preserve">Jakýkoliv rozvoj </w:t>
      </w:r>
      <w:r w:rsidR="00292548">
        <w:rPr>
          <w:rFonts w:asciiTheme="minorHAnsi" w:hAnsiTheme="minorHAnsi" w:cstheme="minorHAnsi"/>
        </w:rPr>
        <w:t>Systému</w:t>
      </w:r>
      <w:r w:rsidRPr="00AE74F5">
        <w:rPr>
          <w:rFonts w:asciiTheme="minorHAnsi" w:hAnsiTheme="minorHAnsi" w:cstheme="minorHAnsi"/>
        </w:rPr>
        <w:t xml:space="preserve"> je možné provést pouze na základě oboustranně schválené a prokazatelné dohody smluvních stran</w:t>
      </w:r>
      <w:r w:rsidR="00D13F5A" w:rsidRPr="00AE74F5">
        <w:rPr>
          <w:rFonts w:asciiTheme="minorHAnsi" w:hAnsiTheme="minorHAnsi" w:cstheme="minorHAnsi"/>
        </w:rPr>
        <w:t xml:space="preserve"> (dále v textu „</w:t>
      </w:r>
      <w:r w:rsidR="00AE74F5" w:rsidRPr="00AE74F5">
        <w:rPr>
          <w:rFonts w:asciiTheme="minorHAnsi" w:hAnsiTheme="minorHAnsi" w:cstheme="minorHAnsi"/>
        </w:rPr>
        <w:t>Zadávací list rozvoje</w:t>
      </w:r>
      <w:r w:rsidR="00D13F5A" w:rsidRPr="00AE74F5">
        <w:rPr>
          <w:rFonts w:asciiTheme="minorHAnsi" w:hAnsiTheme="minorHAnsi" w:cstheme="minorHAnsi"/>
        </w:rPr>
        <w:t>“)</w:t>
      </w:r>
      <w:r w:rsidR="00F8118F" w:rsidRPr="00AE74F5">
        <w:rPr>
          <w:rFonts w:asciiTheme="minorHAnsi" w:hAnsiTheme="minorHAnsi" w:cstheme="minorHAnsi"/>
        </w:rPr>
        <w:t>, přičemž tuto jsou oprávnění sjednat</w:t>
      </w:r>
      <w:r w:rsidR="00EB2B7C" w:rsidRPr="00AE74F5">
        <w:rPr>
          <w:rFonts w:asciiTheme="minorHAnsi" w:hAnsiTheme="minorHAnsi" w:cstheme="minorHAnsi"/>
        </w:rPr>
        <w:t xml:space="preserve"> </w:t>
      </w:r>
      <w:r w:rsidR="006924C6" w:rsidRPr="00AE74F5">
        <w:rPr>
          <w:rFonts w:asciiTheme="minorHAnsi" w:hAnsiTheme="minorHAnsi" w:cstheme="minorHAnsi"/>
        </w:rPr>
        <w:t xml:space="preserve">osoby </w:t>
      </w:r>
      <w:r w:rsidR="005C4090" w:rsidRPr="00193E45">
        <w:rPr>
          <w:rFonts w:asciiTheme="minorHAnsi" w:hAnsiTheme="minorHAnsi" w:cstheme="minorHAnsi"/>
        </w:rPr>
        <w:t>určené v</w:t>
      </w:r>
      <w:r w:rsidR="00193E45" w:rsidRPr="00193E45">
        <w:rPr>
          <w:rFonts w:asciiTheme="minorHAnsi" w:hAnsiTheme="minorHAnsi" w:cstheme="minorHAnsi"/>
        </w:rPr>
        <w:t> Příloze č. 6</w:t>
      </w:r>
      <w:bookmarkEnd w:id="105"/>
      <w:r w:rsidR="00193E45" w:rsidRPr="00193E45">
        <w:rPr>
          <w:rFonts w:asciiTheme="minorHAnsi" w:hAnsiTheme="minorHAnsi" w:cstheme="minorHAnsi"/>
        </w:rPr>
        <w:t>.</w:t>
      </w:r>
    </w:p>
    <w:p w14:paraId="1A93A8C0" w14:textId="4EDE1317" w:rsidR="002F5FA8" w:rsidRPr="00B97BA6" w:rsidRDefault="002F5FA8" w:rsidP="002666A7">
      <w:pPr>
        <w:pStyle w:val="Odst"/>
        <w:rPr>
          <w:rFonts w:asciiTheme="minorHAnsi" w:hAnsiTheme="minorHAnsi" w:cstheme="minorHAnsi"/>
        </w:rPr>
      </w:pPr>
      <w:r w:rsidRPr="00B97BA6">
        <w:rPr>
          <w:rFonts w:asciiTheme="minorHAnsi" w:hAnsiTheme="minorHAnsi" w:cstheme="minorHAnsi"/>
        </w:rPr>
        <w:t xml:space="preserve">Jakékoliv změny </w:t>
      </w:r>
      <w:r w:rsidR="00292548" w:rsidRPr="00B97BA6">
        <w:rPr>
          <w:rFonts w:asciiTheme="minorHAnsi" w:hAnsiTheme="minorHAnsi" w:cstheme="minorHAnsi"/>
        </w:rPr>
        <w:t>Systému</w:t>
      </w:r>
      <w:r w:rsidR="00E1174C" w:rsidRPr="00B97BA6">
        <w:rPr>
          <w:rFonts w:asciiTheme="minorHAnsi" w:hAnsiTheme="minorHAnsi" w:cstheme="minorHAnsi"/>
        </w:rPr>
        <w:t>, tj. Rozvoj,</w:t>
      </w:r>
      <w:r w:rsidRPr="00B97BA6">
        <w:rPr>
          <w:rFonts w:asciiTheme="minorHAnsi" w:hAnsiTheme="minorHAnsi" w:cstheme="minorHAnsi"/>
        </w:rPr>
        <w:t xml:space="preserve"> musí být sjednány </w:t>
      </w:r>
      <w:r w:rsidR="00F14428" w:rsidRPr="00B97BA6">
        <w:rPr>
          <w:rFonts w:asciiTheme="minorHAnsi" w:hAnsiTheme="minorHAnsi" w:cstheme="minorHAnsi"/>
        </w:rPr>
        <w:t>analogicky</w:t>
      </w:r>
      <w:r w:rsidRPr="00B97BA6">
        <w:rPr>
          <w:rFonts w:asciiTheme="minorHAnsi" w:hAnsiTheme="minorHAnsi" w:cstheme="minorHAnsi"/>
        </w:rPr>
        <w:t xml:space="preserve"> s příslušnými ustanoveními zákona </w:t>
      </w:r>
      <w:r w:rsidR="00AE74F5" w:rsidRPr="00B97BA6">
        <w:rPr>
          <w:rFonts w:asciiTheme="minorHAnsi" w:hAnsiTheme="minorHAnsi" w:cstheme="minorHAnsi"/>
        </w:rPr>
        <w:br/>
      </w:r>
      <w:r w:rsidRPr="00B97BA6">
        <w:rPr>
          <w:rFonts w:asciiTheme="minorHAnsi" w:hAnsiTheme="minorHAnsi" w:cstheme="minorHAnsi"/>
        </w:rPr>
        <w:t xml:space="preserve">o zadávání veřejných zakázek, a to zejména </w:t>
      </w:r>
      <w:r w:rsidR="00F14428" w:rsidRPr="00B97BA6">
        <w:rPr>
          <w:rFonts w:asciiTheme="minorHAnsi" w:hAnsiTheme="minorHAnsi" w:cstheme="minorHAnsi"/>
        </w:rPr>
        <w:t>analogicky</w:t>
      </w:r>
      <w:r w:rsidRPr="00B97BA6">
        <w:rPr>
          <w:rFonts w:asciiTheme="minorHAnsi" w:hAnsiTheme="minorHAnsi" w:cstheme="minorHAnsi"/>
        </w:rPr>
        <w:t xml:space="preserve"> s ustanovením § 222 a </w:t>
      </w:r>
      <w:proofErr w:type="spellStart"/>
      <w:r w:rsidRPr="00B97BA6">
        <w:rPr>
          <w:rFonts w:asciiTheme="minorHAnsi" w:hAnsiTheme="minorHAnsi" w:cstheme="minorHAnsi"/>
        </w:rPr>
        <w:t>souv</w:t>
      </w:r>
      <w:proofErr w:type="spellEnd"/>
      <w:r w:rsidRPr="00B97BA6">
        <w:rPr>
          <w:rFonts w:asciiTheme="minorHAnsi" w:hAnsiTheme="minorHAnsi" w:cstheme="minorHAnsi"/>
        </w:rPr>
        <w:t>. zákona o</w:t>
      </w:r>
      <w:r w:rsidR="002E71A3" w:rsidRPr="00B97BA6">
        <w:rPr>
          <w:rFonts w:asciiTheme="minorHAnsi" w:hAnsiTheme="minorHAnsi" w:cstheme="minorHAnsi"/>
        </w:rPr>
        <w:t> </w:t>
      </w:r>
      <w:r w:rsidRPr="00B97BA6">
        <w:rPr>
          <w:rFonts w:asciiTheme="minorHAnsi" w:hAnsiTheme="minorHAnsi" w:cstheme="minorHAnsi"/>
        </w:rPr>
        <w:t xml:space="preserve">zadávání veřejných zakázek a rovněž písemně s takovým popisem změny </w:t>
      </w:r>
      <w:r w:rsidR="00BD1F45" w:rsidRPr="00B97BA6">
        <w:rPr>
          <w:rFonts w:asciiTheme="minorHAnsi" w:hAnsiTheme="minorHAnsi" w:cstheme="minorHAnsi"/>
        </w:rPr>
        <w:t>T</w:t>
      </w:r>
      <w:r w:rsidRPr="00B97BA6">
        <w:rPr>
          <w:rFonts w:asciiTheme="minorHAnsi" w:hAnsiTheme="minorHAnsi" w:cstheme="minorHAnsi"/>
        </w:rPr>
        <w:t xml:space="preserve">echnické specifikace, aby </w:t>
      </w:r>
      <w:r w:rsidR="00AE74F5" w:rsidRPr="00B97BA6">
        <w:rPr>
          <w:rFonts w:asciiTheme="minorHAnsi" w:hAnsiTheme="minorHAnsi" w:cstheme="minorHAnsi"/>
        </w:rPr>
        <w:br/>
      </w:r>
      <w:r w:rsidRPr="00B97BA6">
        <w:rPr>
          <w:rFonts w:asciiTheme="minorHAnsi" w:hAnsiTheme="minorHAnsi" w:cstheme="minorHAnsi"/>
        </w:rPr>
        <w:t xml:space="preserve">z ní bylo nade </w:t>
      </w:r>
      <w:proofErr w:type="gramStart"/>
      <w:r w:rsidRPr="00B97BA6">
        <w:rPr>
          <w:rFonts w:asciiTheme="minorHAnsi" w:hAnsiTheme="minorHAnsi" w:cstheme="minorHAnsi"/>
        </w:rPr>
        <w:t>vší</w:t>
      </w:r>
      <w:proofErr w:type="gramEnd"/>
      <w:r w:rsidRPr="00B97BA6">
        <w:rPr>
          <w:rFonts w:asciiTheme="minorHAnsi" w:hAnsiTheme="minorHAnsi" w:cstheme="minorHAnsi"/>
        </w:rPr>
        <w:t xml:space="preserve"> pochybnost zřejmé, v čem daná změna spočívá. </w:t>
      </w:r>
      <w:bookmarkEnd w:id="104"/>
    </w:p>
    <w:p w14:paraId="2DBD9CF3" w14:textId="47E4FF08" w:rsidR="002F5FA8" w:rsidRPr="00F664AB" w:rsidRDefault="002F5FA8" w:rsidP="002666A7">
      <w:pPr>
        <w:pStyle w:val="Odst"/>
        <w:rPr>
          <w:rFonts w:asciiTheme="minorHAnsi" w:hAnsiTheme="minorHAnsi" w:cstheme="minorHAnsi"/>
        </w:rPr>
      </w:pPr>
      <w:bookmarkStart w:id="106" w:name="_Ref45150988"/>
      <w:r w:rsidRPr="00F664AB">
        <w:rPr>
          <w:rFonts w:asciiTheme="minorHAnsi" w:hAnsiTheme="minorHAnsi" w:cstheme="minorHAnsi"/>
        </w:rPr>
        <w:t xml:space="preserve">Pokud není na základě </w:t>
      </w:r>
      <w:r w:rsidR="00E1174C" w:rsidRPr="00F664AB">
        <w:rPr>
          <w:rFonts w:asciiTheme="minorHAnsi" w:hAnsiTheme="minorHAnsi" w:cstheme="minorHAnsi"/>
        </w:rPr>
        <w:t>R</w:t>
      </w:r>
      <w:r w:rsidR="00D13F5A" w:rsidRPr="00F664AB">
        <w:rPr>
          <w:rFonts w:asciiTheme="minorHAnsi" w:hAnsiTheme="minorHAnsi" w:cstheme="minorHAnsi"/>
        </w:rPr>
        <w:t xml:space="preserve">ozvojového </w:t>
      </w:r>
      <w:r w:rsidRPr="00F664AB">
        <w:rPr>
          <w:rFonts w:asciiTheme="minorHAnsi" w:hAnsiTheme="minorHAnsi" w:cstheme="minorHAnsi"/>
        </w:rPr>
        <w:t xml:space="preserve">změnového řízení výslovně určeno jinak, zejména z důvodu toho, že požadavek </w:t>
      </w:r>
      <w:r w:rsidR="00D70D48">
        <w:rPr>
          <w:rFonts w:asciiTheme="minorHAnsi" w:hAnsiTheme="minorHAnsi" w:cstheme="minorHAnsi"/>
        </w:rPr>
        <w:t>R</w:t>
      </w:r>
      <w:r w:rsidR="00D70D48" w:rsidRPr="00F664AB">
        <w:rPr>
          <w:rFonts w:asciiTheme="minorHAnsi" w:hAnsiTheme="minorHAnsi" w:cstheme="minorHAnsi"/>
        </w:rPr>
        <w:t xml:space="preserve">ozvoje </w:t>
      </w:r>
      <w:r w:rsidRPr="00F664AB">
        <w:rPr>
          <w:rFonts w:asciiTheme="minorHAnsi" w:hAnsiTheme="minorHAnsi" w:cstheme="minorHAnsi"/>
        </w:rPr>
        <w:t xml:space="preserve">se vymyká úrovni obvyklé náročnosti ve srovnání s plněním dle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, má se za to, že termínem pro plnění požadavku rozvoje je </w:t>
      </w:r>
      <w:r w:rsidR="00DE4654" w:rsidRPr="00EC6A10">
        <w:rPr>
          <w:rFonts w:asciiTheme="minorHAnsi" w:hAnsiTheme="minorHAnsi" w:cstheme="minorHAnsi"/>
        </w:rPr>
        <w:t>10</w:t>
      </w:r>
      <w:r w:rsidRPr="00F664AB">
        <w:rPr>
          <w:rFonts w:asciiTheme="minorHAnsi" w:hAnsiTheme="minorHAnsi" w:cstheme="minorHAnsi"/>
        </w:rPr>
        <w:t xml:space="preserve"> pracovních dnů od oboustranného schválení </w:t>
      </w:r>
      <w:r w:rsidR="00E1174C" w:rsidRPr="00F664AB">
        <w:rPr>
          <w:rFonts w:asciiTheme="minorHAnsi" w:hAnsiTheme="minorHAnsi" w:cstheme="minorHAnsi"/>
        </w:rPr>
        <w:t>R</w:t>
      </w:r>
      <w:r w:rsidRPr="00F664AB">
        <w:rPr>
          <w:rFonts w:asciiTheme="minorHAnsi" w:hAnsiTheme="minorHAnsi" w:cstheme="minorHAnsi"/>
        </w:rPr>
        <w:t>ozvoje</w:t>
      </w:r>
      <w:r w:rsidR="00EB2B7C" w:rsidRPr="00F664AB">
        <w:rPr>
          <w:rFonts w:asciiTheme="minorHAnsi" w:hAnsiTheme="minorHAnsi" w:cstheme="minorHAnsi"/>
        </w:rPr>
        <w:t>,</w:t>
      </w:r>
      <w:r w:rsidRPr="00F664AB">
        <w:rPr>
          <w:rFonts w:asciiTheme="minorHAnsi" w:hAnsiTheme="minorHAnsi" w:cstheme="minorHAnsi"/>
        </w:rPr>
        <w:t xml:space="preserve"> resp. změny Objednatelem a Zhotovitelem.</w:t>
      </w:r>
      <w:bookmarkEnd w:id="106"/>
    </w:p>
    <w:p w14:paraId="5E3AEFE4" w14:textId="1EBBA0BD" w:rsidR="002F5FA8" w:rsidRPr="00AE74F5" w:rsidRDefault="002F5FA8" w:rsidP="00AE74F5">
      <w:pPr>
        <w:pStyle w:val="Odst"/>
        <w:rPr>
          <w:rFonts w:asciiTheme="minorHAnsi" w:hAnsiTheme="minorHAnsi" w:cstheme="minorHAnsi"/>
        </w:rPr>
      </w:pPr>
      <w:r w:rsidRPr="00AE74F5">
        <w:rPr>
          <w:rFonts w:asciiTheme="minorHAnsi" w:hAnsiTheme="minorHAnsi" w:cstheme="minorHAnsi"/>
        </w:rPr>
        <w:t xml:space="preserve">Předání a převzetí předmětu </w:t>
      </w:r>
      <w:r w:rsidR="00E1174C" w:rsidRPr="00AE74F5">
        <w:rPr>
          <w:rFonts w:asciiTheme="minorHAnsi" w:hAnsiTheme="minorHAnsi" w:cstheme="minorHAnsi"/>
        </w:rPr>
        <w:t>R</w:t>
      </w:r>
      <w:r w:rsidR="00D13F5A" w:rsidRPr="00AE74F5">
        <w:rPr>
          <w:rFonts w:asciiTheme="minorHAnsi" w:hAnsiTheme="minorHAnsi" w:cstheme="minorHAnsi"/>
        </w:rPr>
        <w:t>ozvoje</w:t>
      </w:r>
      <w:r w:rsidRPr="00AE74F5">
        <w:rPr>
          <w:rFonts w:asciiTheme="minorHAnsi" w:hAnsiTheme="minorHAnsi" w:cstheme="minorHAnsi"/>
        </w:rPr>
        <w:t xml:space="preserve">, včetně předání a převzetí dokumentů majících charakter výstupů provádění </w:t>
      </w:r>
      <w:r w:rsidR="00E1174C" w:rsidRPr="00AE74F5">
        <w:rPr>
          <w:rFonts w:asciiTheme="minorHAnsi" w:hAnsiTheme="minorHAnsi" w:cstheme="minorHAnsi"/>
        </w:rPr>
        <w:t>R</w:t>
      </w:r>
      <w:r w:rsidR="00D13F5A" w:rsidRPr="00AE74F5">
        <w:rPr>
          <w:rFonts w:asciiTheme="minorHAnsi" w:hAnsiTheme="minorHAnsi" w:cstheme="minorHAnsi"/>
        </w:rPr>
        <w:t xml:space="preserve">ozvoje </w:t>
      </w:r>
      <w:r w:rsidR="00292548">
        <w:rPr>
          <w:rFonts w:asciiTheme="minorHAnsi" w:hAnsiTheme="minorHAnsi" w:cstheme="minorHAnsi"/>
        </w:rPr>
        <w:t>Systému</w:t>
      </w:r>
      <w:r w:rsidRPr="00AE74F5">
        <w:rPr>
          <w:rFonts w:asciiTheme="minorHAnsi" w:hAnsiTheme="minorHAnsi" w:cstheme="minorHAnsi"/>
        </w:rPr>
        <w:t xml:space="preserve">, probíhá </w:t>
      </w:r>
      <w:r w:rsidR="00D13F5A" w:rsidRPr="00AE74F5">
        <w:rPr>
          <w:rFonts w:asciiTheme="minorHAnsi" w:hAnsiTheme="minorHAnsi" w:cstheme="minorHAnsi"/>
        </w:rPr>
        <w:t xml:space="preserve">na základě </w:t>
      </w:r>
      <w:r w:rsidR="00AE74F5" w:rsidRPr="00AE74F5">
        <w:rPr>
          <w:rFonts w:asciiTheme="minorHAnsi" w:hAnsiTheme="minorHAnsi" w:cstheme="minorHAnsi"/>
        </w:rPr>
        <w:t>Zadávací</w:t>
      </w:r>
      <w:r w:rsidR="00AE74F5">
        <w:rPr>
          <w:rFonts w:asciiTheme="minorHAnsi" w:hAnsiTheme="minorHAnsi" w:cstheme="minorHAnsi"/>
        </w:rPr>
        <w:t>ho listu</w:t>
      </w:r>
      <w:r w:rsidR="00AE74F5" w:rsidRPr="00AE74F5">
        <w:rPr>
          <w:rFonts w:asciiTheme="minorHAnsi" w:hAnsiTheme="minorHAnsi" w:cstheme="minorHAnsi"/>
        </w:rPr>
        <w:t xml:space="preserve"> rozvoje </w:t>
      </w:r>
      <w:r w:rsidR="00D13F5A" w:rsidRPr="00AE74F5">
        <w:rPr>
          <w:rFonts w:asciiTheme="minorHAnsi" w:hAnsiTheme="minorHAnsi" w:cstheme="minorHAnsi"/>
        </w:rPr>
        <w:t>a</w:t>
      </w:r>
      <w:r w:rsidRPr="00AE74F5">
        <w:rPr>
          <w:rFonts w:asciiTheme="minorHAnsi" w:hAnsiTheme="minorHAnsi" w:cstheme="minorHAnsi"/>
        </w:rPr>
        <w:t xml:space="preserve"> v něm uvedených </w:t>
      </w:r>
      <w:r w:rsidR="0099547F">
        <w:rPr>
          <w:rFonts w:asciiTheme="minorHAnsi" w:hAnsiTheme="minorHAnsi" w:cstheme="minorHAnsi"/>
        </w:rPr>
        <w:br/>
      </w:r>
      <w:r w:rsidRPr="00AE74F5">
        <w:rPr>
          <w:rFonts w:asciiTheme="minorHAnsi" w:hAnsiTheme="minorHAnsi" w:cstheme="minorHAnsi"/>
        </w:rPr>
        <w:t xml:space="preserve">a popsaných výstupů, </w:t>
      </w:r>
      <w:r w:rsidR="00D13F5A" w:rsidRPr="00AE74F5">
        <w:rPr>
          <w:rFonts w:asciiTheme="minorHAnsi" w:hAnsiTheme="minorHAnsi" w:cstheme="minorHAnsi"/>
        </w:rPr>
        <w:t xml:space="preserve">termínů a </w:t>
      </w:r>
      <w:r w:rsidRPr="00AE74F5">
        <w:rPr>
          <w:rFonts w:asciiTheme="minorHAnsi" w:hAnsiTheme="minorHAnsi" w:cstheme="minorHAnsi"/>
        </w:rPr>
        <w:t xml:space="preserve">na základě </w:t>
      </w:r>
      <w:r w:rsidR="00E1174C" w:rsidRPr="00AE74F5">
        <w:rPr>
          <w:rFonts w:asciiTheme="minorHAnsi" w:hAnsiTheme="minorHAnsi" w:cstheme="minorHAnsi"/>
        </w:rPr>
        <w:t>R</w:t>
      </w:r>
      <w:r w:rsidR="00D13F5A" w:rsidRPr="00AE74F5">
        <w:rPr>
          <w:rFonts w:asciiTheme="minorHAnsi" w:hAnsiTheme="minorHAnsi" w:cstheme="minorHAnsi"/>
        </w:rPr>
        <w:t xml:space="preserve">ozvojového </w:t>
      </w:r>
      <w:r w:rsidRPr="00AE74F5">
        <w:rPr>
          <w:rFonts w:asciiTheme="minorHAnsi" w:hAnsiTheme="minorHAnsi" w:cstheme="minorHAnsi"/>
        </w:rPr>
        <w:t xml:space="preserve">akceptačního řízení, tj. postupným provedením akceptačních testů a jiných procesů a podepsáním předávacích a </w:t>
      </w:r>
      <w:r w:rsidR="00E1174C" w:rsidRPr="00AE74F5">
        <w:rPr>
          <w:rFonts w:asciiTheme="minorHAnsi" w:hAnsiTheme="minorHAnsi" w:cstheme="minorHAnsi"/>
        </w:rPr>
        <w:t>r</w:t>
      </w:r>
      <w:r w:rsidR="00D13F5A" w:rsidRPr="00AE74F5">
        <w:rPr>
          <w:rFonts w:asciiTheme="minorHAnsi" w:hAnsiTheme="minorHAnsi" w:cstheme="minorHAnsi"/>
        </w:rPr>
        <w:t>ozvojových a</w:t>
      </w:r>
      <w:r w:rsidRPr="00AE74F5">
        <w:rPr>
          <w:rFonts w:asciiTheme="minorHAnsi" w:hAnsiTheme="minorHAnsi" w:cstheme="minorHAnsi"/>
        </w:rPr>
        <w:t xml:space="preserve">kceptačních protokolů pro výstupy </w:t>
      </w:r>
      <w:r w:rsidR="00D13F5A" w:rsidRPr="00AE74F5">
        <w:rPr>
          <w:rFonts w:asciiTheme="minorHAnsi" w:hAnsiTheme="minorHAnsi" w:cstheme="minorHAnsi"/>
        </w:rPr>
        <w:t>rozvoje</w:t>
      </w:r>
      <w:r w:rsidRPr="00AE74F5">
        <w:rPr>
          <w:rFonts w:asciiTheme="minorHAnsi" w:hAnsiTheme="minorHAnsi" w:cstheme="minorHAnsi"/>
        </w:rPr>
        <w:t>, a to včetně veškeré příslušné dokumentace vážící se k dané</w:t>
      </w:r>
      <w:r w:rsidR="00D13F5A" w:rsidRPr="00AE74F5">
        <w:rPr>
          <w:rFonts w:asciiTheme="minorHAnsi" w:hAnsiTheme="minorHAnsi" w:cstheme="minorHAnsi"/>
        </w:rPr>
        <w:t>mu</w:t>
      </w:r>
      <w:r w:rsidRPr="00AE74F5">
        <w:rPr>
          <w:rFonts w:asciiTheme="minorHAnsi" w:hAnsiTheme="minorHAnsi" w:cstheme="minorHAnsi"/>
        </w:rPr>
        <w:t xml:space="preserve"> </w:t>
      </w:r>
      <w:r w:rsidR="00E1174C" w:rsidRPr="00AE74F5">
        <w:rPr>
          <w:rFonts w:asciiTheme="minorHAnsi" w:hAnsiTheme="minorHAnsi" w:cstheme="minorHAnsi"/>
        </w:rPr>
        <w:t>R</w:t>
      </w:r>
      <w:r w:rsidR="00D13F5A" w:rsidRPr="00AE74F5">
        <w:rPr>
          <w:rFonts w:asciiTheme="minorHAnsi" w:hAnsiTheme="minorHAnsi" w:cstheme="minorHAnsi"/>
        </w:rPr>
        <w:t>ozvoji</w:t>
      </w:r>
      <w:r w:rsidRPr="00AE74F5">
        <w:rPr>
          <w:rFonts w:asciiTheme="minorHAnsi" w:hAnsiTheme="minorHAnsi" w:cstheme="minorHAnsi"/>
        </w:rPr>
        <w:t xml:space="preserve"> (dále jen „</w:t>
      </w:r>
      <w:r w:rsidR="00D13F5A" w:rsidRPr="00AE74F5">
        <w:rPr>
          <w:rFonts w:asciiTheme="minorHAnsi" w:hAnsiTheme="minorHAnsi" w:cstheme="minorHAnsi"/>
        </w:rPr>
        <w:t>Rozvojové a</w:t>
      </w:r>
      <w:r w:rsidRPr="00AE74F5">
        <w:rPr>
          <w:rFonts w:asciiTheme="minorHAnsi" w:hAnsiTheme="minorHAnsi" w:cstheme="minorHAnsi"/>
        </w:rPr>
        <w:t xml:space="preserve">kceptační řízení“). </w:t>
      </w:r>
    </w:p>
    <w:p w14:paraId="1611E0F6" w14:textId="77777777" w:rsidR="002F5FA8" w:rsidRPr="00F664AB" w:rsidRDefault="002F5FA8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Výstup </w:t>
      </w:r>
      <w:r w:rsidR="00E1174C" w:rsidRPr="00F664AB">
        <w:rPr>
          <w:rFonts w:asciiTheme="minorHAnsi" w:hAnsiTheme="minorHAnsi" w:cstheme="minorHAnsi"/>
        </w:rPr>
        <w:t>R</w:t>
      </w:r>
      <w:r w:rsidR="00D13F5A" w:rsidRPr="00F664AB">
        <w:rPr>
          <w:rFonts w:asciiTheme="minorHAnsi" w:hAnsiTheme="minorHAnsi" w:cstheme="minorHAnsi"/>
        </w:rPr>
        <w:t>ozvoje</w:t>
      </w:r>
      <w:r w:rsidRPr="00F664AB">
        <w:rPr>
          <w:rFonts w:asciiTheme="minorHAnsi" w:hAnsiTheme="minorHAnsi" w:cstheme="minorHAnsi"/>
        </w:rPr>
        <w:t xml:space="preserve"> je způsobilý k akceptaci </w:t>
      </w:r>
      <w:r w:rsidR="000B51D7">
        <w:rPr>
          <w:rFonts w:asciiTheme="minorHAnsi" w:hAnsiTheme="minorHAnsi" w:cstheme="minorHAnsi"/>
        </w:rPr>
        <w:t>O</w:t>
      </w:r>
      <w:r w:rsidRPr="00F664AB">
        <w:rPr>
          <w:rFonts w:asciiTheme="minorHAnsi" w:hAnsiTheme="minorHAnsi" w:cstheme="minorHAnsi"/>
        </w:rPr>
        <w:t>bjednatelem a bude v</w:t>
      </w:r>
      <w:r w:rsidR="00D70D48">
        <w:rPr>
          <w:rFonts w:asciiTheme="minorHAnsi" w:hAnsiTheme="minorHAnsi" w:cstheme="minorHAnsi"/>
        </w:rPr>
        <w:t> rozvojovém</w:t>
      </w:r>
      <w:r w:rsidRPr="00F664AB">
        <w:rPr>
          <w:rFonts w:asciiTheme="minorHAnsi" w:hAnsiTheme="minorHAnsi" w:cstheme="minorHAnsi"/>
        </w:rPr>
        <w:t> akceptačním protokolu označen jako „Akceptováno“, pokud naplňuje akceptační kritéria a nevykazuje žádné vady.</w:t>
      </w:r>
    </w:p>
    <w:p w14:paraId="46EFFCC2" w14:textId="6BB3691D" w:rsidR="002F5FA8" w:rsidRPr="00F664AB" w:rsidRDefault="002F5FA8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Výstup </w:t>
      </w:r>
      <w:r w:rsidR="00E1174C" w:rsidRPr="00F664AB">
        <w:rPr>
          <w:rFonts w:asciiTheme="minorHAnsi" w:hAnsiTheme="minorHAnsi" w:cstheme="minorHAnsi"/>
        </w:rPr>
        <w:t>R</w:t>
      </w:r>
      <w:r w:rsidR="00D13F5A" w:rsidRPr="00F664AB">
        <w:rPr>
          <w:rFonts w:asciiTheme="minorHAnsi" w:hAnsiTheme="minorHAnsi" w:cstheme="minorHAnsi"/>
        </w:rPr>
        <w:t>ozvoje</w:t>
      </w:r>
      <w:r w:rsidRPr="00F664AB">
        <w:rPr>
          <w:rFonts w:asciiTheme="minorHAnsi" w:hAnsiTheme="minorHAnsi" w:cstheme="minorHAnsi"/>
        </w:rPr>
        <w:t xml:space="preserve"> je způsobilý k akceptaci </w:t>
      </w:r>
      <w:r w:rsidR="000B51D7">
        <w:rPr>
          <w:rFonts w:asciiTheme="minorHAnsi" w:hAnsiTheme="minorHAnsi" w:cstheme="minorHAnsi"/>
        </w:rPr>
        <w:t>O</w:t>
      </w:r>
      <w:r w:rsidRPr="00F664AB">
        <w:rPr>
          <w:rFonts w:asciiTheme="minorHAnsi" w:hAnsiTheme="minorHAnsi" w:cstheme="minorHAnsi"/>
        </w:rPr>
        <w:t>bjednatelem a bude v</w:t>
      </w:r>
      <w:r w:rsidR="00D70D48">
        <w:rPr>
          <w:rFonts w:asciiTheme="minorHAnsi" w:hAnsiTheme="minorHAnsi" w:cstheme="minorHAnsi"/>
        </w:rPr>
        <w:t xml:space="preserve"> rozvojovém</w:t>
      </w:r>
      <w:r w:rsidRPr="00F664AB">
        <w:rPr>
          <w:rFonts w:asciiTheme="minorHAnsi" w:hAnsiTheme="minorHAnsi" w:cstheme="minorHAnsi"/>
        </w:rPr>
        <w:t> akceptačním protokol</w:t>
      </w:r>
      <w:r w:rsidR="00005093">
        <w:rPr>
          <w:rFonts w:asciiTheme="minorHAnsi" w:hAnsiTheme="minorHAnsi" w:cstheme="minorHAnsi"/>
        </w:rPr>
        <w:t>u</w:t>
      </w:r>
      <w:r w:rsidRPr="00F664AB">
        <w:rPr>
          <w:rFonts w:asciiTheme="minorHAnsi" w:hAnsiTheme="minorHAnsi" w:cstheme="minorHAnsi"/>
        </w:rPr>
        <w:t xml:space="preserve"> označen jako „</w:t>
      </w:r>
      <w:r w:rsidR="00D216C4" w:rsidRPr="00F664AB">
        <w:rPr>
          <w:rFonts w:asciiTheme="minorHAnsi" w:hAnsiTheme="minorHAnsi" w:cstheme="minorHAnsi"/>
        </w:rPr>
        <w:t xml:space="preserve">Akceptován </w:t>
      </w:r>
      <w:r w:rsidRPr="00F664AB">
        <w:rPr>
          <w:rFonts w:asciiTheme="minorHAnsi" w:hAnsiTheme="minorHAnsi" w:cstheme="minorHAnsi"/>
        </w:rPr>
        <w:t>s výhradou“, pokud vykazuje vady, které nebrání tomu, aby výstup sloužil svému účelu závazku z</w:t>
      </w:r>
      <w:r w:rsidR="007402F5">
        <w:rPr>
          <w:rFonts w:asciiTheme="minorHAnsi" w:hAnsiTheme="minorHAnsi" w:cstheme="minorHAnsi"/>
        </w:rPr>
        <w:t>e</w:t>
      </w:r>
      <w:r w:rsidRPr="00F664AB">
        <w:rPr>
          <w:rFonts w:asciiTheme="minorHAnsi" w:hAnsiTheme="minorHAnsi" w:cstheme="minorHAnsi"/>
        </w:rPr>
        <w:t xml:space="preserve"> 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 vzešlého bez významnějších omezení pro </w:t>
      </w:r>
      <w:r w:rsidR="000B51D7">
        <w:rPr>
          <w:rFonts w:asciiTheme="minorHAnsi" w:hAnsiTheme="minorHAnsi" w:cstheme="minorHAnsi"/>
        </w:rPr>
        <w:t>O</w:t>
      </w:r>
      <w:r w:rsidRPr="00F664AB">
        <w:rPr>
          <w:rFonts w:asciiTheme="minorHAnsi" w:hAnsiTheme="minorHAnsi" w:cstheme="minorHAnsi"/>
        </w:rPr>
        <w:t>bjednatele.</w:t>
      </w:r>
    </w:p>
    <w:p w14:paraId="7FC06B93" w14:textId="77777777" w:rsidR="002F5FA8" w:rsidRPr="00F664AB" w:rsidRDefault="002F5FA8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V ostatních případech není výstup </w:t>
      </w:r>
      <w:r w:rsidR="00D13F5A" w:rsidRPr="00F664AB">
        <w:rPr>
          <w:rFonts w:asciiTheme="minorHAnsi" w:hAnsiTheme="minorHAnsi" w:cstheme="minorHAnsi"/>
        </w:rPr>
        <w:t>rozvoje</w:t>
      </w:r>
      <w:r w:rsidRPr="00F664AB">
        <w:rPr>
          <w:rFonts w:asciiTheme="minorHAnsi" w:hAnsiTheme="minorHAnsi" w:cstheme="minorHAnsi"/>
        </w:rPr>
        <w:t xml:space="preserve"> způsobilý k akceptaci a bude </w:t>
      </w:r>
      <w:r w:rsidR="000B51D7">
        <w:rPr>
          <w:rFonts w:asciiTheme="minorHAnsi" w:hAnsiTheme="minorHAnsi" w:cstheme="minorHAnsi"/>
        </w:rPr>
        <w:t>O</w:t>
      </w:r>
      <w:r w:rsidRPr="00F664AB">
        <w:rPr>
          <w:rFonts w:asciiTheme="minorHAnsi" w:hAnsiTheme="minorHAnsi" w:cstheme="minorHAnsi"/>
        </w:rPr>
        <w:t xml:space="preserve">bjednatelem označen buď jako „Neakceptováno“ a </w:t>
      </w:r>
      <w:r w:rsidR="00BD2C71">
        <w:rPr>
          <w:rFonts w:asciiTheme="minorHAnsi" w:hAnsiTheme="minorHAnsi" w:cstheme="minorHAnsi"/>
        </w:rPr>
        <w:t>Z</w:t>
      </w:r>
      <w:r w:rsidRPr="00F664AB">
        <w:rPr>
          <w:rFonts w:asciiTheme="minorHAnsi" w:hAnsiTheme="minorHAnsi" w:cstheme="minorHAnsi"/>
        </w:rPr>
        <w:t xml:space="preserve">hotovitel zajistí nápravu výstupu v přiměřené lhůtě určené </w:t>
      </w:r>
      <w:r w:rsidR="000B51D7">
        <w:rPr>
          <w:rFonts w:asciiTheme="minorHAnsi" w:hAnsiTheme="minorHAnsi" w:cstheme="minorHAnsi"/>
        </w:rPr>
        <w:t>O</w:t>
      </w:r>
      <w:r w:rsidRPr="00F664AB">
        <w:rPr>
          <w:rFonts w:asciiTheme="minorHAnsi" w:hAnsiTheme="minorHAnsi" w:cstheme="minorHAnsi"/>
        </w:rPr>
        <w:t>bjednatelem tak, aby mohl být k akceptaci způsobilý.</w:t>
      </w:r>
    </w:p>
    <w:p w14:paraId="13EBE316" w14:textId="6E773408" w:rsidR="002F5FA8" w:rsidRDefault="002F5FA8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Akceptačními kritérii jsou jakékoliv podmínky a kritéria, která musí výstupy provádění </w:t>
      </w:r>
      <w:r w:rsidR="00E1174C" w:rsidRPr="00F664AB">
        <w:rPr>
          <w:rFonts w:asciiTheme="minorHAnsi" w:hAnsiTheme="minorHAnsi" w:cstheme="minorHAnsi"/>
        </w:rPr>
        <w:t>R</w:t>
      </w:r>
      <w:r w:rsidR="00D13F5A" w:rsidRPr="00F664AB">
        <w:rPr>
          <w:rFonts w:asciiTheme="minorHAnsi" w:hAnsiTheme="minorHAnsi" w:cstheme="minorHAnsi"/>
        </w:rPr>
        <w:t>ozvoje</w:t>
      </w:r>
      <w:r w:rsidRPr="00F664AB">
        <w:rPr>
          <w:rFonts w:asciiTheme="minorHAnsi" w:hAnsiTheme="minorHAnsi" w:cstheme="minorHAnsi"/>
        </w:rPr>
        <w:t xml:space="preserve"> splňovat dle vymezení předmětu </w:t>
      </w:r>
      <w:r w:rsidR="00292548">
        <w:rPr>
          <w:rFonts w:asciiTheme="minorHAnsi" w:hAnsiTheme="minorHAnsi" w:cstheme="minorHAnsi"/>
        </w:rPr>
        <w:t>Systému</w:t>
      </w:r>
      <w:r w:rsidR="00435312" w:rsidRPr="00F664AB">
        <w:rPr>
          <w:rFonts w:asciiTheme="minorHAnsi" w:hAnsiTheme="minorHAnsi" w:cstheme="minorHAnsi"/>
        </w:rPr>
        <w:t xml:space="preserve"> </w:t>
      </w:r>
      <w:r w:rsidRPr="00F664AB">
        <w:rPr>
          <w:rFonts w:asciiTheme="minorHAnsi" w:hAnsiTheme="minorHAnsi" w:cstheme="minorHAnsi"/>
        </w:rPr>
        <w:t xml:space="preserve">touto smlouvou a jejími přílohami tak, aby takové výstupy mohly plně </w:t>
      </w:r>
      <w:r w:rsidR="004928EB">
        <w:rPr>
          <w:rFonts w:asciiTheme="minorHAnsi" w:hAnsiTheme="minorHAnsi" w:cstheme="minorHAnsi"/>
        </w:rPr>
        <w:br/>
      </w:r>
      <w:r w:rsidRPr="00F664AB">
        <w:rPr>
          <w:rFonts w:asciiTheme="minorHAnsi" w:hAnsiTheme="minorHAnsi" w:cstheme="minorHAnsi"/>
        </w:rPr>
        <w:t>a bezvadně sloužit účelu závazku vzešlého z</w:t>
      </w:r>
      <w:r w:rsidR="007402F5">
        <w:rPr>
          <w:rFonts w:asciiTheme="minorHAnsi" w:hAnsiTheme="minorHAnsi" w:cstheme="minorHAnsi"/>
        </w:rPr>
        <w:t>e</w:t>
      </w:r>
      <w:r w:rsidRPr="00F664AB">
        <w:rPr>
          <w:rFonts w:asciiTheme="minorHAnsi" w:hAnsiTheme="minorHAnsi" w:cstheme="minorHAnsi"/>
        </w:rPr>
        <w:t xml:space="preserve"> 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. </w:t>
      </w:r>
    </w:p>
    <w:p w14:paraId="5B73800F" w14:textId="412F3344" w:rsidR="002F5FA8" w:rsidRPr="00F664AB" w:rsidRDefault="002F5FA8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Výstupy </w:t>
      </w:r>
      <w:r w:rsidR="00E1174C" w:rsidRPr="00F664AB">
        <w:rPr>
          <w:rFonts w:asciiTheme="minorHAnsi" w:hAnsiTheme="minorHAnsi" w:cstheme="minorHAnsi"/>
        </w:rPr>
        <w:t>R</w:t>
      </w:r>
      <w:r w:rsidR="00D13F5A" w:rsidRPr="00F664AB">
        <w:rPr>
          <w:rFonts w:asciiTheme="minorHAnsi" w:hAnsiTheme="minorHAnsi" w:cstheme="minorHAnsi"/>
        </w:rPr>
        <w:t>ozvoje</w:t>
      </w:r>
      <w:r w:rsidRPr="00F664AB">
        <w:rPr>
          <w:rFonts w:asciiTheme="minorHAnsi" w:hAnsiTheme="minorHAnsi" w:cstheme="minorHAnsi"/>
        </w:rPr>
        <w:t xml:space="preserve"> budou předávány </w:t>
      </w:r>
      <w:r w:rsidR="00053B8D">
        <w:rPr>
          <w:rFonts w:asciiTheme="minorHAnsi" w:hAnsiTheme="minorHAnsi" w:cstheme="minorHAnsi"/>
        </w:rPr>
        <w:t>O</w:t>
      </w:r>
      <w:r w:rsidRPr="00F664AB">
        <w:rPr>
          <w:rFonts w:asciiTheme="minorHAnsi" w:hAnsiTheme="minorHAnsi" w:cstheme="minorHAnsi"/>
        </w:rPr>
        <w:t>bjednateli na základě podpisu předávacího</w:t>
      </w:r>
      <w:r w:rsidR="00A66284">
        <w:rPr>
          <w:rFonts w:asciiTheme="minorHAnsi" w:hAnsiTheme="minorHAnsi" w:cstheme="minorHAnsi"/>
        </w:rPr>
        <w:t xml:space="preserve"> </w:t>
      </w:r>
      <w:r w:rsidRPr="00F664AB">
        <w:rPr>
          <w:rFonts w:asciiTheme="minorHAnsi" w:hAnsiTheme="minorHAnsi" w:cstheme="minorHAnsi"/>
        </w:rPr>
        <w:t>protokolu</w:t>
      </w:r>
      <w:r w:rsidR="002E71A3" w:rsidRPr="00F664AB">
        <w:rPr>
          <w:rFonts w:asciiTheme="minorHAnsi" w:hAnsiTheme="minorHAnsi" w:cstheme="minorHAnsi"/>
        </w:rPr>
        <w:t>, a</w:t>
      </w:r>
      <w:r w:rsidRPr="00F664AB">
        <w:rPr>
          <w:rFonts w:asciiTheme="minorHAnsi" w:hAnsiTheme="minorHAnsi" w:cstheme="minorHAnsi"/>
        </w:rPr>
        <w:t xml:space="preserve"> to i</w:t>
      </w:r>
      <w:r w:rsidR="002E71A3" w:rsidRPr="00F664AB">
        <w:rPr>
          <w:rFonts w:asciiTheme="minorHAnsi" w:hAnsiTheme="minorHAnsi" w:cstheme="minorHAnsi"/>
        </w:rPr>
        <w:t> </w:t>
      </w:r>
      <w:r w:rsidRPr="00F664AB">
        <w:rPr>
          <w:rFonts w:asciiTheme="minorHAnsi" w:hAnsiTheme="minorHAnsi" w:cstheme="minorHAnsi"/>
        </w:rPr>
        <w:t xml:space="preserve">v případě opakování činností v rámci </w:t>
      </w:r>
      <w:r w:rsidR="00D70D48">
        <w:rPr>
          <w:rFonts w:asciiTheme="minorHAnsi" w:hAnsiTheme="minorHAnsi" w:cstheme="minorHAnsi"/>
        </w:rPr>
        <w:t>Rozvojového a</w:t>
      </w:r>
      <w:r w:rsidRPr="00F664AB">
        <w:rPr>
          <w:rFonts w:asciiTheme="minorHAnsi" w:hAnsiTheme="minorHAnsi" w:cstheme="minorHAnsi"/>
        </w:rPr>
        <w:t>kceptačního řízení v důsledku „Neakceptováno“ nebo „Akceptováno s výhradou“ potvrzené na</w:t>
      </w:r>
      <w:r w:rsidR="00D70D48">
        <w:rPr>
          <w:rFonts w:asciiTheme="minorHAnsi" w:hAnsiTheme="minorHAnsi" w:cstheme="minorHAnsi"/>
        </w:rPr>
        <w:t xml:space="preserve"> </w:t>
      </w:r>
      <w:r w:rsidR="005A4E13">
        <w:rPr>
          <w:rFonts w:asciiTheme="minorHAnsi" w:hAnsiTheme="minorHAnsi" w:cstheme="minorHAnsi"/>
        </w:rPr>
        <w:t>rozvojovém</w:t>
      </w:r>
      <w:r w:rsidR="005A4E13" w:rsidRPr="00F664AB">
        <w:rPr>
          <w:rFonts w:asciiTheme="minorHAnsi" w:hAnsiTheme="minorHAnsi" w:cstheme="minorHAnsi"/>
        </w:rPr>
        <w:t xml:space="preserve"> akceptačním</w:t>
      </w:r>
      <w:r w:rsidR="00D70D48" w:rsidRPr="00F664AB">
        <w:rPr>
          <w:rFonts w:asciiTheme="minorHAnsi" w:hAnsiTheme="minorHAnsi" w:cstheme="minorHAnsi"/>
        </w:rPr>
        <w:t xml:space="preserve"> </w:t>
      </w:r>
      <w:r w:rsidRPr="00F664AB">
        <w:rPr>
          <w:rFonts w:asciiTheme="minorHAnsi" w:hAnsiTheme="minorHAnsi" w:cstheme="minorHAnsi"/>
        </w:rPr>
        <w:t xml:space="preserve">protokolu. Smluvní strany se dohodly, že stavem „Akceptováno s výhradou“ budou zejména drobné vady a nedodělky, které ani ve spojení s jinými nebrání řádnému užívání </w:t>
      </w:r>
      <w:r w:rsidR="00292548">
        <w:rPr>
          <w:rFonts w:asciiTheme="minorHAnsi" w:hAnsiTheme="minorHAnsi" w:cstheme="minorHAnsi"/>
        </w:rPr>
        <w:t>Systému</w:t>
      </w:r>
      <w:r w:rsidRPr="00F664AB">
        <w:rPr>
          <w:rFonts w:asciiTheme="minorHAnsi" w:hAnsiTheme="minorHAnsi" w:cstheme="minorHAnsi"/>
        </w:rPr>
        <w:t xml:space="preserve">. Výstupy v případě, že je na </w:t>
      </w:r>
      <w:r w:rsidR="00D70D48">
        <w:rPr>
          <w:rFonts w:asciiTheme="minorHAnsi" w:hAnsiTheme="minorHAnsi" w:cstheme="minorHAnsi"/>
        </w:rPr>
        <w:t>rozvojové</w:t>
      </w:r>
      <w:r w:rsidR="005A4E13">
        <w:rPr>
          <w:rFonts w:asciiTheme="minorHAnsi" w:hAnsiTheme="minorHAnsi" w:cstheme="minorHAnsi"/>
        </w:rPr>
        <w:t>m</w:t>
      </w:r>
      <w:r w:rsidR="00D70D48" w:rsidRPr="00F664AB">
        <w:rPr>
          <w:rFonts w:asciiTheme="minorHAnsi" w:hAnsiTheme="minorHAnsi" w:cstheme="minorHAnsi"/>
        </w:rPr>
        <w:t xml:space="preserve"> </w:t>
      </w:r>
      <w:r w:rsidR="00D70D48">
        <w:rPr>
          <w:rFonts w:asciiTheme="minorHAnsi" w:hAnsiTheme="minorHAnsi" w:cstheme="minorHAnsi"/>
        </w:rPr>
        <w:t>a</w:t>
      </w:r>
      <w:r w:rsidR="00D70D48" w:rsidRPr="00F664AB">
        <w:rPr>
          <w:rFonts w:asciiTheme="minorHAnsi" w:hAnsiTheme="minorHAnsi" w:cstheme="minorHAnsi"/>
        </w:rPr>
        <w:t xml:space="preserve">kceptačním </w:t>
      </w:r>
      <w:r w:rsidRPr="00F664AB">
        <w:rPr>
          <w:rFonts w:asciiTheme="minorHAnsi" w:hAnsiTheme="minorHAnsi" w:cstheme="minorHAnsi"/>
        </w:rPr>
        <w:t>protokolu uveden výrok „Neakceptováno“ Zhotovitel opraví nebo je nahradí výstupy zcela novými, do</w:t>
      </w:r>
      <w:r w:rsidRPr="007B79D2">
        <w:rPr>
          <w:rFonts w:asciiTheme="minorHAnsi" w:hAnsiTheme="minorHAnsi" w:cstheme="minorHAnsi"/>
        </w:rPr>
        <w:t xml:space="preserve">kud nebudou splněna akceptační kritéria </w:t>
      </w:r>
      <w:r w:rsidR="00D70D48">
        <w:rPr>
          <w:rFonts w:asciiTheme="minorHAnsi" w:hAnsiTheme="minorHAnsi" w:cstheme="minorHAnsi"/>
        </w:rPr>
        <w:br/>
      </w:r>
      <w:r w:rsidRPr="007B79D2">
        <w:rPr>
          <w:rFonts w:asciiTheme="minorHAnsi" w:hAnsiTheme="minorHAnsi" w:cstheme="minorHAnsi"/>
        </w:rPr>
        <w:t xml:space="preserve">a neskončí </w:t>
      </w:r>
      <w:r w:rsidR="00D70D48">
        <w:rPr>
          <w:rFonts w:asciiTheme="minorHAnsi" w:hAnsiTheme="minorHAnsi" w:cstheme="minorHAnsi"/>
        </w:rPr>
        <w:t>Rozvojové a</w:t>
      </w:r>
      <w:r w:rsidRPr="007B79D2">
        <w:rPr>
          <w:rFonts w:asciiTheme="minorHAnsi" w:hAnsiTheme="minorHAnsi" w:cstheme="minorHAnsi"/>
        </w:rPr>
        <w:t xml:space="preserve">kceptační řízení akceptací výstupu </w:t>
      </w:r>
      <w:r w:rsidR="005301F2">
        <w:rPr>
          <w:rFonts w:asciiTheme="minorHAnsi" w:hAnsiTheme="minorHAnsi" w:cstheme="minorHAnsi"/>
        </w:rPr>
        <w:t>Z</w:t>
      </w:r>
      <w:r w:rsidRPr="007B79D2">
        <w:rPr>
          <w:rFonts w:asciiTheme="minorHAnsi" w:hAnsiTheme="minorHAnsi" w:cstheme="minorHAnsi"/>
        </w:rPr>
        <w:t>hotovitelem dle odst.</w:t>
      </w:r>
      <w:r w:rsidR="00E1174C" w:rsidRPr="007B79D2">
        <w:rPr>
          <w:rFonts w:asciiTheme="minorHAnsi" w:hAnsiTheme="minorHAnsi" w:cstheme="minorHAnsi"/>
        </w:rPr>
        <w:t> </w:t>
      </w:r>
      <w:r w:rsidR="008B5A15" w:rsidRPr="007B79D2">
        <w:rPr>
          <w:rFonts w:asciiTheme="minorHAnsi" w:hAnsiTheme="minorHAnsi" w:cstheme="minorHAnsi"/>
        </w:rPr>
        <w:t xml:space="preserve">12 </w:t>
      </w:r>
      <w:r w:rsidRPr="007B79D2">
        <w:rPr>
          <w:rFonts w:asciiTheme="minorHAnsi" w:hAnsiTheme="minorHAnsi" w:cstheme="minorHAnsi"/>
        </w:rPr>
        <w:t>tohoto článku s výrokem „akceptováno“ nebo „akceptováno s výhradou“.</w:t>
      </w:r>
    </w:p>
    <w:p w14:paraId="79049AB5" w14:textId="77777777" w:rsidR="002F5FA8" w:rsidRPr="00F664AB" w:rsidRDefault="002F5FA8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V případě nutnosti opakování činností v rámci </w:t>
      </w:r>
      <w:r w:rsidR="00D13F5A" w:rsidRPr="00F664AB">
        <w:rPr>
          <w:rFonts w:asciiTheme="minorHAnsi" w:hAnsiTheme="minorHAnsi" w:cstheme="minorHAnsi"/>
        </w:rPr>
        <w:t xml:space="preserve">Rozvojového </w:t>
      </w:r>
      <w:r w:rsidRPr="00F664AB">
        <w:rPr>
          <w:rFonts w:asciiTheme="minorHAnsi" w:hAnsiTheme="minorHAnsi" w:cstheme="minorHAnsi"/>
        </w:rPr>
        <w:t>akceptačního řízení v důsledku uvedení „Neakceptováno“ v </w:t>
      </w:r>
      <w:r w:rsidR="00D70D48">
        <w:rPr>
          <w:rFonts w:asciiTheme="minorHAnsi" w:hAnsiTheme="minorHAnsi" w:cstheme="minorHAnsi"/>
        </w:rPr>
        <w:t>rozvojovém</w:t>
      </w:r>
      <w:r w:rsidR="00D70D48" w:rsidRPr="00F664AB">
        <w:rPr>
          <w:rFonts w:asciiTheme="minorHAnsi" w:hAnsiTheme="minorHAnsi" w:cstheme="minorHAnsi"/>
        </w:rPr>
        <w:t> </w:t>
      </w:r>
      <w:r w:rsidRPr="00F664AB">
        <w:rPr>
          <w:rFonts w:asciiTheme="minorHAnsi" w:hAnsiTheme="minorHAnsi" w:cstheme="minorHAnsi"/>
        </w:rPr>
        <w:t xml:space="preserve">akceptačním protokolu Zhotovitel Objednateli předá výstup k opětovnému provedení činností v rámci </w:t>
      </w:r>
      <w:r w:rsidR="00D13F5A" w:rsidRPr="00F664AB">
        <w:rPr>
          <w:rFonts w:asciiTheme="minorHAnsi" w:hAnsiTheme="minorHAnsi" w:cstheme="minorHAnsi"/>
        </w:rPr>
        <w:t>Rozvojového a</w:t>
      </w:r>
      <w:r w:rsidRPr="00F664AB">
        <w:rPr>
          <w:rFonts w:asciiTheme="minorHAnsi" w:hAnsiTheme="minorHAnsi" w:cstheme="minorHAnsi"/>
        </w:rPr>
        <w:t>kceptačního řízení (další kolo</w:t>
      </w:r>
      <w:r w:rsidR="00D13F5A" w:rsidRPr="00F664AB">
        <w:rPr>
          <w:rFonts w:asciiTheme="minorHAnsi" w:hAnsiTheme="minorHAnsi" w:cstheme="minorHAnsi"/>
        </w:rPr>
        <w:t xml:space="preserve"> Rozvojového </w:t>
      </w:r>
      <w:r w:rsidRPr="00F664AB">
        <w:rPr>
          <w:rFonts w:asciiTheme="minorHAnsi" w:hAnsiTheme="minorHAnsi" w:cstheme="minorHAnsi"/>
        </w:rPr>
        <w:t xml:space="preserve">akceptačního řízení) a Objednatel připraví nový </w:t>
      </w:r>
      <w:r w:rsidR="00D70D48">
        <w:rPr>
          <w:rFonts w:asciiTheme="minorHAnsi" w:hAnsiTheme="minorHAnsi" w:cstheme="minorHAnsi"/>
        </w:rPr>
        <w:t>rozvojový</w:t>
      </w:r>
      <w:r w:rsidR="00D70D48" w:rsidRPr="00F664AB">
        <w:rPr>
          <w:rFonts w:asciiTheme="minorHAnsi" w:hAnsiTheme="minorHAnsi" w:cstheme="minorHAnsi"/>
        </w:rPr>
        <w:t xml:space="preserve"> </w:t>
      </w:r>
      <w:r w:rsidR="00D13F5A" w:rsidRPr="00F664AB">
        <w:rPr>
          <w:rFonts w:asciiTheme="minorHAnsi" w:hAnsiTheme="minorHAnsi" w:cstheme="minorHAnsi"/>
        </w:rPr>
        <w:t>a</w:t>
      </w:r>
      <w:r w:rsidRPr="00F664AB">
        <w:rPr>
          <w:rFonts w:asciiTheme="minorHAnsi" w:hAnsiTheme="minorHAnsi" w:cstheme="minorHAnsi"/>
        </w:rPr>
        <w:t xml:space="preserve">kceptační protokol vztahující se k dalšímu kolu </w:t>
      </w:r>
      <w:r w:rsidR="00D13F5A" w:rsidRPr="00F664AB">
        <w:rPr>
          <w:rFonts w:asciiTheme="minorHAnsi" w:hAnsiTheme="minorHAnsi" w:cstheme="minorHAnsi"/>
        </w:rPr>
        <w:t xml:space="preserve">Rozvojového </w:t>
      </w:r>
      <w:r w:rsidRPr="00F664AB">
        <w:rPr>
          <w:rFonts w:asciiTheme="minorHAnsi" w:hAnsiTheme="minorHAnsi" w:cstheme="minorHAnsi"/>
        </w:rPr>
        <w:t xml:space="preserve">akceptačního řízení. </w:t>
      </w:r>
      <w:r w:rsidR="00D13F5A" w:rsidRPr="00F664AB">
        <w:rPr>
          <w:rFonts w:asciiTheme="minorHAnsi" w:hAnsiTheme="minorHAnsi" w:cstheme="minorHAnsi"/>
        </w:rPr>
        <w:t>Rozvojové a</w:t>
      </w:r>
      <w:r w:rsidRPr="00F664AB">
        <w:rPr>
          <w:rFonts w:asciiTheme="minorHAnsi" w:hAnsiTheme="minorHAnsi" w:cstheme="minorHAnsi"/>
        </w:rPr>
        <w:t xml:space="preserve">kceptační řízení může být </w:t>
      </w:r>
      <w:proofErr w:type="spellStart"/>
      <w:r w:rsidRPr="00F664AB">
        <w:rPr>
          <w:rFonts w:asciiTheme="minorHAnsi" w:hAnsiTheme="minorHAnsi" w:cstheme="minorHAnsi"/>
        </w:rPr>
        <w:t>vícekolové</w:t>
      </w:r>
      <w:proofErr w:type="spellEnd"/>
      <w:r w:rsidRPr="00F664AB">
        <w:rPr>
          <w:rFonts w:asciiTheme="minorHAnsi" w:hAnsiTheme="minorHAnsi" w:cstheme="minorHAnsi"/>
        </w:rPr>
        <w:t xml:space="preserve">, ovšem vždy se jedná o jedno </w:t>
      </w:r>
      <w:r w:rsidR="00D13F5A" w:rsidRPr="00F664AB">
        <w:rPr>
          <w:rFonts w:asciiTheme="minorHAnsi" w:hAnsiTheme="minorHAnsi" w:cstheme="minorHAnsi"/>
        </w:rPr>
        <w:t>Rozvojové a</w:t>
      </w:r>
      <w:r w:rsidRPr="00F664AB">
        <w:rPr>
          <w:rFonts w:asciiTheme="minorHAnsi" w:hAnsiTheme="minorHAnsi" w:cstheme="minorHAnsi"/>
        </w:rPr>
        <w:t>kceptační řízení.</w:t>
      </w:r>
    </w:p>
    <w:p w14:paraId="40B01B19" w14:textId="1A8A6737" w:rsidR="002F5FA8" w:rsidRPr="00F664AB" w:rsidRDefault="002F5FA8" w:rsidP="002666A7">
      <w:pPr>
        <w:pStyle w:val="Odst"/>
        <w:rPr>
          <w:rFonts w:asciiTheme="minorHAnsi" w:hAnsiTheme="minorHAnsi" w:cstheme="minorHAnsi"/>
        </w:rPr>
      </w:pPr>
      <w:bookmarkStart w:id="107" w:name="_Ref45215585"/>
      <w:r w:rsidRPr="00F664AB">
        <w:rPr>
          <w:rFonts w:asciiTheme="minorHAnsi" w:hAnsiTheme="minorHAnsi" w:cstheme="minorHAnsi"/>
        </w:rPr>
        <w:t xml:space="preserve">V případě, že Objednatel akceptuje výstup </w:t>
      </w:r>
      <w:r w:rsidR="00E1174C" w:rsidRPr="00F664AB">
        <w:rPr>
          <w:rFonts w:asciiTheme="minorHAnsi" w:hAnsiTheme="minorHAnsi" w:cstheme="minorHAnsi"/>
        </w:rPr>
        <w:t>R</w:t>
      </w:r>
      <w:r w:rsidR="00D13F5A" w:rsidRPr="00F664AB">
        <w:rPr>
          <w:rFonts w:asciiTheme="minorHAnsi" w:hAnsiTheme="minorHAnsi" w:cstheme="minorHAnsi"/>
        </w:rPr>
        <w:t xml:space="preserve">ozvoje </w:t>
      </w:r>
      <w:r w:rsidRPr="00F664AB">
        <w:rPr>
          <w:rFonts w:asciiTheme="minorHAnsi" w:hAnsiTheme="minorHAnsi" w:cstheme="minorHAnsi"/>
        </w:rPr>
        <w:t xml:space="preserve">s výhradou, má se takové plnění za akceptované, avšak </w:t>
      </w:r>
      <w:r w:rsidR="00E915FF" w:rsidRPr="00F664AB">
        <w:rPr>
          <w:rFonts w:asciiTheme="minorHAnsi" w:hAnsiTheme="minorHAnsi" w:cstheme="minorHAnsi"/>
        </w:rPr>
        <w:t xml:space="preserve">Objednatel </w:t>
      </w:r>
      <w:r w:rsidRPr="00F664AB">
        <w:rPr>
          <w:rFonts w:asciiTheme="minorHAnsi" w:hAnsiTheme="minorHAnsi" w:cstheme="minorHAnsi"/>
        </w:rPr>
        <w:t xml:space="preserve">uloží </w:t>
      </w:r>
      <w:r w:rsidR="00E915FF" w:rsidRPr="00F664AB">
        <w:rPr>
          <w:rFonts w:asciiTheme="minorHAnsi" w:hAnsiTheme="minorHAnsi" w:cstheme="minorHAnsi"/>
        </w:rPr>
        <w:t xml:space="preserve">Zhotoviteli </w:t>
      </w:r>
      <w:r w:rsidRPr="00F664AB">
        <w:rPr>
          <w:rFonts w:asciiTheme="minorHAnsi" w:hAnsiTheme="minorHAnsi" w:cstheme="minorHAnsi"/>
        </w:rPr>
        <w:t xml:space="preserve">dodatečnou přiměřenou lhůtu k odstranění vad. Pokud v uvedené lhůtě ze strany Zhotovitele nedojde k odstranění takových vad, má Objednatel nárok na smluvní pokutu dle čl. </w:t>
      </w:r>
      <w:r w:rsidR="002E71A3" w:rsidRPr="00F664AB">
        <w:rPr>
          <w:rFonts w:asciiTheme="minorHAnsi" w:hAnsiTheme="minorHAnsi" w:cstheme="minorHAnsi"/>
        </w:rPr>
        <w:fldChar w:fldCharType="begin"/>
      </w:r>
      <w:r w:rsidR="002E71A3" w:rsidRPr="00F664AB">
        <w:rPr>
          <w:rFonts w:asciiTheme="minorHAnsi" w:hAnsiTheme="minorHAnsi" w:cstheme="minorHAnsi"/>
        </w:rPr>
        <w:instrText xml:space="preserve"> REF _Ref45149790 \w \h \d " odst. " </w:instrText>
      </w:r>
      <w:r w:rsidR="00F664AB">
        <w:rPr>
          <w:rFonts w:asciiTheme="minorHAnsi" w:hAnsiTheme="minorHAnsi" w:cstheme="minorHAnsi"/>
        </w:rPr>
        <w:instrText xml:space="preserve"> \* MERGEFORMAT </w:instrText>
      </w:r>
      <w:r w:rsidR="002E71A3" w:rsidRPr="00F664AB">
        <w:rPr>
          <w:rFonts w:asciiTheme="minorHAnsi" w:hAnsiTheme="minorHAnsi" w:cstheme="minorHAnsi"/>
        </w:rPr>
      </w:r>
      <w:r w:rsidR="002E71A3" w:rsidRPr="00F664AB">
        <w:rPr>
          <w:rFonts w:asciiTheme="minorHAnsi" w:hAnsiTheme="minorHAnsi" w:cstheme="minorHAnsi"/>
        </w:rPr>
        <w:fldChar w:fldCharType="separate"/>
      </w:r>
      <w:r w:rsidR="004B20FE">
        <w:rPr>
          <w:rFonts w:asciiTheme="minorHAnsi" w:hAnsiTheme="minorHAnsi" w:cstheme="minorHAnsi"/>
        </w:rPr>
        <w:t>XXVI. odst. 14</w:t>
      </w:r>
      <w:r w:rsidR="002E71A3" w:rsidRPr="00F664AB">
        <w:rPr>
          <w:rFonts w:asciiTheme="minorHAnsi" w:hAnsiTheme="minorHAnsi" w:cstheme="minorHAnsi"/>
        </w:rPr>
        <w:fldChar w:fldCharType="end"/>
      </w:r>
      <w:r w:rsidRPr="00F664AB">
        <w:rPr>
          <w:rFonts w:asciiTheme="minorHAnsi" w:hAnsiTheme="minorHAnsi" w:cstheme="minorHAnsi"/>
        </w:rPr>
        <w:t xml:space="preserve"> 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>.</w:t>
      </w:r>
      <w:bookmarkEnd w:id="107"/>
    </w:p>
    <w:p w14:paraId="3F0C65F9" w14:textId="77777777" w:rsidR="008C6A21" w:rsidRPr="00AE74F5" w:rsidRDefault="008C6A21" w:rsidP="00AE74F5">
      <w:pPr>
        <w:pStyle w:val="Odst"/>
        <w:rPr>
          <w:rFonts w:asciiTheme="minorHAnsi" w:hAnsiTheme="minorHAnsi" w:cstheme="minorHAnsi"/>
        </w:rPr>
      </w:pPr>
      <w:bookmarkStart w:id="108" w:name="_Ref46933487"/>
      <w:r w:rsidRPr="00AE74F5">
        <w:rPr>
          <w:rFonts w:asciiTheme="minorHAnsi" w:hAnsiTheme="minorHAnsi" w:cstheme="minorHAnsi"/>
        </w:rPr>
        <w:t xml:space="preserve">Rozvoj se má na základě </w:t>
      </w:r>
      <w:r w:rsidR="00AE74F5" w:rsidRPr="00AE74F5">
        <w:rPr>
          <w:rFonts w:asciiTheme="minorHAnsi" w:hAnsiTheme="minorHAnsi" w:cstheme="minorHAnsi"/>
        </w:rPr>
        <w:t>Zadávací</w:t>
      </w:r>
      <w:r w:rsidR="00AE74F5">
        <w:rPr>
          <w:rFonts w:asciiTheme="minorHAnsi" w:hAnsiTheme="minorHAnsi" w:cstheme="minorHAnsi"/>
        </w:rPr>
        <w:t>ho</w:t>
      </w:r>
      <w:r w:rsidR="00AE74F5" w:rsidRPr="00AE74F5">
        <w:rPr>
          <w:rFonts w:asciiTheme="minorHAnsi" w:hAnsiTheme="minorHAnsi" w:cstheme="minorHAnsi"/>
        </w:rPr>
        <w:t xml:space="preserve"> list</w:t>
      </w:r>
      <w:r w:rsidR="00AE74F5">
        <w:rPr>
          <w:rFonts w:asciiTheme="minorHAnsi" w:hAnsiTheme="minorHAnsi" w:cstheme="minorHAnsi"/>
        </w:rPr>
        <w:t>u</w:t>
      </w:r>
      <w:r w:rsidR="00AE74F5" w:rsidRPr="00AE74F5">
        <w:rPr>
          <w:rFonts w:asciiTheme="minorHAnsi" w:hAnsiTheme="minorHAnsi" w:cstheme="minorHAnsi"/>
        </w:rPr>
        <w:t xml:space="preserve"> rozvoje </w:t>
      </w:r>
      <w:r w:rsidRPr="00AE74F5">
        <w:rPr>
          <w:rFonts w:asciiTheme="minorHAnsi" w:hAnsiTheme="minorHAnsi" w:cstheme="minorHAnsi"/>
        </w:rPr>
        <w:t>za dokončený, pokud je akceptován nebo akceptován s výhradou Zhotovitelem.</w:t>
      </w:r>
      <w:bookmarkEnd w:id="108"/>
    </w:p>
    <w:p w14:paraId="59B0DDC4" w14:textId="77777777" w:rsidR="00FD4654" w:rsidRDefault="00FD4654" w:rsidP="00AE74F5">
      <w:pPr>
        <w:pStyle w:val="Odst"/>
        <w:rPr>
          <w:rFonts w:asciiTheme="minorHAnsi" w:hAnsiTheme="minorHAnsi" w:cstheme="minorHAnsi"/>
        </w:rPr>
      </w:pPr>
      <w:bookmarkStart w:id="109" w:name="_Ref45149469"/>
      <w:r w:rsidRPr="00AE74F5">
        <w:rPr>
          <w:rFonts w:asciiTheme="minorHAnsi" w:hAnsiTheme="minorHAnsi" w:cstheme="minorHAnsi"/>
        </w:rPr>
        <w:t xml:space="preserve">Smluvní strany se dohodly, že výstupy </w:t>
      </w:r>
      <w:r w:rsidR="00AE74F5" w:rsidRPr="00AE74F5">
        <w:rPr>
          <w:rFonts w:asciiTheme="minorHAnsi" w:hAnsiTheme="minorHAnsi" w:cstheme="minorHAnsi"/>
        </w:rPr>
        <w:t>Zadávací</w:t>
      </w:r>
      <w:r w:rsidR="00AE74F5">
        <w:rPr>
          <w:rFonts w:asciiTheme="minorHAnsi" w:hAnsiTheme="minorHAnsi" w:cstheme="minorHAnsi"/>
        </w:rPr>
        <w:t>ho</w:t>
      </w:r>
      <w:r w:rsidR="00AE74F5" w:rsidRPr="00AE74F5">
        <w:rPr>
          <w:rFonts w:asciiTheme="minorHAnsi" w:hAnsiTheme="minorHAnsi" w:cstheme="minorHAnsi"/>
        </w:rPr>
        <w:t xml:space="preserve"> list</w:t>
      </w:r>
      <w:r w:rsidR="00AE74F5">
        <w:rPr>
          <w:rFonts w:asciiTheme="minorHAnsi" w:hAnsiTheme="minorHAnsi" w:cstheme="minorHAnsi"/>
        </w:rPr>
        <w:t>u</w:t>
      </w:r>
      <w:r w:rsidR="00AE74F5" w:rsidRPr="00AE74F5">
        <w:rPr>
          <w:rFonts w:asciiTheme="minorHAnsi" w:hAnsiTheme="minorHAnsi" w:cstheme="minorHAnsi"/>
        </w:rPr>
        <w:t xml:space="preserve"> rozvoje </w:t>
      </w:r>
      <w:r w:rsidRPr="00AE74F5">
        <w:rPr>
          <w:rFonts w:asciiTheme="minorHAnsi" w:hAnsiTheme="minorHAnsi" w:cstheme="minorHAnsi"/>
        </w:rPr>
        <w:t xml:space="preserve">jsou oprávněny uzavírat a výstupy Rozvojového akceptačního řízení jsou oprávněny předávat a akceptovat osoby Smluvních stran ve </w:t>
      </w:r>
      <w:r w:rsidRPr="00F34177">
        <w:rPr>
          <w:rFonts w:asciiTheme="minorHAnsi" w:hAnsiTheme="minorHAnsi" w:cstheme="minorHAnsi"/>
        </w:rPr>
        <w:t xml:space="preserve">funkci </w:t>
      </w:r>
      <w:r w:rsidR="00DD56E8" w:rsidRPr="00F34177">
        <w:rPr>
          <w:rFonts w:asciiTheme="minorHAnsi" w:hAnsiTheme="minorHAnsi" w:cstheme="minorHAnsi"/>
        </w:rPr>
        <w:t>určené v </w:t>
      </w:r>
      <w:r w:rsidR="00F34177" w:rsidRPr="00F34177">
        <w:rPr>
          <w:rFonts w:asciiTheme="minorHAnsi" w:hAnsiTheme="minorHAnsi" w:cstheme="minorHAnsi"/>
        </w:rPr>
        <w:t>odst</w:t>
      </w:r>
      <w:r w:rsidR="00DD56E8" w:rsidRPr="00F34177">
        <w:rPr>
          <w:rFonts w:asciiTheme="minorHAnsi" w:hAnsiTheme="minorHAnsi" w:cstheme="minorHAnsi"/>
        </w:rPr>
        <w:t xml:space="preserve">. </w:t>
      </w:r>
      <w:r w:rsidR="00201913" w:rsidRPr="00F34177">
        <w:rPr>
          <w:rFonts w:asciiTheme="minorHAnsi" w:hAnsiTheme="minorHAnsi" w:cstheme="minorHAnsi"/>
        </w:rPr>
        <w:t>9</w:t>
      </w:r>
      <w:r w:rsidR="00F34177" w:rsidRPr="00F34177">
        <w:rPr>
          <w:rFonts w:asciiTheme="minorHAnsi" w:hAnsiTheme="minorHAnsi" w:cstheme="minorHAnsi"/>
        </w:rPr>
        <w:t xml:space="preserve"> tohoto Článku</w:t>
      </w:r>
      <w:r w:rsidR="00DD56E8" w:rsidRPr="00F34177">
        <w:rPr>
          <w:rFonts w:asciiTheme="minorHAnsi" w:hAnsiTheme="minorHAnsi" w:cstheme="minorHAnsi"/>
        </w:rPr>
        <w:t>.</w:t>
      </w:r>
      <w:bookmarkEnd w:id="109"/>
    </w:p>
    <w:p w14:paraId="7138A003" w14:textId="77777777" w:rsidR="005513A1" w:rsidRPr="00F664AB" w:rsidRDefault="005513A1" w:rsidP="004870FC">
      <w:pPr>
        <w:pStyle w:val="Nadpis1"/>
        <w:ind w:left="0" w:firstLine="0"/>
        <w:rPr>
          <w:rFonts w:asciiTheme="minorHAnsi" w:hAnsiTheme="minorHAnsi" w:cstheme="minorHAnsi"/>
        </w:rPr>
      </w:pPr>
      <w:bookmarkStart w:id="110" w:name="_Ref45149881"/>
      <w:bookmarkStart w:id="111" w:name="_Toc49258787"/>
      <w:bookmarkStart w:id="112" w:name="_Toc167182269"/>
      <w:r w:rsidRPr="00F664AB">
        <w:rPr>
          <w:rFonts w:asciiTheme="minorHAnsi" w:hAnsiTheme="minorHAnsi" w:cstheme="minorHAnsi"/>
        </w:rPr>
        <w:t xml:space="preserve">Cena </w:t>
      </w:r>
      <w:r w:rsidR="00C86618" w:rsidRPr="00F664AB">
        <w:rPr>
          <w:rFonts w:asciiTheme="minorHAnsi" w:hAnsiTheme="minorHAnsi" w:cstheme="minorHAnsi"/>
        </w:rPr>
        <w:t>R</w:t>
      </w:r>
      <w:r w:rsidRPr="00F664AB">
        <w:rPr>
          <w:rFonts w:asciiTheme="minorHAnsi" w:hAnsiTheme="minorHAnsi" w:cstheme="minorHAnsi"/>
        </w:rPr>
        <w:t>ozvoje</w:t>
      </w:r>
      <w:bookmarkEnd w:id="110"/>
      <w:bookmarkEnd w:id="111"/>
      <w:bookmarkEnd w:id="112"/>
    </w:p>
    <w:p w14:paraId="245F7DF1" w14:textId="03B08E52" w:rsidR="00E839A6" w:rsidRPr="00F664AB" w:rsidRDefault="005513A1" w:rsidP="004928EB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Cena </w:t>
      </w:r>
      <w:r w:rsidR="00C86618" w:rsidRPr="00F664AB">
        <w:rPr>
          <w:rFonts w:asciiTheme="minorHAnsi" w:hAnsiTheme="minorHAnsi" w:cstheme="minorHAnsi"/>
        </w:rPr>
        <w:t>R</w:t>
      </w:r>
      <w:r w:rsidRPr="00F664AB">
        <w:rPr>
          <w:rFonts w:asciiTheme="minorHAnsi" w:hAnsiTheme="minorHAnsi" w:cstheme="minorHAnsi"/>
        </w:rPr>
        <w:t xml:space="preserve">ozvoje </w:t>
      </w:r>
      <w:r w:rsidR="00A51278" w:rsidRPr="00F664AB">
        <w:rPr>
          <w:rFonts w:asciiTheme="minorHAnsi" w:hAnsiTheme="minorHAnsi" w:cstheme="minorHAnsi"/>
        </w:rPr>
        <w:t xml:space="preserve">určená </w:t>
      </w:r>
      <w:r w:rsidRPr="00F664AB">
        <w:rPr>
          <w:rFonts w:asciiTheme="minorHAnsi" w:hAnsiTheme="minorHAnsi" w:cstheme="minorHAnsi"/>
        </w:rPr>
        <w:t>za 1 člověko</w:t>
      </w:r>
      <w:r w:rsidR="00552D19" w:rsidRPr="00F664AB">
        <w:rPr>
          <w:rFonts w:asciiTheme="minorHAnsi" w:hAnsiTheme="minorHAnsi" w:cstheme="minorHAnsi"/>
        </w:rPr>
        <w:t>den</w:t>
      </w:r>
      <w:r w:rsidR="001C4217" w:rsidRPr="00F664AB">
        <w:rPr>
          <w:rFonts w:asciiTheme="minorHAnsi" w:hAnsiTheme="minorHAnsi" w:cstheme="minorHAnsi"/>
        </w:rPr>
        <w:t xml:space="preserve"> dle </w:t>
      </w:r>
      <w:r w:rsidR="00A46356" w:rsidRPr="00F664AB">
        <w:rPr>
          <w:rFonts w:asciiTheme="minorHAnsi" w:hAnsiTheme="minorHAnsi" w:cstheme="minorHAnsi"/>
        </w:rPr>
        <w:t>Smlouvy</w:t>
      </w:r>
      <w:r w:rsidR="001C4217" w:rsidRPr="00F664AB">
        <w:rPr>
          <w:rFonts w:asciiTheme="minorHAnsi" w:hAnsiTheme="minorHAnsi" w:cstheme="minorHAnsi"/>
        </w:rPr>
        <w:t xml:space="preserve"> je </w:t>
      </w:r>
      <w:r w:rsidR="00D83DD1" w:rsidRPr="00F664AB">
        <w:rPr>
          <w:rFonts w:asciiTheme="minorHAnsi" w:hAnsiTheme="minorHAnsi" w:cstheme="minorHAnsi"/>
        </w:rPr>
        <w:t>stanovena</w:t>
      </w:r>
      <w:r w:rsidRPr="00F664AB">
        <w:rPr>
          <w:rFonts w:asciiTheme="minorHAnsi" w:hAnsiTheme="minorHAnsi" w:cstheme="minorHAnsi"/>
        </w:rPr>
        <w:t xml:space="preserve"> údajem „Cena za poskytování </w:t>
      </w:r>
      <w:r w:rsidR="004928EB">
        <w:rPr>
          <w:rFonts w:asciiTheme="minorHAnsi" w:hAnsiTheme="minorHAnsi" w:cstheme="minorHAnsi"/>
        </w:rPr>
        <w:br/>
      </w:r>
      <w:r w:rsidRPr="00F664AB">
        <w:rPr>
          <w:rFonts w:asciiTheme="minorHAnsi" w:hAnsiTheme="minorHAnsi" w:cstheme="minorHAnsi"/>
        </w:rPr>
        <w:t>1 člověkodne Rozvoje” dle</w:t>
      </w:r>
      <w:r w:rsidR="00D83DD1" w:rsidRPr="00F664AB">
        <w:rPr>
          <w:rFonts w:asciiTheme="minorHAnsi" w:hAnsiTheme="minorHAnsi" w:cstheme="minorHAnsi"/>
        </w:rPr>
        <w:t xml:space="preserve"> </w:t>
      </w:r>
      <w:r w:rsidR="00C86618" w:rsidRPr="004E2C78">
        <w:rPr>
          <w:rFonts w:asciiTheme="minorHAnsi" w:hAnsiTheme="minorHAnsi" w:cstheme="minorHAnsi"/>
        </w:rPr>
        <w:t>bodu</w:t>
      </w:r>
      <w:r w:rsidR="00D83DD1" w:rsidRPr="004E2C78">
        <w:rPr>
          <w:rFonts w:asciiTheme="minorHAnsi" w:hAnsiTheme="minorHAnsi" w:cstheme="minorHAnsi"/>
        </w:rPr>
        <w:t xml:space="preserve"> 3.1.</w:t>
      </w:r>
      <w:r w:rsidRPr="004E2C78">
        <w:rPr>
          <w:rFonts w:asciiTheme="minorHAnsi" w:hAnsiTheme="minorHAnsi" w:cstheme="minorHAnsi"/>
        </w:rPr>
        <w:t xml:space="preserve"> </w:t>
      </w:r>
      <w:r w:rsidR="00C86618" w:rsidRPr="004E2C78">
        <w:rPr>
          <w:rFonts w:asciiTheme="minorHAnsi" w:hAnsiTheme="minorHAnsi" w:cstheme="minorHAnsi"/>
        </w:rPr>
        <w:t>Cenové</w:t>
      </w:r>
      <w:r w:rsidR="00C86618" w:rsidRPr="00F664AB">
        <w:rPr>
          <w:rFonts w:asciiTheme="minorHAnsi" w:hAnsiTheme="minorHAnsi" w:cstheme="minorHAnsi"/>
        </w:rPr>
        <w:t xml:space="preserve"> kalkulace</w:t>
      </w:r>
      <w:r w:rsidR="00CF632C" w:rsidRPr="00F664AB">
        <w:rPr>
          <w:rFonts w:asciiTheme="minorHAnsi" w:hAnsiTheme="minorHAnsi" w:cstheme="minorHAnsi"/>
        </w:rPr>
        <w:t>.</w:t>
      </w:r>
      <w:r w:rsidR="00253E0E">
        <w:rPr>
          <w:rFonts w:asciiTheme="minorHAnsi" w:hAnsiTheme="minorHAnsi" w:cstheme="minorHAnsi"/>
        </w:rPr>
        <w:t xml:space="preserve"> Smluvní strany se dohodly, že cena Rozvoje bude hrazena jednou měsíčně, a to vždy zpětně za období předcházejícího kalendářního měsíce. Zhotovitel je povinen předložit </w:t>
      </w:r>
      <w:r w:rsidR="00F97BF9">
        <w:rPr>
          <w:rFonts w:asciiTheme="minorHAnsi" w:hAnsiTheme="minorHAnsi" w:cstheme="minorHAnsi"/>
        </w:rPr>
        <w:t xml:space="preserve">Objednateli </w:t>
      </w:r>
      <w:r w:rsidR="00253E0E">
        <w:rPr>
          <w:rFonts w:asciiTheme="minorHAnsi" w:hAnsiTheme="minorHAnsi" w:cstheme="minorHAnsi"/>
        </w:rPr>
        <w:t xml:space="preserve">nejpozději do 10. dne kalendářního měsíce </w:t>
      </w:r>
      <w:r w:rsidR="00F97BF9">
        <w:rPr>
          <w:rFonts w:asciiTheme="minorHAnsi" w:hAnsiTheme="minorHAnsi" w:cstheme="minorHAnsi"/>
        </w:rPr>
        <w:t>počet celých odpracovaných člověkodnů. Necelé odpracované člověkodny se převádějí do dalšího měsíce.</w:t>
      </w:r>
    </w:p>
    <w:p w14:paraId="7E6F3AEC" w14:textId="77777777" w:rsidR="005513A1" w:rsidRPr="00F664AB" w:rsidRDefault="005513A1" w:rsidP="004870FC">
      <w:pPr>
        <w:pStyle w:val="Nadpis1"/>
        <w:ind w:left="0" w:firstLine="0"/>
        <w:rPr>
          <w:rFonts w:asciiTheme="minorHAnsi" w:hAnsiTheme="minorHAnsi" w:cstheme="minorHAnsi"/>
        </w:rPr>
      </w:pPr>
      <w:bookmarkStart w:id="113" w:name="_Toc49258788"/>
      <w:bookmarkStart w:id="114" w:name="_Toc167182270"/>
      <w:r w:rsidRPr="00F664AB">
        <w:rPr>
          <w:rFonts w:asciiTheme="minorHAnsi" w:hAnsiTheme="minorHAnsi" w:cstheme="minorHAnsi"/>
        </w:rPr>
        <w:t>Fakturace</w:t>
      </w:r>
      <w:bookmarkEnd w:id="113"/>
      <w:bookmarkEnd w:id="114"/>
    </w:p>
    <w:p w14:paraId="0C346EAB" w14:textId="538C67B8" w:rsidR="00E47525" w:rsidRPr="00F664AB" w:rsidRDefault="005513A1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Platby za </w:t>
      </w:r>
      <w:r w:rsidR="00C86618" w:rsidRPr="00F664AB">
        <w:rPr>
          <w:rFonts w:asciiTheme="minorHAnsi" w:hAnsiTheme="minorHAnsi" w:cstheme="minorHAnsi"/>
        </w:rPr>
        <w:t>R</w:t>
      </w:r>
      <w:r w:rsidRPr="00F664AB">
        <w:rPr>
          <w:rFonts w:asciiTheme="minorHAnsi" w:hAnsiTheme="minorHAnsi" w:cstheme="minorHAnsi"/>
        </w:rPr>
        <w:t xml:space="preserve">ozvoj budou poskytovány </w:t>
      </w:r>
      <w:r w:rsidR="00C86618" w:rsidRPr="00F664AB">
        <w:rPr>
          <w:rFonts w:asciiTheme="minorHAnsi" w:hAnsiTheme="minorHAnsi" w:cstheme="minorHAnsi"/>
        </w:rPr>
        <w:t xml:space="preserve">výhradně </w:t>
      </w:r>
      <w:r w:rsidRPr="00F664AB">
        <w:rPr>
          <w:rFonts w:asciiTheme="minorHAnsi" w:hAnsiTheme="minorHAnsi" w:cstheme="minorHAnsi"/>
        </w:rPr>
        <w:t xml:space="preserve">dle skutečně poskytnutých člověkohodin </w:t>
      </w:r>
      <w:r w:rsidR="00C86618" w:rsidRPr="00F664AB">
        <w:rPr>
          <w:rFonts w:asciiTheme="minorHAnsi" w:hAnsiTheme="minorHAnsi" w:cstheme="minorHAnsi"/>
        </w:rPr>
        <w:t>R</w:t>
      </w:r>
      <w:r w:rsidRPr="00F664AB">
        <w:rPr>
          <w:rFonts w:asciiTheme="minorHAnsi" w:hAnsiTheme="minorHAnsi" w:cstheme="minorHAnsi"/>
        </w:rPr>
        <w:t>ozvoje</w:t>
      </w:r>
      <w:r w:rsidR="00A63B38" w:rsidRPr="00F664AB">
        <w:rPr>
          <w:rFonts w:asciiTheme="minorHAnsi" w:hAnsiTheme="minorHAnsi" w:cstheme="minorHAnsi"/>
        </w:rPr>
        <w:t xml:space="preserve"> na základě ukončeného zdokumentovaného Rozvojového akceptačního řízení s výsledkem „Akceptováno“</w:t>
      </w:r>
      <w:r w:rsidR="00A12199">
        <w:rPr>
          <w:rFonts w:asciiTheme="minorHAnsi" w:hAnsiTheme="minorHAnsi" w:cstheme="minorHAnsi"/>
        </w:rPr>
        <w:t xml:space="preserve"> </w:t>
      </w:r>
      <w:r w:rsidR="00180DA3" w:rsidRPr="00F664AB">
        <w:rPr>
          <w:rFonts w:asciiTheme="minorHAnsi" w:hAnsiTheme="minorHAnsi" w:cstheme="minorHAnsi"/>
        </w:rPr>
        <w:t>Zhotovitel</w:t>
      </w:r>
      <w:r w:rsidRPr="00F664AB">
        <w:rPr>
          <w:rFonts w:asciiTheme="minorHAnsi" w:hAnsiTheme="minorHAnsi" w:cstheme="minorHAnsi"/>
        </w:rPr>
        <w:t>em v souladu s </w:t>
      </w:r>
      <w:r w:rsidR="00B55477" w:rsidRPr="00F664AB">
        <w:rPr>
          <w:rFonts w:asciiTheme="minorHAnsi" w:hAnsiTheme="minorHAnsi" w:cstheme="minorHAnsi"/>
        </w:rPr>
        <w:t>Funkční a technickou specifikací</w:t>
      </w:r>
      <w:r w:rsidRPr="00F664AB">
        <w:rPr>
          <w:rFonts w:asciiTheme="minorHAnsi" w:hAnsiTheme="minorHAnsi" w:cstheme="minorHAnsi"/>
        </w:rPr>
        <w:t xml:space="preserve"> a splatné </w:t>
      </w:r>
      <w:r w:rsidR="00B55477" w:rsidRPr="00F664AB">
        <w:rPr>
          <w:rFonts w:asciiTheme="minorHAnsi" w:hAnsiTheme="minorHAnsi" w:cstheme="minorHAnsi"/>
        </w:rPr>
        <w:t xml:space="preserve">vždy </w:t>
      </w:r>
      <w:r w:rsidRPr="00F664AB">
        <w:rPr>
          <w:rFonts w:asciiTheme="minorHAnsi" w:hAnsiTheme="minorHAnsi" w:cstheme="minorHAnsi"/>
        </w:rPr>
        <w:t>měsíčně zpětně. V</w:t>
      </w:r>
      <w:r w:rsidR="00F0288D" w:rsidRPr="00F664AB">
        <w:rPr>
          <w:rFonts w:asciiTheme="minorHAnsi" w:hAnsiTheme="minorHAnsi" w:cstheme="minorHAnsi"/>
        </w:rPr>
        <w:t> </w:t>
      </w:r>
      <w:r w:rsidRPr="00F664AB">
        <w:rPr>
          <w:rFonts w:asciiTheme="minorHAnsi" w:hAnsiTheme="minorHAnsi" w:cstheme="minorHAnsi"/>
        </w:rPr>
        <w:t xml:space="preserve">případě jejich poskytování po řádném předání </w:t>
      </w:r>
      <w:r w:rsidR="00292548">
        <w:rPr>
          <w:rFonts w:asciiTheme="minorHAnsi" w:hAnsiTheme="minorHAnsi" w:cstheme="minorHAnsi"/>
        </w:rPr>
        <w:t>Systému</w:t>
      </w:r>
      <w:r w:rsidRPr="00F664AB">
        <w:rPr>
          <w:rFonts w:asciiTheme="minorHAnsi" w:hAnsiTheme="minorHAnsi" w:cstheme="minorHAnsi"/>
        </w:rPr>
        <w:t xml:space="preserve"> dle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 budou platby za </w:t>
      </w:r>
      <w:r w:rsidR="00B55477" w:rsidRPr="00F664AB">
        <w:rPr>
          <w:rFonts w:asciiTheme="minorHAnsi" w:hAnsiTheme="minorHAnsi" w:cstheme="minorHAnsi"/>
        </w:rPr>
        <w:t>R</w:t>
      </w:r>
      <w:r w:rsidRPr="00F664AB">
        <w:rPr>
          <w:rFonts w:asciiTheme="minorHAnsi" w:hAnsiTheme="minorHAnsi" w:cstheme="minorHAnsi"/>
        </w:rPr>
        <w:t xml:space="preserve">ozvoj přičleněny k platbě za Servisní </w:t>
      </w:r>
      <w:r w:rsidR="00B55477" w:rsidRPr="00F664AB">
        <w:rPr>
          <w:rFonts w:asciiTheme="minorHAnsi" w:hAnsiTheme="minorHAnsi" w:cstheme="minorHAnsi"/>
        </w:rPr>
        <w:t xml:space="preserve">služby dle čl. </w:t>
      </w:r>
      <w:r w:rsidR="002E71A3" w:rsidRPr="00F664AB">
        <w:rPr>
          <w:rFonts w:asciiTheme="minorHAnsi" w:hAnsiTheme="minorHAnsi" w:cstheme="minorHAnsi"/>
        </w:rPr>
        <w:fldChar w:fldCharType="begin"/>
      </w:r>
      <w:r w:rsidR="002E71A3" w:rsidRPr="00F664AB">
        <w:rPr>
          <w:rFonts w:asciiTheme="minorHAnsi" w:hAnsiTheme="minorHAnsi" w:cstheme="minorHAnsi"/>
        </w:rPr>
        <w:instrText xml:space="preserve"> REF _Ref45149850 \n \h </w:instrText>
      </w:r>
      <w:r w:rsidR="00F664AB">
        <w:rPr>
          <w:rFonts w:asciiTheme="minorHAnsi" w:hAnsiTheme="minorHAnsi" w:cstheme="minorHAnsi"/>
        </w:rPr>
        <w:instrText xml:space="preserve"> \* MERGEFORMAT </w:instrText>
      </w:r>
      <w:r w:rsidR="002E71A3" w:rsidRPr="00F664AB">
        <w:rPr>
          <w:rFonts w:asciiTheme="minorHAnsi" w:hAnsiTheme="minorHAnsi" w:cstheme="minorHAnsi"/>
        </w:rPr>
      </w:r>
      <w:r w:rsidR="002E71A3" w:rsidRPr="00F664AB">
        <w:rPr>
          <w:rFonts w:asciiTheme="minorHAnsi" w:hAnsiTheme="minorHAnsi" w:cstheme="minorHAnsi"/>
        </w:rPr>
        <w:fldChar w:fldCharType="separate"/>
      </w:r>
      <w:r w:rsidR="004B20FE">
        <w:rPr>
          <w:rFonts w:asciiTheme="minorHAnsi" w:hAnsiTheme="minorHAnsi" w:cstheme="minorHAnsi"/>
        </w:rPr>
        <w:t>XV</w:t>
      </w:r>
      <w:r w:rsidR="002E71A3" w:rsidRPr="00F664AB">
        <w:rPr>
          <w:rFonts w:asciiTheme="minorHAnsi" w:hAnsiTheme="minorHAnsi" w:cstheme="minorHAnsi"/>
        </w:rPr>
        <w:fldChar w:fldCharType="end"/>
      </w:r>
      <w:r w:rsidR="000962B2">
        <w:rPr>
          <w:rFonts w:asciiTheme="minorHAnsi" w:hAnsiTheme="minorHAnsi" w:cstheme="minorHAnsi"/>
        </w:rPr>
        <w:t>.</w:t>
      </w:r>
      <w:r w:rsidR="00B55477" w:rsidRPr="00F664AB">
        <w:rPr>
          <w:rFonts w:asciiTheme="minorHAnsi" w:hAnsiTheme="minorHAnsi" w:cstheme="minorHAnsi"/>
        </w:rPr>
        <w:t xml:space="preserve"> 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>.</w:t>
      </w:r>
    </w:p>
    <w:p w14:paraId="52863E35" w14:textId="77777777" w:rsidR="00DC1E94" w:rsidRPr="00F664AB" w:rsidRDefault="005513A1" w:rsidP="002666A7">
      <w:pPr>
        <w:pStyle w:val="Odst"/>
        <w:rPr>
          <w:rFonts w:asciiTheme="minorHAnsi" w:hAnsiTheme="minorHAnsi" w:cstheme="minorHAnsi"/>
        </w:rPr>
      </w:pPr>
      <w:bookmarkStart w:id="115" w:name="_Ref45150800"/>
      <w:r w:rsidRPr="00F664AB">
        <w:rPr>
          <w:rFonts w:asciiTheme="minorHAnsi" w:hAnsiTheme="minorHAnsi" w:cstheme="minorHAnsi"/>
        </w:rPr>
        <w:t xml:space="preserve">Cena za poskytování </w:t>
      </w:r>
      <w:r w:rsidR="00B55477" w:rsidRPr="00F664AB">
        <w:rPr>
          <w:rFonts w:asciiTheme="minorHAnsi" w:hAnsiTheme="minorHAnsi" w:cstheme="minorHAnsi"/>
        </w:rPr>
        <w:t>R</w:t>
      </w:r>
      <w:r w:rsidRPr="00F664AB">
        <w:rPr>
          <w:rFonts w:asciiTheme="minorHAnsi" w:hAnsiTheme="minorHAnsi" w:cstheme="minorHAnsi"/>
        </w:rPr>
        <w:t xml:space="preserve">ozvoje je splatná do 30 kalendářních dnů od doručení </w:t>
      </w:r>
      <w:r w:rsidR="00B55477" w:rsidRPr="00F664AB">
        <w:rPr>
          <w:rFonts w:asciiTheme="minorHAnsi" w:hAnsiTheme="minorHAnsi" w:cstheme="minorHAnsi"/>
        </w:rPr>
        <w:t>daňového dokladu (</w:t>
      </w:r>
      <w:r w:rsidRPr="00F664AB">
        <w:rPr>
          <w:rFonts w:asciiTheme="minorHAnsi" w:hAnsiTheme="minorHAnsi" w:cstheme="minorHAnsi"/>
        </w:rPr>
        <w:t>faktury</w:t>
      </w:r>
      <w:r w:rsidR="00B55477" w:rsidRPr="00F664AB">
        <w:rPr>
          <w:rFonts w:asciiTheme="minorHAnsi" w:hAnsiTheme="minorHAnsi" w:cstheme="minorHAnsi"/>
        </w:rPr>
        <w:t>)</w:t>
      </w:r>
      <w:r w:rsidRPr="00F664AB">
        <w:rPr>
          <w:rFonts w:asciiTheme="minorHAnsi" w:hAnsiTheme="minorHAnsi" w:cstheme="minorHAnsi"/>
        </w:rPr>
        <w:t xml:space="preserve"> </w:t>
      </w:r>
      <w:r w:rsidR="00180DA3" w:rsidRPr="00F664AB">
        <w:rPr>
          <w:rFonts w:asciiTheme="minorHAnsi" w:hAnsiTheme="minorHAnsi" w:cstheme="minorHAnsi"/>
        </w:rPr>
        <w:t>Objednatel</w:t>
      </w:r>
      <w:r w:rsidRPr="00F664AB">
        <w:rPr>
          <w:rFonts w:asciiTheme="minorHAnsi" w:hAnsiTheme="minorHAnsi" w:cstheme="minorHAnsi"/>
        </w:rPr>
        <w:t>i.</w:t>
      </w:r>
      <w:bookmarkEnd w:id="115"/>
    </w:p>
    <w:p w14:paraId="030D57EA" w14:textId="15BB4881" w:rsidR="006924C6" w:rsidRPr="00FC75D9" w:rsidRDefault="00DC1E94" w:rsidP="00FC75D9">
      <w:pPr>
        <w:pStyle w:val="Odst"/>
        <w:rPr>
          <w:rFonts w:asciiTheme="minorHAnsi" w:hAnsiTheme="minorHAnsi" w:cstheme="minorHAnsi"/>
          <w:color w:val="000000"/>
        </w:rPr>
      </w:pPr>
      <w:r w:rsidRPr="00F664AB">
        <w:rPr>
          <w:rFonts w:asciiTheme="minorHAnsi" w:hAnsiTheme="minorHAnsi" w:cstheme="minorHAnsi"/>
        </w:rPr>
        <w:t xml:space="preserve">Každoročně </w:t>
      </w:r>
      <w:r w:rsidR="00276D2B" w:rsidRPr="00F664AB">
        <w:rPr>
          <w:rFonts w:asciiTheme="minorHAnsi" w:hAnsiTheme="minorHAnsi" w:cstheme="minorHAnsi"/>
        </w:rPr>
        <w:t xml:space="preserve">lze </w:t>
      </w:r>
      <w:r w:rsidRPr="00F664AB">
        <w:rPr>
          <w:rFonts w:asciiTheme="minorHAnsi" w:hAnsiTheme="minorHAnsi" w:cstheme="minorHAnsi"/>
        </w:rPr>
        <w:t>cen</w:t>
      </w:r>
      <w:r w:rsidR="00276D2B" w:rsidRPr="00F664AB">
        <w:rPr>
          <w:rFonts w:asciiTheme="minorHAnsi" w:hAnsiTheme="minorHAnsi" w:cstheme="minorHAnsi"/>
        </w:rPr>
        <w:t xml:space="preserve">u </w:t>
      </w:r>
      <w:r w:rsidR="002C5746" w:rsidRPr="00F664AB">
        <w:rPr>
          <w:rFonts w:asciiTheme="minorHAnsi" w:hAnsiTheme="minorHAnsi" w:cstheme="minorHAnsi"/>
        </w:rPr>
        <w:t xml:space="preserve">Rozvoje </w:t>
      </w:r>
      <w:r w:rsidRPr="00F664AB">
        <w:rPr>
          <w:rFonts w:asciiTheme="minorHAnsi" w:hAnsiTheme="minorHAnsi" w:cstheme="minorHAnsi"/>
        </w:rPr>
        <w:t>dle čl.</w:t>
      </w:r>
      <w:r w:rsidR="002C5746" w:rsidRPr="00F664AB">
        <w:rPr>
          <w:rFonts w:asciiTheme="minorHAnsi" w:hAnsiTheme="minorHAnsi" w:cstheme="minorHAnsi"/>
        </w:rPr>
        <w:t> </w:t>
      </w:r>
      <w:r w:rsidR="002E71A3" w:rsidRPr="00F664AB">
        <w:rPr>
          <w:rFonts w:asciiTheme="minorHAnsi" w:hAnsiTheme="minorHAnsi" w:cstheme="minorHAnsi"/>
        </w:rPr>
        <w:fldChar w:fldCharType="begin"/>
      </w:r>
      <w:r w:rsidR="002E71A3" w:rsidRPr="00F664AB">
        <w:rPr>
          <w:rFonts w:asciiTheme="minorHAnsi" w:hAnsiTheme="minorHAnsi" w:cstheme="minorHAnsi"/>
        </w:rPr>
        <w:instrText xml:space="preserve"> REF _Ref45149881 \n \h </w:instrText>
      </w:r>
      <w:r w:rsidR="009E2039" w:rsidRPr="00F664AB">
        <w:rPr>
          <w:rFonts w:asciiTheme="minorHAnsi" w:hAnsiTheme="minorHAnsi" w:cstheme="minorHAnsi"/>
        </w:rPr>
        <w:instrText xml:space="preserve"> \* MERGEFORMAT </w:instrText>
      </w:r>
      <w:r w:rsidR="002E71A3" w:rsidRPr="00F664AB">
        <w:rPr>
          <w:rFonts w:asciiTheme="minorHAnsi" w:hAnsiTheme="minorHAnsi" w:cstheme="minorHAnsi"/>
        </w:rPr>
      </w:r>
      <w:r w:rsidR="002E71A3" w:rsidRPr="00F664AB">
        <w:rPr>
          <w:rFonts w:asciiTheme="minorHAnsi" w:hAnsiTheme="minorHAnsi" w:cstheme="minorHAnsi"/>
        </w:rPr>
        <w:fldChar w:fldCharType="separate"/>
      </w:r>
      <w:r w:rsidR="004B20FE">
        <w:rPr>
          <w:rFonts w:asciiTheme="minorHAnsi" w:hAnsiTheme="minorHAnsi" w:cstheme="minorHAnsi"/>
        </w:rPr>
        <w:t>XVIII</w:t>
      </w:r>
      <w:r w:rsidR="002E71A3" w:rsidRPr="00F664AB">
        <w:rPr>
          <w:rFonts w:asciiTheme="minorHAnsi" w:hAnsiTheme="minorHAnsi" w:cstheme="minorHAnsi"/>
        </w:rPr>
        <w:fldChar w:fldCharType="end"/>
      </w:r>
      <w:r w:rsidR="000962B2">
        <w:rPr>
          <w:rFonts w:asciiTheme="minorHAnsi" w:hAnsiTheme="minorHAnsi" w:cstheme="minorHAnsi"/>
        </w:rPr>
        <w:t>.</w:t>
      </w:r>
      <w:r w:rsidRPr="00F664AB">
        <w:rPr>
          <w:rFonts w:asciiTheme="minorHAnsi" w:hAnsiTheme="minorHAnsi" w:cstheme="minorHAnsi"/>
        </w:rPr>
        <w:t xml:space="preserve"> 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 uprav</w:t>
      </w:r>
      <w:r w:rsidR="00276D2B" w:rsidRPr="00F664AB">
        <w:rPr>
          <w:rFonts w:asciiTheme="minorHAnsi" w:hAnsiTheme="minorHAnsi" w:cstheme="minorHAnsi"/>
        </w:rPr>
        <w:t>it</w:t>
      </w:r>
      <w:r w:rsidRPr="00F664AB">
        <w:rPr>
          <w:rFonts w:asciiTheme="minorHAnsi" w:hAnsiTheme="minorHAnsi" w:cstheme="minorHAnsi"/>
        </w:rPr>
        <w:t xml:space="preserve"> </w:t>
      </w:r>
      <w:r w:rsidR="007D67AE" w:rsidRPr="00F664AB">
        <w:rPr>
          <w:rFonts w:asciiTheme="minorHAnsi" w:hAnsiTheme="minorHAnsi" w:cstheme="minorHAnsi"/>
        </w:rPr>
        <w:t>o</w:t>
      </w:r>
      <w:r w:rsidR="007D67AE" w:rsidRPr="00430EA9">
        <w:rPr>
          <w:rFonts w:asciiTheme="minorHAnsi" w:hAnsiTheme="minorHAnsi" w:cstheme="minorHAnsi"/>
        </w:rPr>
        <w:t xml:space="preserve"> částku odpovídající roční inflaci vyjádřené přírůstkem průměrného ročního indexu spotřebitelských cen a zjištěné z úředního sdělení Českého statistického úřadu.</w:t>
      </w:r>
      <w:r w:rsidR="007D67AE" w:rsidRPr="00F664AB">
        <w:rPr>
          <w:rFonts w:asciiTheme="minorHAnsi" w:hAnsiTheme="minorHAnsi" w:cstheme="minorHAnsi"/>
        </w:rPr>
        <w:t xml:space="preserve"> </w:t>
      </w:r>
      <w:r w:rsidRPr="00F664AB">
        <w:rPr>
          <w:rFonts w:asciiTheme="minorHAnsi" w:hAnsiTheme="minorHAnsi" w:cstheme="minorHAnsi"/>
        </w:rPr>
        <w:t xml:space="preserve">Smluvní strany se dohodly, že úprava ceny </w:t>
      </w:r>
      <w:r w:rsidR="00276D2B" w:rsidRPr="00F664AB">
        <w:rPr>
          <w:rFonts w:asciiTheme="minorHAnsi" w:hAnsiTheme="minorHAnsi" w:cstheme="minorHAnsi"/>
        </w:rPr>
        <w:t>Rozvoje</w:t>
      </w:r>
      <w:r w:rsidR="00E177A7" w:rsidRPr="00F664AB">
        <w:rPr>
          <w:rFonts w:asciiTheme="minorHAnsi" w:hAnsiTheme="minorHAnsi" w:cstheme="minorHAnsi"/>
        </w:rPr>
        <w:t xml:space="preserve"> </w:t>
      </w:r>
      <w:r w:rsidRPr="00F664AB">
        <w:rPr>
          <w:rFonts w:asciiTheme="minorHAnsi" w:hAnsiTheme="minorHAnsi" w:cstheme="minorHAnsi"/>
        </w:rPr>
        <w:t xml:space="preserve">dle tohoto ustanovení bude Objednateli </w:t>
      </w:r>
      <w:r w:rsidR="00AE74F5">
        <w:rPr>
          <w:rFonts w:asciiTheme="minorHAnsi" w:hAnsiTheme="minorHAnsi" w:cstheme="minorHAnsi"/>
        </w:rPr>
        <w:t>písemně</w:t>
      </w:r>
      <w:r w:rsidR="00AE74F5" w:rsidRPr="00F664AB">
        <w:rPr>
          <w:rFonts w:asciiTheme="minorHAnsi" w:hAnsiTheme="minorHAnsi" w:cstheme="minorHAnsi"/>
        </w:rPr>
        <w:t xml:space="preserve"> </w:t>
      </w:r>
      <w:r w:rsidRPr="00F664AB">
        <w:rPr>
          <w:rFonts w:asciiTheme="minorHAnsi" w:hAnsiTheme="minorHAnsi" w:cstheme="minorHAnsi"/>
        </w:rPr>
        <w:t xml:space="preserve">oznámena nejpozději do </w:t>
      </w:r>
      <w:r w:rsidR="006D278C">
        <w:rPr>
          <w:rFonts w:asciiTheme="minorHAnsi" w:hAnsiTheme="minorHAnsi" w:cstheme="minorHAnsi"/>
        </w:rPr>
        <w:t xml:space="preserve">dubna </w:t>
      </w:r>
      <w:r w:rsidRPr="00F664AB">
        <w:rPr>
          <w:rFonts w:asciiTheme="minorHAnsi" w:hAnsiTheme="minorHAnsi" w:cstheme="minorHAnsi"/>
        </w:rPr>
        <w:t xml:space="preserve">příslušného kalendářního roku. Cena </w:t>
      </w:r>
      <w:r w:rsidR="00E177A7" w:rsidRPr="00F664AB">
        <w:rPr>
          <w:rFonts w:asciiTheme="minorHAnsi" w:hAnsiTheme="minorHAnsi" w:cstheme="minorHAnsi"/>
        </w:rPr>
        <w:t xml:space="preserve">Rozvoje </w:t>
      </w:r>
      <w:r w:rsidRPr="00F664AB">
        <w:rPr>
          <w:rFonts w:asciiTheme="minorHAnsi" w:hAnsiTheme="minorHAnsi" w:cstheme="minorHAnsi"/>
        </w:rPr>
        <w:t xml:space="preserve">bude upravována s účinky </w:t>
      </w:r>
      <w:r w:rsidR="006D278C">
        <w:rPr>
          <w:rFonts w:asciiTheme="minorHAnsi" w:hAnsiTheme="minorHAnsi" w:cstheme="minorHAnsi"/>
        </w:rPr>
        <w:t>od dubna</w:t>
      </w:r>
      <w:r w:rsidRPr="00F664AB">
        <w:rPr>
          <w:rFonts w:asciiTheme="minorHAnsi" w:hAnsiTheme="minorHAnsi" w:cstheme="minorHAnsi"/>
        </w:rPr>
        <w:t xml:space="preserve"> příslušného kalendářního roku.</w:t>
      </w:r>
    </w:p>
    <w:p w14:paraId="31F26BA0" w14:textId="42202830" w:rsidR="00EC1AE3" w:rsidRPr="00F664AB" w:rsidRDefault="005513A1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Pro fakturaci se použijí obdobně ustanovení čl. </w:t>
      </w:r>
      <w:r w:rsidR="002E71A3" w:rsidRPr="00F664AB">
        <w:rPr>
          <w:rFonts w:asciiTheme="minorHAnsi" w:hAnsiTheme="minorHAnsi" w:cstheme="minorHAnsi"/>
        </w:rPr>
        <w:fldChar w:fldCharType="begin"/>
      </w:r>
      <w:r w:rsidR="002E71A3" w:rsidRPr="00F664AB">
        <w:rPr>
          <w:rFonts w:asciiTheme="minorHAnsi" w:hAnsiTheme="minorHAnsi" w:cstheme="minorHAnsi"/>
        </w:rPr>
        <w:instrText xml:space="preserve"> REF _Ref45149047 \w \h \d " odst. " </w:instrText>
      </w:r>
      <w:r w:rsidR="00F664AB">
        <w:rPr>
          <w:rFonts w:asciiTheme="minorHAnsi" w:hAnsiTheme="minorHAnsi" w:cstheme="minorHAnsi"/>
        </w:rPr>
        <w:instrText xml:space="preserve"> \* MERGEFORMAT </w:instrText>
      </w:r>
      <w:r w:rsidR="002E71A3" w:rsidRPr="00F664AB">
        <w:rPr>
          <w:rFonts w:asciiTheme="minorHAnsi" w:hAnsiTheme="minorHAnsi" w:cstheme="minorHAnsi"/>
        </w:rPr>
      </w:r>
      <w:r w:rsidR="002E71A3" w:rsidRPr="00F664AB">
        <w:rPr>
          <w:rFonts w:asciiTheme="minorHAnsi" w:hAnsiTheme="minorHAnsi" w:cstheme="minorHAnsi"/>
        </w:rPr>
        <w:fldChar w:fldCharType="separate"/>
      </w:r>
      <w:r w:rsidR="00E523CC">
        <w:rPr>
          <w:rFonts w:asciiTheme="minorHAnsi" w:hAnsiTheme="minorHAnsi" w:cstheme="minorHAnsi"/>
        </w:rPr>
        <w:t>VII. odst. 3</w:t>
      </w:r>
      <w:r w:rsidR="002E71A3" w:rsidRPr="00F664AB">
        <w:rPr>
          <w:rFonts w:asciiTheme="minorHAnsi" w:hAnsiTheme="minorHAnsi" w:cstheme="minorHAnsi"/>
        </w:rPr>
        <w:fldChar w:fldCharType="end"/>
      </w:r>
      <w:r w:rsidRPr="00F664AB">
        <w:rPr>
          <w:rFonts w:asciiTheme="minorHAnsi" w:hAnsiTheme="minorHAnsi" w:cstheme="minorHAnsi"/>
        </w:rPr>
        <w:t xml:space="preserve"> až </w:t>
      </w:r>
      <w:r w:rsidR="002E71A3" w:rsidRPr="00F664AB">
        <w:rPr>
          <w:rFonts w:asciiTheme="minorHAnsi" w:hAnsiTheme="minorHAnsi" w:cstheme="minorHAnsi"/>
        </w:rPr>
        <w:fldChar w:fldCharType="begin"/>
      </w:r>
      <w:r w:rsidR="002E71A3" w:rsidRPr="00F664AB">
        <w:rPr>
          <w:rFonts w:asciiTheme="minorHAnsi" w:hAnsiTheme="minorHAnsi" w:cstheme="minorHAnsi"/>
        </w:rPr>
        <w:instrText xml:space="preserve"> REF _Ref45149068 \n \h </w:instrText>
      </w:r>
      <w:r w:rsidR="00F664AB">
        <w:rPr>
          <w:rFonts w:asciiTheme="minorHAnsi" w:hAnsiTheme="minorHAnsi" w:cstheme="minorHAnsi"/>
        </w:rPr>
        <w:instrText xml:space="preserve"> \* MERGEFORMAT </w:instrText>
      </w:r>
      <w:r w:rsidR="002E71A3" w:rsidRPr="00F664AB">
        <w:rPr>
          <w:rFonts w:asciiTheme="minorHAnsi" w:hAnsiTheme="minorHAnsi" w:cstheme="minorHAnsi"/>
        </w:rPr>
      </w:r>
      <w:r w:rsidR="002E71A3" w:rsidRPr="00F664AB">
        <w:rPr>
          <w:rFonts w:asciiTheme="minorHAnsi" w:hAnsiTheme="minorHAnsi" w:cstheme="minorHAnsi"/>
        </w:rPr>
        <w:fldChar w:fldCharType="separate"/>
      </w:r>
      <w:r w:rsidR="00E523CC">
        <w:rPr>
          <w:rFonts w:asciiTheme="minorHAnsi" w:hAnsiTheme="minorHAnsi" w:cstheme="minorHAnsi"/>
        </w:rPr>
        <w:t>10</w:t>
      </w:r>
      <w:r w:rsidR="002E71A3" w:rsidRPr="00F664AB">
        <w:rPr>
          <w:rFonts w:asciiTheme="minorHAnsi" w:hAnsiTheme="minorHAnsi" w:cstheme="minorHAnsi"/>
        </w:rPr>
        <w:fldChar w:fldCharType="end"/>
      </w:r>
      <w:r w:rsidR="006924C6" w:rsidRPr="00F664AB">
        <w:rPr>
          <w:rFonts w:asciiTheme="minorHAnsi" w:hAnsiTheme="minorHAnsi" w:cstheme="minorHAnsi"/>
        </w:rPr>
        <w:t xml:space="preserve"> </w:t>
      </w:r>
      <w:r w:rsidR="00223D6C" w:rsidRPr="00F664AB">
        <w:rPr>
          <w:rFonts w:asciiTheme="minorHAnsi" w:hAnsiTheme="minorHAnsi" w:cstheme="minorHAnsi"/>
        </w:rPr>
        <w:t xml:space="preserve">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. </w:t>
      </w:r>
    </w:p>
    <w:p w14:paraId="3C1794C5" w14:textId="77777777" w:rsidR="005513A1" w:rsidRPr="00F664AB" w:rsidRDefault="002E71A3" w:rsidP="004870FC">
      <w:pPr>
        <w:pStyle w:val="Nadpis1"/>
        <w:ind w:left="0" w:firstLine="0"/>
        <w:rPr>
          <w:rFonts w:asciiTheme="minorHAnsi" w:hAnsiTheme="minorHAnsi" w:cstheme="minorHAnsi"/>
        </w:rPr>
      </w:pPr>
      <w:bookmarkStart w:id="116" w:name="_Ref45133512"/>
      <w:r w:rsidRPr="00F664AB">
        <w:rPr>
          <w:rFonts w:asciiTheme="minorHAnsi" w:hAnsiTheme="minorHAnsi" w:cstheme="minorHAnsi"/>
        </w:rPr>
        <w:tab/>
      </w:r>
      <w:bookmarkStart w:id="117" w:name="_Toc49258789"/>
      <w:bookmarkStart w:id="118" w:name="_Toc167182271"/>
      <w:r w:rsidR="005513A1" w:rsidRPr="00F664AB">
        <w:rPr>
          <w:rFonts w:asciiTheme="minorHAnsi" w:hAnsiTheme="minorHAnsi" w:cstheme="minorHAnsi"/>
        </w:rPr>
        <w:t>Ostatní podmínky</w:t>
      </w:r>
      <w:bookmarkEnd w:id="116"/>
      <w:bookmarkEnd w:id="117"/>
      <w:bookmarkEnd w:id="118"/>
    </w:p>
    <w:p w14:paraId="6FB32A85" w14:textId="451300DF" w:rsidR="00E47525" w:rsidRPr="00F664AB" w:rsidRDefault="00180DA3" w:rsidP="002666A7">
      <w:pPr>
        <w:pStyle w:val="Odst"/>
        <w:rPr>
          <w:rFonts w:asciiTheme="minorHAnsi" w:hAnsiTheme="minorHAnsi" w:cstheme="minorHAnsi"/>
          <w:b/>
          <w:color w:val="000000"/>
        </w:rPr>
      </w:pPr>
      <w:bookmarkStart w:id="119" w:name="_Ref45133710"/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 je povinen provádět </w:t>
      </w:r>
      <w:r w:rsidR="00B55477" w:rsidRPr="00F664AB">
        <w:rPr>
          <w:rFonts w:asciiTheme="minorHAnsi" w:hAnsiTheme="minorHAnsi" w:cstheme="minorHAnsi"/>
        </w:rPr>
        <w:t>R</w:t>
      </w:r>
      <w:r w:rsidR="005513A1" w:rsidRPr="00F664AB">
        <w:rPr>
          <w:rFonts w:asciiTheme="minorHAnsi" w:hAnsiTheme="minorHAnsi" w:cstheme="minorHAnsi"/>
        </w:rPr>
        <w:t xml:space="preserve">ozvoj poddodavatelem, pokud jím ve své nabídce podané v zadávacím řízení veřejné zakázky prokazoval splnění kvalifikačních předpokladů. Pokud ze závažných objektivních důvodů nebude </w:t>
      </w: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 schopen zajistit, aby se takový poddodavatel </w:t>
      </w:r>
      <w:r w:rsidR="00BD045E" w:rsidRPr="00F664AB">
        <w:rPr>
          <w:rFonts w:asciiTheme="minorHAnsi" w:hAnsiTheme="minorHAnsi" w:cstheme="minorHAnsi"/>
        </w:rPr>
        <w:t>po</w:t>
      </w:r>
      <w:r w:rsidR="00BD045E">
        <w:rPr>
          <w:rFonts w:asciiTheme="minorHAnsi" w:hAnsiTheme="minorHAnsi" w:cstheme="minorHAnsi"/>
        </w:rPr>
        <w:t>dsystém</w:t>
      </w:r>
      <w:r w:rsidR="00BD045E" w:rsidRPr="00F664AB">
        <w:rPr>
          <w:rFonts w:asciiTheme="minorHAnsi" w:hAnsiTheme="minorHAnsi" w:cstheme="minorHAnsi"/>
        </w:rPr>
        <w:t>u</w:t>
      </w:r>
      <w:r w:rsidR="005513A1" w:rsidRPr="00F664AB">
        <w:rPr>
          <w:rFonts w:asciiTheme="minorHAnsi" w:hAnsiTheme="minorHAnsi" w:cstheme="minorHAnsi"/>
        </w:rPr>
        <w:t xml:space="preserve"> na rozvoji, je </w:t>
      </w: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 oprávněn takového poddodavatele nahradit jiným </w:t>
      </w:r>
      <w:r w:rsidR="00B55477" w:rsidRPr="00F664AB">
        <w:rPr>
          <w:rFonts w:asciiTheme="minorHAnsi" w:hAnsiTheme="minorHAnsi" w:cstheme="minorHAnsi"/>
        </w:rPr>
        <w:t>pod</w:t>
      </w:r>
      <w:r w:rsidR="005513A1" w:rsidRPr="00F664AB">
        <w:rPr>
          <w:rFonts w:asciiTheme="minorHAnsi" w:hAnsiTheme="minorHAnsi" w:cstheme="minorHAnsi"/>
        </w:rPr>
        <w:t xml:space="preserve">dodavatelem pouze na základě předchozího písemného souhlasu </w:t>
      </w:r>
      <w:r w:rsidRPr="00F664AB">
        <w:rPr>
          <w:rFonts w:asciiTheme="minorHAnsi" w:hAnsiTheme="minorHAnsi" w:cstheme="minorHAnsi"/>
        </w:rPr>
        <w:t>Objednatel</w:t>
      </w:r>
      <w:r w:rsidR="005513A1" w:rsidRPr="00F664AB">
        <w:rPr>
          <w:rFonts w:asciiTheme="minorHAnsi" w:hAnsiTheme="minorHAnsi" w:cstheme="minorHAnsi"/>
        </w:rPr>
        <w:t xml:space="preserve">e. Poddodavatel nahrazující původního poddodavatele musí prostřednictvím </w:t>
      </w: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e prokázat stejnou či vyšší </w:t>
      </w:r>
      <w:r w:rsidR="000D1A3D" w:rsidRPr="00F664AB">
        <w:rPr>
          <w:rFonts w:asciiTheme="minorHAnsi" w:hAnsiTheme="minorHAnsi" w:cstheme="minorHAnsi"/>
        </w:rPr>
        <w:t xml:space="preserve">způsobilost a </w:t>
      </w:r>
      <w:r w:rsidR="005513A1" w:rsidRPr="00F664AB">
        <w:rPr>
          <w:rFonts w:asciiTheme="minorHAnsi" w:hAnsiTheme="minorHAnsi" w:cstheme="minorHAnsi"/>
        </w:rPr>
        <w:t xml:space="preserve">kvalifikaci </w:t>
      </w:r>
      <w:r w:rsidR="000D1A3D" w:rsidRPr="00F664AB">
        <w:rPr>
          <w:rFonts w:asciiTheme="minorHAnsi" w:hAnsiTheme="minorHAnsi" w:cstheme="minorHAnsi"/>
        </w:rPr>
        <w:t>dle zadávacích podmínek</w:t>
      </w:r>
      <w:r w:rsidR="005513A1" w:rsidRPr="00F664AB">
        <w:rPr>
          <w:rFonts w:asciiTheme="minorHAnsi" w:hAnsiTheme="minorHAnsi" w:cstheme="minorHAnsi"/>
        </w:rPr>
        <w:t xml:space="preserve">. </w:t>
      </w:r>
      <w:r w:rsidRPr="00F664AB">
        <w:rPr>
          <w:rFonts w:asciiTheme="minorHAnsi" w:hAnsiTheme="minorHAnsi" w:cstheme="minorHAnsi"/>
        </w:rPr>
        <w:t>Objednatel</w:t>
      </w:r>
      <w:r w:rsidR="005513A1" w:rsidRPr="00F664AB">
        <w:rPr>
          <w:rFonts w:asciiTheme="minorHAnsi" w:hAnsiTheme="minorHAnsi" w:cstheme="minorHAnsi"/>
        </w:rPr>
        <w:t xml:space="preserve"> nesmí změnu poddodavatele se stejnou či vyšší kvalifikací</w:t>
      </w:r>
      <w:r w:rsidR="00E86F34">
        <w:rPr>
          <w:rFonts w:asciiTheme="minorHAnsi" w:hAnsiTheme="minorHAnsi" w:cstheme="minorHAnsi"/>
        </w:rPr>
        <w:t>,</w:t>
      </w:r>
      <w:r w:rsidR="005513A1" w:rsidRPr="00F664AB">
        <w:rPr>
          <w:rFonts w:asciiTheme="minorHAnsi" w:hAnsiTheme="minorHAnsi" w:cstheme="minorHAnsi"/>
        </w:rPr>
        <w:t xml:space="preserve"> </w:t>
      </w:r>
      <w:r w:rsidR="00074AB2">
        <w:rPr>
          <w:rFonts w:asciiTheme="minorHAnsi" w:hAnsiTheme="minorHAnsi" w:cstheme="minorHAnsi"/>
        </w:rPr>
        <w:t>než bylo uvedeno v zadávacích podmínkách</w:t>
      </w:r>
      <w:r w:rsidR="00074AB2" w:rsidRPr="00F664AB">
        <w:rPr>
          <w:rFonts w:asciiTheme="minorHAnsi" w:hAnsiTheme="minorHAnsi" w:cstheme="minorHAnsi"/>
        </w:rPr>
        <w:t xml:space="preserve"> </w:t>
      </w:r>
      <w:r w:rsidR="005513A1" w:rsidRPr="00F664AB">
        <w:rPr>
          <w:rFonts w:asciiTheme="minorHAnsi" w:hAnsiTheme="minorHAnsi" w:cstheme="minorHAnsi"/>
        </w:rPr>
        <w:t>odmítnout, nejsou-li k tomu dány závažné důvody.</w:t>
      </w:r>
      <w:bookmarkEnd w:id="119"/>
    </w:p>
    <w:p w14:paraId="4773322B" w14:textId="77777777" w:rsidR="00E47525" w:rsidRPr="00F664AB" w:rsidRDefault="00180DA3" w:rsidP="002666A7">
      <w:pPr>
        <w:pStyle w:val="Odst"/>
        <w:rPr>
          <w:rFonts w:asciiTheme="minorHAnsi" w:hAnsiTheme="minorHAnsi" w:cstheme="minorHAnsi"/>
          <w:b/>
          <w:color w:val="000000"/>
        </w:rPr>
      </w:pP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 je povinen při poskytování </w:t>
      </w:r>
      <w:r w:rsidR="00B55477" w:rsidRPr="00F664AB">
        <w:rPr>
          <w:rFonts w:asciiTheme="minorHAnsi" w:hAnsiTheme="minorHAnsi" w:cstheme="minorHAnsi"/>
        </w:rPr>
        <w:t>R</w:t>
      </w:r>
      <w:r w:rsidR="005513A1" w:rsidRPr="00F664AB">
        <w:rPr>
          <w:rFonts w:asciiTheme="minorHAnsi" w:hAnsiTheme="minorHAnsi" w:cstheme="minorHAnsi"/>
        </w:rPr>
        <w:t xml:space="preserve">ozvoje respektovat a dodržovat pokyny </w:t>
      </w:r>
      <w:r w:rsidRPr="00F664AB">
        <w:rPr>
          <w:rFonts w:asciiTheme="minorHAnsi" w:hAnsiTheme="minorHAnsi" w:cstheme="minorHAnsi"/>
        </w:rPr>
        <w:t>Objednatel</w:t>
      </w:r>
      <w:r w:rsidR="005513A1" w:rsidRPr="00F664AB">
        <w:rPr>
          <w:rFonts w:asciiTheme="minorHAnsi" w:hAnsiTheme="minorHAnsi" w:cstheme="minorHAnsi"/>
        </w:rPr>
        <w:t xml:space="preserve">e. </w:t>
      </w:r>
      <w:r w:rsidR="00571925" w:rsidRPr="00F664AB">
        <w:rPr>
          <w:rFonts w:asciiTheme="minorHAnsi" w:hAnsiTheme="minorHAnsi" w:cstheme="minorHAnsi"/>
        </w:rPr>
        <w:t> V </w:t>
      </w:r>
      <w:r w:rsidR="005513A1" w:rsidRPr="00F664AB">
        <w:rPr>
          <w:rFonts w:asciiTheme="minorHAnsi" w:hAnsiTheme="minorHAnsi" w:cstheme="minorHAnsi"/>
        </w:rPr>
        <w:t xml:space="preserve">případě nevhodných pokynů </w:t>
      </w:r>
      <w:r w:rsidRPr="00F664AB">
        <w:rPr>
          <w:rFonts w:asciiTheme="minorHAnsi" w:hAnsiTheme="minorHAnsi" w:cstheme="minorHAnsi"/>
        </w:rPr>
        <w:t>Objednatel</w:t>
      </w:r>
      <w:r w:rsidR="005513A1" w:rsidRPr="00F664AB">
        <w:rPr>
          <w:rFonts w:asciiTheme="minorHAnsi" w:hAnsiTheme="minorHAnsi" w:cstheme="minorHAnsi"/>
        </w:rPr>
        <w:t xml:space="preserve">e je </w:t>
      </w: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 povinen na nevhodnost těchto pokynů </w:t>
      </w:r>
      <w:r w:rsidRPr="00F664AB">
        <w:rPr>
          <w:rFonts w:asciiTheme="minorHAnsi" w:hAnsiTheme="minorHAnsi" w:cstheme="minorHAnsi"/>
        </w:rPr>
        <w:t>Objednatel</w:t>
      </w:r>
      <w:r w:rsidR="005513A1" w:rsidRPr="00F664AB">
        <w:rPr>
          <w:rFonts w:asciiTheme="minorHAnsi" w:hAnsiTheme="minorHAnsi" w:cstheme="minorHAnsi"/>
        </w:rPr>
        <w:t xml:space="preserve">e písemně upozornit, v opačném případě nese </w:t>
      </w: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 zejména odpovědnost za škodu </w:t>
      </w:r>
      <w:r w:rsidR="004928EB">
        <w:rPr>
          <w:rFonts w:asciiTheme="minorHAnsi" w:hAnsiTheme="minorHAnsi" w:cstheme="minorHAnsi"/>
        </w:rPr>
        <w:br/>
      </w:r>
      <w:r w:rsidR="005513A1" w:rsidRPr="00F664AB">
        <w:rPr>
          <w:rFonts w:asciiTheme="minorHAnsi" w:hAnsiTheme="minorHAnsi" w:cstheme="minorHAnsi"/>
        </w:rPr>
        <w:t xml:space="preserve">a nemajetkovou újmu, která v důsledku nevhodných pokynů </w:t>
      </w:r>
      <w:r w:rsidRPr="00F664AB">
        <w:rPr>
          <w:rFonts w:asciiTheme="minorHAnsi" w:hAnsiTheme="minorHAnsi" w:cstheme="minorHAnsi"/>
        </w:rPr>
        <w:t>Objednatel</w:t>
      </w:r>
      <w:r w:rsidR="005513A1" w:rsidRPr="00F664AB">
        <w:rPr>
          <w:rFonts w:asciiTheme="minorHAnsi" w:hAnsiTheme="minorHAnsi" w:cstheme="minorHAnsi"/>
        </w:rPr>
        <w:t>i nebo třetím osobám vznikla.</w:t>
      </w:r>
    </w:p>
    <w:p w14:paraId="29586D38" w14:textId="58AD6EE0" w:rsidR="00E47525" w:rsidRPr="00F664AB" w:rsidRDefault="00180DA3" w:rsidP="002666A7">
      <w:pPr>
        <w:pStyle w:val="Odst"/>
        <w:rPr>
          <w:rFonts w:asciiTheme="minorHAnsi" w:hAnsiTheme="minorHAnsi" w:cstheme="minorHAnsi"/>
          <w:b/>
          <w:color w:val="000000"/>
        </w:rPr>
      </w:pPr>
      <w:r w:rsidRPr="00F664AB">
        <w:rPr>
          <w:rFonts w:asciiTheme="minorHAnsi" w:hAnsiTheme="minorHAnsi" w:cstheme="minorHAnsi"/>
        </w:rPr>
        <w:t>Objednatel</w:t>
      </w:r>
      <w:r w:rsidR="005513A1" w:rsidRPr="00F664AB">
        <w:rPr>
          <w:rFonts w:asciiTheme="minorHAnsi" w:hAnsiTheme="minorHAnsi" w:cstheme="minorHAnsi"/>
        </w:rPr>
        <w:t xml:space="preserve"> je povinen poskytnout </w:t>
      </w: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i součinnost k zajištění vzdáleného přístupu </w:t>
      </w: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e </w:t>
      </w:r>
      <w:r w:rsidR="00E96851">
        <w:rPr>
          <w:rFonts w:asciiTheme="minorHAnsi" w:hAnsiTheme="minorHAnsi" w:cstheme="minorHAnsi"/>
        </w:rPr>
        <w:br/>
      </w:r>
      <w:r w:rsidR="005513A1" w:rsidRPr="00F664AB">
        <w:rPr>
          <w:rFonts w:asciiTheme="minorHAnsi" w:hAnsiTheme="minorHAnsi" w:cstheme="minorHAnsi"/>
        </w:rPr>
        <w:t xml:space="preserve">k serverům </w:t>
      </w:r>
      <w:r w:rsidR="00C456A4">
        <w:rPr>
          <w:rFonts w:asciiTheme="minorHAnsi" w:hAnsiTheme="minorHAnsi" w:cstheme="minorHAnsi"/>
        </w:rPr>
        <w:t xml:space="preserve">té části </w:t>
      </w:r>
      <w:r w:rsidR="00292548">
        <w:rPr>
          <w:rFonts w:asciiTheme="minorHAnsi" w:hAnsiTheme="minorHAnsi" w:cstheme="minorHAnsi"/>
        </w:rPr>
        <w:t>Systému</w:t>
      </w:r>
      <w:r w:rsidR="00C456A4">
        <w:rPr>
          <w:rFonts w:asciiTheme="minorHAnsi" w:hAnsiTheme="minorHAnsi" w:cstheme="minorHAnsi"/>
        </w:rPr>
        <w:t xml:space="preserve">, které je </w:t>
      </w:r>
      <w:r w:rsidR="005513A1" w:rsidRPr="00F664AB">
        <w:rPr>
          <w:rFonts w:asciiTheme="minorHAnsi" w:hAnsiTheme="minorHAnsi" w:cstheme="minorHAnsi"/>
        </w:rPr>
        <w:t>systém</w:t>
      </w:r>
      <w:r w:rsidR="00C456A4">
        <w:rPr>
          <w:rFonts w:asciiTheme="minorHAnsi" w:hAnsiTheme="minorHAnsi" w:cstheme="minorHAnsi"/>
        </w:rPr>
        <w:t>em,</w:t>
      </w:r>
      <w:r w:rsidR="005513A1" w:rsidRPr="00F664AB">
        <w:rPr>
          <w:rFonts w:asciiTheme="minorHAnsi" w:hAnsiTheme="minorHAnsi" w:cstheme="minorHAnsi"/>
        </w:rPr>
        <w:t xml:space="preserve"> výhradně pro účely </w:t>
      </w:r>
      <w:r w:rsidR="00B55477" w:rsidRPr="00F664AB">
        <w:rPr>
          <w:rFonts w:asciiTheme="minorHAnsi" w:hAnsiTheme="minorHAnsi" w:cstheme="minorHAnsi"/>
        </w:rPr>
        <w:t>R</w:t>
      </w:r>
      <w:r w:rsidR="005513A1" w:rsidRPr="00F664AB">
        <w:rPr>
          <w:rFonts w:asciiTheme="minorHAnsi" w:hAnsiTheme="minorHAnsi" w:cstheme="minorHAnsi"/>
        </w:rPr>
        <w:t>ozvoje</w:t>
      </w:r>
      <w:r w:rsidR="001C1C4F">
        <w:rPr>
          <w:rFonts w:asciiTheme="minorHAnsi" w:hAnsiTheme="minorHAnsi" w:cstheme="minorHAnsi"/>
        </w:rPr>
        <w:t>.</w:t>
      </w:r>
    </w:p>
    <w:p w14:paraId="4062CFC4" w14:textId="570014D0" w:rsidR="00E47525" w:rsidRPr="00F664AB" w:rsidRDefault="001C4217" w:rsidP="002666A7">
      <w:pPr>
        <w:pStyle w:val="Odst"/>
        <w:rPr>
          <w:rFonts w:asciiTheme="minorHAnsi" w:hAnsiTheme="minorHAnsi" w:cstheme="minorHAnsi"/>
          <w:b/>
          <w:color w:val="000000"/>
        </w:rPr>
      </w:pPr>
      <w:r w:rsidRPr="00F664AB">
        <w:rPr>
          <w:rFonts w:asciiTheme="minorHAnsi" w:hAnsiTheme="minorHAnsi" w:cstheme="minorHAnsi"/>
        </w:rPr>
        <w:t>Smluvní strany spolu budou komunikovat </w:t>
      </w:r>
      <w:r w:rsidR="006D278C">
        <w:rPr>
          <w:rFonts w:asciiTheme="minorHAnsi" w:hAnsiTheme="minorHAnsi" w:cstheme="minorHAnsi"/>
        </w:rPr>
        <w:t>e-maily kontaktních osob uvedených ve Smlouvě.</w:t>
      </w:r>
    </w:p>
    <w:p w14:paraId="29C9648D" w14:textId="1569708C" w:rsidR="00CF632C" w:rsidRPr="00F664AB" w:rsidRDefault="00180DA3" w:rsidP="002666A7">
      <w:pPr>
        <w:pStyle w:val="Odst"/>
        <w:rPr>
          <w:rFonts w:asciiTheme="minorHAnsi" w:hAnsiTheme="minorHAnsi" w:cstheme="minorHAnsi"/>
          <w:b/>
          <w:color w:val="000000"/>
        </w:rPr>
      </w:pP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 odpovídá za kvalitu, všeobecnou a odbornou správnost </w:t>
      </w:r>
      <w:r w:rsidR="00B55477" w:rsidRPr="00F664AB">
        <w:rPr>
          <w:rFonts w:asciiTheme="minorHAnsi" w:hAnsiTheme="minorHAnsi" w:cstheme="minorHAnsi"/>
        </w:rPr>
        <w:t>R</w:t>
      </w:r>
      <w:r w:rsidR="005513A1" w:rsidRPr="00F664AB">
        <w:rPr>
          <w:rFonts w:asciiTheme="minorHAnsi" w:hAnsiTheme="minorHAnsi" w:cstheme="minorHAnsi"/>
        </w:rPr>
        <w:t xml:space="preserve">ozvoje. </w:t>
      </w: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 je povinen při poskytování </w:t>
      </w:r>
      <w:r w:rsidR="00B55477" w:rsidRPr="00F664AB">
        <w:rPr>
          <w:rFonts w:asciiTheme="minorHAnsi" w:hAnsiTheme="minorHAnsi" w:cstheme="minorHAnsi"/>
        </w:rPr>
        <w:t>R</w:t>
      </w:r>
      <w:r w:rsidR="005513A1" w:rsidRPr="00F664AB">
        <w:rPr>
          <w:rFonts w:asciiTheme="minorHAnsi" w:hAnsiTheme="minorHAnsi" w:cstheme="minorHAnsi"/>
        </w:rPr>
        <w:t xml:space="preserve">ozvoje dle </w:t>
      </w:r>
      <w:r w:rsidR="00A46356" w:rsidRPr="00F664AB">
        <w:rPr>
          <w:rFonts w:asciiTheme="minorHAnsi" w:hAnsiTheme="minorHAnsi" w:cstheme="minorHAnsi"/>
        </w:rPr>
        <w:t>Smlouvy</w:t>
      </w:r>
      <w:r w:rsidR="005513A1" w:rsidRPr="00F664AB">
        <w:rPr>
          <w:rFonts w:asciiTheme="minorHAnsi" w:hAnsiTheme="minorHAnsi" w:cstheme="minorHAnsi"/>
        </w:rPr>
        <w:t xml:space="preserve"> postupovat s odbornou péčí podle svých nejlepších znalostí </w:t>
      </w:r>
      <w:r w:rsidR="00E96851">
        <w:rPr>
          <w:rFonts w:asciiTheme="minorHAnsi" w:hAnsiTheme="minorHAnsi" w:cstheme="minorHAnsi"/>
        </w:rPr>
        <w:br/>
      </w:r>
      <w:r w:rsidR="005513A1" w:rsidRPr="00F664AB">
        <w:rPr>
          <w:rFonts w:asciiTheme="minorHAnsi" w:hAnsiTheme="minorHAnsi" w:cstheme="minorHAnsi"/>
        </w:rPr>
        <w:t xml:space="preserve">a schopností, přičemž při své činnosti je povinen chránit zájmy a dobré jméno </w:t>
      </w:r>
      <w:r w:rsidRPr="00F664AB">
        <w:rPr>
          <w:rFonts w:asciiTheme="minorHAnsi" w:hAnsiTheme="minorHAnsi" w:cstheme="minorHAnsi"/>
        </w:rPr>
        <w:t>Objednatel</w:t>
      </w:r>
      <w:r w:rsidR="005513A1" w:rsidRPr="00F664AB">
        <w:rPr>
          <w:rFonts w:asciiTheme="minorHAnsi" w:hAnsiTheme="minorHAnsi" w:cstheme="minorHAnsi"/>
        </w:rPr>
        <w:t>e.</w:t>
      </w:r>
    </w:p>
    <w:p w14:paraId="2E23409A" w14:textId="77777777" w:rsidR="005513A1" w:rsidRPr="00F664AB" w:rsidRDefault="005513A1" w:rsidP="002666A7">
      <w:pPr>
        <w:pStyle w:val="Nadpis1"/>
        <w:numPr>
          <w:ilvl w:val="0"/>
          <w:numId w:val="0"/>
        </w:numPr>
        <w:ind w:left="357" w:hanging="357"/>
        <w:rPr>
          <w:rFonts w:asciiTheme="minorHAnsi" w:hAnsiTheme="minorHAnsi" w:cstheme="minorHAnsi"/>
          <w:sz w:val="28"/>
          <w:szCs w:val="28"/>
        </w:rPr>
      </w:pPr>
      <w:bookmarkStart w:id="120" w:name="_Toc49258790"/>
      <w:bookmarkStart w:id="121" w:name="_Toc167182272"/>
      <w:r w:rsidRPr="00F664AB">
        <w:rPr>
          <w:rFonts w:asciiTheme="minorHAnsi" w:hAnsiTheme="minorHAnsi" w:cstheme="minorHAnsi"/>
          <w:sz w:val="28"/>
          <w:szCs w:val="28"/>
        </w:rPr>
        <w:t>SPOLEČNÁ USTANOVENÍ PRO VŠECHNY ČÁSTI</w:t>
      </w:r>
      <w:r w:rsidR="005B0BF7" w:rsidRPr="00F664AB">
        <w:rPr>
          <w:rFonts w:asciiTheme="minorHAnsi" w:hAnsiTheme="minorHAnsi" w:cstheme="minorHAnsi"/>
          <w:sz w:val="28"/>
          <w:szCs w:val="28"/>
        </w:rPr>
        <w:t xml:space="preserve"> </w:t>
      </w:r>
      <w:r w:rsidR="00A46356" w:rsidRPr="00F664AB">
        <w:rPr>
          <w:rFonts w:asciiTheme="minorHAnsi" w:hAnsiTheme="minorHAnsi" w:cstheme="minorHAnsi"/>
          <w:sz w:val="28"/>
          <w:szCs w:val="28"/>
        </w:rPr>
        <w:t>SMLOUVY</w:t>
      </w:r>
      <w:bookmarkEnd w:id="120"/>
      <w:bookmarkEnd w:id="121"/>
    </w:p>
    <w:p w14:paraId="19722372" w14:textId="4BD9EF88" w:rsidR="00D57FC5" w:rsidRPr="00F664AB" w:rsidRDefault="00347ECA" w:rsidP="004870FC">
      <w:pPr>
        <w:pStyle w:val="Nadpis1"/>
        <w:ind w:left="0" w:firstLine="0"/>
        <w:rPr>
          <w:rFonts w:asciiTheme="minorHAnsi" w:hAnsiTheme="minorHAnsi" w:cstheme="minorHAnsi"/>
        </w:rPr>
      </w:pPr>
      <w:bookmarkStart w:id="122" w:name="_Ref45134188"/>
      <w:bookmarkStart w:id="123" w:name="_Ref45135370"/>
      <w:bookmarkStart w:id="124" w:name="_Toc49258791"/>
      <w:bookmarkStart w:id="125" w:name="_Toc167182273"/>
      <w:bookmarkStart w:id="126" w:name="_Ref45135381"/>
      <w:r w:rsidRPr="00F664AB">
        <w:rPr>
          <w:rFonts w:asciiTheme="minorHAnsi" w:hAnsiTheme="minorHAnsi" w:cstheme="minorHAnsi"/>
        </w:rPr>
        <w:t xml:space="preserve">Doba a místo plnění, způsob předání </w:t>
      </w:r>
      <w:bookmarkEnd w:id="122"/>
      <w:bookmarkEnd w:id="123"/>
      <w:bookmarkEnd w:id="124"/>
      <w:r w:rsidR="00292548">
        <w:rPr>
          <w:rFonts w:asciiTheme="minorHAnsi" w:hAnsiTheme="minorHAnsi" w:cstheme="minorHAnsi"/>
        </w:rPr>
        <w:t>Systému</w:t>
      </w:r>
      <w:bookmarkEnd w:id="125"/>
    </w:p>
    <w:bookmarkEnd w:id="126"/>
    <w:p w14:paraId="4AC69B8A" w14:textId="75976081" w:rsidR="00E47525" w:rsidRPr="00F664AB" w:rsidRDefault="005513A1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Plnění započne </w:t>
      </w:r>
      <w:r w:rsidR="00180DA3" w:rsidRPr="00F664AB">
        <w:rPr>
          <w:rFonts w:asciiTheme="minorHAnsi" w:hAnsiTheme="minorHAnsi" w:cstheme="minorHAnsi"/>
        </w:rPr>
        <w:t>Zhotovitel</w:t>
      </w:r>
      <w:r w:rsidRPr="00F664AB">
        <w:rPr>
          <w:rFonts w:asciiTheme="minorHAnsi" w:hAnsiTheme="minorHAnsi" w:cstheme="minorHAnsi"/>
        </w:rPr>
        <w:t xml:space="preserve"> </w:t>
      </w:r>
      <w:r w:rsidR="002666A7" w:rsidRPr="00F664AB">
        <w:rPr>
          <w:rFonts w:asciiTheme="minorHAnsi" w:hAnsiTheme="minorHAnsi" w:cstheme="minorHAnsi"/>
        </w:rPr>
        <w:t>sám, pokud mu Objednatel písemně nesdělí, že etapu započínat nemá.</w:t>
      </w:r>
    </w:p>
    <w:p w14:paraId="4049CFC7" w14:textId="7C412105" w:rsidR="00E47525" w:rsidRPr="00F664AB" w:rsidRDefault="005513A1" w:rsidP="00A63B38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Objednatel se zavazuje k implementaci všech </w:t>
      </w:r>
      <w:r w:rsidR="001C1C4F">
        <w:rPr>
          <w:rFonts w:asciiTheme="minorHAnsi" w:hAnsiTheme="minorHAnsi" w:cstheme="minorHAnsi"/>
        </w:rPr>
        <w:t>částí systému</w:t>
      </w:r>
      <w:r w:rsidRPr="00F664AB">
        <w:rPr>
          <w:rFonts w:asciiTheme="minorHAnsi" w:hAnsiTheme="minorHAnsi" w:cstheme="minorHAnsi"/>
        </w:rPr>
        <w:t xml:space="preserve">. </w:t>
      </w:r>
    </w:p>
    <w:p w14:paraId="6AB4EC8B" w14:textId="5F7F6782" w:rsidR="00E47525" w:rsidRPr="00F664AB" w:rsidRDefault="005513A1" w:rsidP="002666A7">
      <w:pPr>
        <w:pStyle w:val="Odst"/>
        <w:rPr>
          <w:rFonts w:asciiTheme="minorHAnsi" w:hAnsiTheme="minorHAnsi" w:cstheme="minorHAnsi"/>
        </w:rPr>
      </w:pPr>
      <w:bookmarkStart w:id="127" w:name="_Ref36539249"/>
      <w:r w:rsidRPr="00F664AB">
        <w:rPr>
          <w:rFonts w:asciiTheme="minorHAnsi" w:hAnsiTheme="minorHAnsi" w:cstheme="minorHAnsi"/>
        </w:rPr>
        <w:t xml:space="preserve">Ve chvíli, kdy smluvní strany naznají, že byla </w:t>
      </w:r>
      <w:r w:rsidR="001C1C4F">
        <w:rPr>
          <w:rFonts w:asciiTheme="minorHAnsi" w:hAnsiTheme="minorHAnsi" w:cstheme="minorHAnsi"/>
        </w:rPr>
        <w:t xml:space="preserve">implementace </w:t>
      </w:r>
      <w:r w:rsidRPr="00F664AB">
        <w:rPr>
          <w:rFonts w:asciiTheme="minorHAnsi" w:hAnsiTheme="minorHAnsi" w:cstheme="minorHAnsi"/>
        </w:rPr>
        <w:t xml:space="preserve">dokončena řádně a plnění v ní poskytnuté pracuje bezvadně a v souladu s požadavky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>,</w:t>
      </w:r>
      <w:r w:rsidR="00FF6081" w:rsidRPr="00F664AB">
        <w:rPr>
          <w:rFonts w:asciiTheme="minorHAnsi" w:hAnsiTheme="minorHAnsi" w:cstheme="minorHAnsi"/>
        </w:rPr>
        <w:t xml:space="preserve"> vedoucí projektu S</w:t>
      </w:r>
      <w:r w:rsidRPr="00F664AB">
        <w:rPr>
          <w:rFonts w:asciiTheme="minorHAnsi" w:hAnsiTheme="minorHAnsi" w:cstheme="minorHAnsi"/>
        </w:rPr>
        <w:t>mluvní</w:t>
      </w:r>
      <w:r w:rsidR="00FF6081" w:rsidRPr="00F664AB">
        <w:rPr>
          <w:rFonts w:asciiTheme="minorHAnsi" w:hAnsiTheme="minorHAnsi" w:cstheme="minorHAnsi"/>
        </w:rPr>
        <w:t xml:space="preserve">ch </w:t>
      </w:r>
      <w:r w:rsidRPr="00F664AB">
        <w:rPr>
          <w:rFonts w:asciiTheme="minorHAnsi" w:hAnsiTheme="minorHAnsi" w:cstheme="minorHAnsi"/>
        </w:rPr>
        <w:t>stran uvedenou skutečnost stvrdí akceptačním protokolem</w:t>
      </w:r>
      <w:r w:rsidR="008C6AB8" w:rsidRPr="00F664AB">
        <w:rPr>
          <w:rFonts w:asciiTheme="minorHAnsi" w:hAnsiTheme="minorHAnsi" w:cstheme="minorHAnsi"/>
        </w:rPr>
        <w:t xml:space="preserve"> po provedeném akceptačním řízení</w:t>
      </w:r>
      <w:r w:rsidRPr="00F664AB">
        <w:rPr>
          <w:rFonts w:asciiTheme="minorHAnsi" w:hAnsiTheme="minorHAnsi" w:cstheme="minorHAnsi"/>
        </w:rPr>
        <w:t xml:space="preserve">. Dnem podpisu akceptačního protokolu </w:t>
      </w:r>
      <w:r w:rsidR="001C1C4F">
        <w:rPr>
          <w:rFonts w:asciiTheme="minorHAnsi" w:hAnsiTheme="minorHAnsi" w:cstheme="minorHAnsi"/>
        </w:rPr>
        <w:t xml:space="preserve">se </w:t>
      </w:r>
      <w:r w:rsidR="00292548">
        <w:rPr>
          <w:rFonts w:asciiTheme="minorHAnsi" w:hAnsiTheme="minorHAnsi" w:cstheme="minorHAnsi"/>
        </w:rPr>
        <w:t>Systém</w:t>
      </w:r>
      <w:r w:rsidRPr="00F664AB">
        <w:rPr>
          <w:rFonts w:asciiTheme="minorHAnsi" w:hAnsiTheme="minorHAnsi" w:cstheme="minorHAnsi"/>
        </w:rPr>
        <w:t xml:space="preserve"> považuje za </w:t>
      </w:r>
      <w:r w:rsidR="00A46356" w:rsidRPr="00F664AB">
        <w:rPr>
          <w:rFonts w:asciiTheme="minorHAnsi" w:hAnsiTheme="minorHAnsi" w:cstheme="minorHAnsi"/>
        </w:rPr>
        <w:t>předan</w:t>
      </w:r>
      <w:r w:rsidR="001C1C4F">
        <w:rPr>
          <w:rFonts w:asciiTheme="minorHAnsi" w:hAnsiTheme="minorHAnsi" w:cstheme="minorHAnsi"/>
        </w:rPr>
        <w:t>ý</w:t>
      </w:r>
      <w:r w:rsidR="00A46356" w:rsidRPr="00F664AB">
        <w:rPr>
          <w:rFonts w:asciiTheme="minorHAnsi" w:hAnsiTheme="minorHAnsi" w:cstheme="minorHAnsi"/>
        </w:rPr>
        <w:t xml:space="preserve"> a</w:t>
      </w:r>
      <w:r w:rsidR="008C6AB8" w:rsidRPr="00F664AB">
        <w:rPr>
          <w:rFonts w:asciiTheme="minorHAnsi" w:hAnsiTheme="minorHAnsi" w:cstheme="minorHAnsi"/>
        </w:rPr>
        <w:t xml:space="preserve"> </w:t>
      </w:r>
      <w:r w:rsidR="00180DA3" w:rsidRPr="00F664AB">
        <w:rPr>
          <w:rFonts w:asciiTheme="minorHAnsi" w:hAnsiTheme="minorHAnsi" w:cstheme="minorHAnsi"/>
        </w:rPr>
        <w:t>Objednatel</w:t>
      </w:r>
      <w:r w:rsidRPr="00F664AB">
        <w:rPr>
          <w:rFonts w:asciiTheme="minorHAnsi" w:hAnsiTheme="minorHAnsi" w:cstheme="minorHAnsi"/>
        </w:rPr>
        <w:t xml:space="preserve"> může začít čerpat </w:t>
      </w:r>
      <w:r w:rsidR="000F37C0" w:rsidRPr="00F664AB">
        <w:rPr>
          <w:rFonts w:asciiTheme="minorHAnsi" w:hAnsiTheme="minorHAnsi" w:cstheme="minorHAnsi"/>
        </w:rPr>
        <w:t>Servisní služby</w:t>
      </w:r>
      <w:r w:rsidR="008C6AB8" w:rsidRPr="00F664AB">
        <w:rPr>
          <w:rFonts w:asciiTheme="minorHAnsi" w:hAnsiTheme="minorHAnsi" w:cstheme="minorHAnsi"/>
        </w:rPr>
        <w:t xml:space="preserve"> dle části B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. Součástí </w:t>
      </w:r>
      <w:r w:rsidR="001C1C4F">
        <w:rPr>
          <w:rFonts w:asciiTheme="minorHAnsi" w:hAnsiTheme="minorHAnsi" w:cstheme="minorHAnsi"/>
        </w:rPr>
        <w:t>implem</w:t>
      </w:r>
      <w:r w:rsidR="0075172E">
        <w:rPr>
          <w:rFonts w:asciiTheme="minorHAnsi" w:hAnsiTheme="minorHAnsi" w:cstheme="minorHAnsi"/>
        </w:rPr>
        <w:t>en</w:t>
      </w:r>
      <w:r w:rsidR="001C1C4F">
        <w:rPr>
          <w:rFonts w:asciiTheme="minorHAnsi" w:hAnsiTheme="minorHAnsi" w:cstheme="minorHAnsi"/>
        </w:rPr>
        <w:t xml:space="preserve">tace je </w:t>
      </w:r>
      <w:r w:rsidR="00D17E03" w:rsidRPr="00F664AB">
        <w:rPr>
          <w:rFonts w:asciiTheme="minorHAnsi" w:hAnsiTheme="minorHAnsi" w:cstheme="minorHAnsi"/>
        </w:rPr>
        <w:t xml:space="preserve">testovací </w:t>
      </w:r>
      <w:r w:rsidRPr="00F664AB">
        <w:rPr>
          <w:rFonts w:asciiTheme="minorHAnsi" w:hAnsiTheme="minorHAnsi" w:cstheme="minorHAnsi"/>
        </w:rPr>
        <w:t xml:space="preserve">provoz </w:t>
      </w:r>
      <w:r w:rsidR="00292548">
        <w:rPr>
          <w:rFonts w:asciiTheme="minorHAnsi" w:hAnsiTheme="minorHAnsi" w:cstheme="minorHAnsi"/>
        </w:rPr>
        <w:t>Systému</w:t>
      </w:r>
      <w:r w:rsidR="008C6AB8" w:rsidRPr="00F664AB">
        <w:rPr>
          <w:rFonts w:asciiTheme="minorHAnsi" w:hAnsiTheme="minorHAnsi" w:cstheme="minorHAnsi"/>
        </w:rPr>
        <w:t xml:space="preserve"> </w:t>
      </w:r>
      <w:r w:rsidRPr="00F664AB">
        <w:rPr>
          <w:rFonts w:asciiTheme="minorHAnsi" w:hAnsiTheme="minorHAnsi" w:cstheme="minorHAnsi"/>
        </w:rPr>
        <w:t xml:space="preserve">v minimálním </w:t>
      </w:r>
      <w:r w:rsidRPr="00B97BA6">
        <w:rPr>
          <w:rFonts w:asciiTheme="minorHAnsi" w:hAnsiTheme="minorHAnsi" w:cstheme="minorHAnsi"/>
        </w:rPr>
        <w:t xml:space="preserve">rozsahu </w:t>
      </w:r>
      <w:r w:rsidR="00DE4654" w:rsidRPr="00B97BA6">
        <w:rPr>
          <w:rFonts w:asciiTheme="minorHAnsi" w:hAnsiTheme="minorHAnsi" w:cstheme="minorHAnsi"/>
        </w:rPr>
        <w:t>3</w:t>
      </w:r>
      <w:r w:rsidRPr="00F664AB">
        <w:rPr>
          <w:rFonts w:asciiTheme="minorHAnsi" w:hAnsiTheme="minorHAnsi" w:cstheme="minorHAnsi"/>
        </w:rPr>
        <w:t xml:space="preserve"> týdnů, jehož ukončení je potvrzeno podpisem akceptačního protokolu</w:t>
      </w:r>
      <w:r w:rsidR="008C6AB8" w:rsidRPr="00F664AB">
        <w:rPr>
          <w:rFonts w:asciiTheme="minorHAnsi" w:hAnsiTheme="minorHAnsi" w:cstheme="minorHAnsi"/>
        </w:rPr>
        <w:t xml:space="preserve"> dle Akceptačního řízení</w:t>
      </w:r>
      <w:r w:rsidRPr="00F664AB">
        <w:rPr>
          <w:rFonts w:asciiTheme="minorHAnsi" w:hAnsiTheme="minorHAnsi" w:cstheme="minorHAnsi"/>
        </w:rPr>
        <w:t xml:space="preserve">. </w:t>
      </w:r>
      <w:r w:rsidR="00292548">
        <w:rPr>
          <w:rFonts w:asciiTheme="minorHAnsi" w:hAnsiTheme="minorHAnsi" w:cstheme="minorHAnsi"/>
        </w:rPr>
        <w:t>Systém</w:t>
      </w:r>
      <w:r w:rsidR="008C6AB8" w:rsidRPr="00F664AB">
        <w:rPr>
          <w:rFonts w:asciiTheme="minorHAnsi" w:hAnsiTheme="minorHAnsi" w:cstheme="minorHAnsi"/>
        </w:rPr>
        <w:t xml:space="preserve"> se má za řádně </w:t>
      </w:r>
      <w:r w:rsidR="00654204">
        <w:rPr>
          <w:rFonts w:asciiTheme="minorHAnsi" w:hAnsiTheme="minorHAnsi" w:cstheme="minorHAnsi"/>
        </w:rPr>
        <w:t>dokončen</w:t>
      </w:r>
      <w:r w:rsidR="001C1C4F">
        <w:rPr>
          <w:rFonts w:asciiTheme="minorHAnsi" w:hAnsiTheme="minorHAnsi" w:cstheme="minorHAnsi"/>
        </w:rPr>
        <w:t>ý</w:t>
      </w:r>
      <w:r w:rsidR="00654204" w:rsidRPr="00F664AB">
        <w:rPr>
          <w:rFonts w:asciiTheme="minorHAnsi" w:hAnsiTheme="minorHAnsi" w:cstheme="minorHAnsi"/>
        </w:rPr>
        <w:t xml:space="preserve"> </w:t>
      </w:r>
      <w:r w:rsidRPr="00F664AB">
        <w:rPr>
          <w:rFonts w:asciiTheme="minorHAnsi" w:hAnsiTheme="minorHAnsi" w:cstheme="minorHAnsi"/>
        </w:rPr>
        <w:t xml:space="preserve">až po úspěšném </w:t>
      </w:r>
      <w:r w:rsidR="008C6AB8" w:rsidRPr="00F664AB">
        <w:rPr>
          <w:rFonts w:asciiTheme="minorHAnsi" w:hAnsiTheme="minorHAnsi" w:cstheme="minorHAnsi"/>
        </w:rPr>
        <w:t xml:space="preserve">a Objednatelem akceptovaném </w:t>
      </w:r>
      <w:r w:rsidR="00D17E03" w:rsidRPr="00F664AB">
        <w:rPr>
          <w:rFonts w:asciiTheme="minorHAnsi" w:hAnsiTheme="minorHAnsi" w:cstheme="minorHAnsi"/>
        </w:rPr>
        <w:t xml:space="preserve">testovacím </w:t>
      </w:r>
      <w:r w:rsidRPr="00F664AB">
        <w:rPr>
          <w:rFonts w:asciiTheme="minorHAnsi" w:hAnsiTheme="minorHAnsi" w:cstheme="minorHAnsi"/>
        </w:rPr>
        <w:t xml:space="preserve">provozu. O faktu úspěchu </w:t>
      </w:r>
      <w:r w:rsidR="00D17E03" w:rsidRPr="00F664AB">
        <w:rPr>
          <w:rFonts w:asciiTheme="minorHAnsi" w:hAnsiTheme="minorHAnsi" w:cstheme="minorHAnsi"/>
        </w:rPr>
        <w:t xml:space="preserve">testovacího </w:t>
      </w:r>
      <w:r w:rsidRPr="00F664AB">
        <w:rPr>
          <w:rFonts w:asciiTheme="minorHAnsi" w:hAnsiTheme="minorHAnsi" w:cstheme="minorHAnsi"/>
        </w:rPr>
        <w:t xml:space="preserve">provozu rozhoduje </w:t>
      </w:r>
      <w:r w:rsidR="00180DA3" w:rsidRPr="00F664AB">
        <w:rPr>
          <w:rFonts w:asciiTheme="minorHAnsi" w:hAnsiTheme="minorHAnsi" w:cstheme="minorHAnsi"/>
        </w:rPr>
        <w:t>Objednatel</w:t>
      </w:r>
      <w:r w:rsidRPr="00F664AB">
        <w:rPr>
          <w:rFonts w:asciiTheme="minorHAnsi" w:hAnsiTheme="minorHAnsi" w:cstheme="minorHAnsi"/>
        </w:rPr>
        <w:t xml:space="preserve"> s přihlédnutím k činnosti a informacím poskytnutých mu </w:t>
      </w:r>
      <w:r w:rsidR="00180DA3" w:rsidRPr="00F664AB">
        <w:rPr>
          <w:rFonts w:asciiTheme="minorHAnsi" w:hAnsiTheme="minorHAnsi" w:cstheme="minorHAnsi"/>
        </w:rPr>
        <w:t>Zhotovitel</w:t>
      </w:r>
      <w:r w:rsidRPr="00F664AB">
        <w:rPr>
          <w:rFonts w:asciiTheme="minorHAnsi" w:hAnsiTheme="minorHAnsi" w:cstheme="minorHAnsi"/>
        </w:rPr>
        <w:t>em.</w:t>
      </w:r>
      <w:bookmarkEnd w:id="127"/>
    </w:p>
    <w:p w14:paraId="39E375E0" w14:textId="3C281FB5" w:rsidR="00E47525" w:rsidRPr="00F664AB" w:rsidRDefault="00180DA3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 provede předmět na svůj náklad, na své nebezpečí, dohodnutým způsobem</w:t>
      </w:r>
      <w:r w:rsidR="007402F5">
        <w:rPr>
          <w:rFonts w:asciiTheme="minorHAnsi" w:hAnsiTheme="minorHAnsi" w:cstheme="minorHAnsi"/>
        </w:rPr>
        <w:t>,</w:t>
      </w:r>
      <w:r w:rsidR="001C1C4F">
        <w:rPr>
          <w:rFonts w:asciiTheme="minorHAnsi" w:hAnsiTheme="minorHAnsi" w:cstheme="minorHAnsi"/>
        </w:rPr>
        <w:t xml:space="preserve"> dohodnutým v</w:t>
      </w:r>
      <w:r w:rsidR="00FF406B">
        <w:rPr>
          <w:rFonts w:asciiTheme="minorHAnsi" w:hAnsiTheme="minorHAnsi" w:cstheme="minorHAnsi"/>
        </w:rPr>
        <w:t> termínech dle Smlouvy</w:t>
      </w:r>
      <w:r w:rsidR="00D14BE6">
        <w:rPr>
          <w:rFonts w:asciiTheme="minorHAnsi" w:hAnsiTheme="minorHAnsi" w:cstheme="minorHAnsi"/>
        </w:rPr>
        <w:t xml:space="preserve"> </w:t>
      </w:r>
      <w:r w:rsidR="005513A1" w:rsidRPr="00F664AB">
        <w:rPr>
          <w:rFonts w:asciiTheme="minorHAnsi" w:hAnsiTheme="minorHAnsi" w:cstheme="minorHAnsi"/>
        </w:rPr>
        <w:t xml:space="preserve">a jakosti a za cenu dle </w:t>
      </w:r>
      <w:r w:rsidR="00A46356" w:rsidRPr="00F664AB">
        <w:rPr>
          <w:rFonts w:asciiTheme="minorHAnsi" w:hAnsiTheme="minorHAnsi" w:cstheme="minorHAnsi"/>
        </w:rPr>
        <w:t>Smlouvy</w:t>
      </w:r>
      <w:r w:rsidR="005513A1" w:rsidRPr="00F664AB">
        <w:rPr>
          <w:rFonts w:asciiTheme="minorHAnsi" w:hAnsiTheme="minorHAnsi" w:cstheme="minorHAnsi"/>
        </w:rPr>
        <w:t>.</w:t>
      </w:r>
    </w:p>
    <w:p w14:paraId="662DE2FF" w14:textId="660566B0" w:rsidR="00E47525" w:rsidRPr="00F664AB" w:rsidRDefault="00180DA3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 provede předmět v souladu s touto </w:t>
      </w:r>
      <w:r w:rsidR="00A51278" w:rsidRPr="00F664AB">
        <w:rPr>
          <w:rFonts w:asciiTheme="minorHAnsi" w:hAnsiTheme="minorHAnsi" w:cstheme="minorHAnsi"/>
        </w:rPr>
        <w:t>S</w:t>
      </w:r>
      <w:r w:rsidR="005513A1" w:rsidRPr="00F664AB">
        <w:rPr>
          <w:rFonts w:asciiTheme="minorHAnsi" w:hAnsiTheme="minorHAnsi" w:cstheme="minorHAnsi"/>
        </w:rPr>
        <w:t xml:space="preserve">mlouvou, přílohami </w:t>
      </w:r>
      <w:r w:rsidR="00A46356" w:rsidRPr="00F664AB">
        <w:rPr>
          <w:rFonts w:asciiTheme="minorHAnsi" w:hAnsiTheme="minorHAnsi" w:cstheme="minorHAnsi"/>
        </w:rPr>
        <w:t>Smlouvy</w:t>
      </w:r>
      <w:r w:rsidR="005513A1" w:rsidRPr="00F664AB">
        <w:rPr>
          <w:rFonts w:asciiTheme="minorHAnsi" w:hAnsiTheme="minorHAnsi" w:cstheme="minorHAnsi"/>
        </w:rPr>
        <w:t xml:space="preserve">, rozhodnutími státních orgánů a platnými právními předpisy a technickými normami vztahujícími se na toto </w:t>
      </w:r>
      <w:r w:rsidR="00292548">
        <w:rPr>
          <w:rFonts w:asciiTheme="minorHAnsi" w:hAnsiTheme="minorHAnsi" w:cstheme="minorHAnsi"/>
        </w:rPr>
        <w:t>Systém</w:t>
      </w:r>
      <w:r w:rsidR="005513A1" w:rsidRPr="00F664AB">
        <w:rPr>
          <w:rFonts w:asciiTheme="minorHAnsi" w:hAnsiTheme="minorHAnsi" w:cstheme="minorHAnsi"/>
        </w:rPr>
        <w:t xml:space="preserve"> a </w:t>
      </w:r>
      <w:r w:rsidR="00D332E8" w:rsidRPr="00F664AB">
        <w:rPr>
          <w:rFonts w:asciiTheme="minorHAnsi" w:hAnsiTheme="minorHAnsi" w:cstheme="minorHAnsi"/>
        </w:rPr>
        <w:t>zadávacími podmínkami</w:t>
      </w:r>
      <w:r w:rsidR="005513A1" w:rsidRPr="00F664AB">
        <w:rPr>
          <w:rFonts w:asciiTheme="minorHAnsi" w:hAnsiTheme="minorHAnsi" w:cstheme="minorHAnsi"/>
        </w:rPr>
        <w:t xml:space="preserve"> veřejné zakázk</w:t>
      </w:r>
      <w:r w:rsidR="00194BE2" w:rsidRPr="00F664AB">
        <w:rPr>
          <w:rFonts w:asciiTheme="minorHAnsi" w:hAnsiTheme="minorHAnsi" w:cstheme="minorHAnsi"/>
        </w:rPr>
        <w:t>y.</w:t>
      </w:r>
    </w:p>
    <w:p w14:paraId="096A3B90" w14:textId="5C0AFDFB" w:rsidR="005513A1" w:rsidRPr="00F664AB" w:rsidRDefault="00E47525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P</w:t>
      </w:r>
      <w:r w:rsidR="005513A1" w:rsidRPr="00F664AB">
        <w:rPr>
          <w:rFonts w:asciiTheme="minorHAnsi" w:hAnsiTheme="minorHAnsi" w:cstheme="minorHAnsi"/>
        </w:rPr>
        <w:t xml:space="preserve">lnění předmětu dle </w:t>
      </w:r>
      <w:r w:rsidR="00A46356" w:rsidRPr="00F664AB">
        <w:rPr>
          <w:rFonts w:asciiTheme="minorHAnsi" w:hAnsiTheme="minorHAnsi" w:cstheme="minorHAnsi"/>
        </w:rPr>
        <w:t>Smlouvy</w:t>
      </w:r>
      <w:r w:rsidR="005513A1" w:rsidRPr="00F664AB">
        <w:rPr>
          <w:rFonts w:asciiTheme="minorHAnsi" w:hAnsiTheme="minorHAnsi" w:cstheme="minorHAnsi"/>
        </w:rPr>
        <w:t xml:space="preserve"> bude </w:t>
      </w:r>
      <w:r w:rsidR="00180DA3"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>em prováděno zejména následujícím způsobem:</w:t>
      </w:r>
    </w:p>
    <w:p w14:paraId="4B7BBE81" w14:textId="77777777" w:rsidR="005513A1" w:rsidRPr="00F664AB" w:rsidRDefault="005513A1" w:rsidP="002666A7">
      <w:pPr>
        <w:pStyle w:val="Psm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v místě na určených pracovištích </w:t>
      </w:r>
      <w:r w:rsidR="00180DA3" w:rsidRPr="00F664AB">
        <w:rPr>
          <w:rFonts w:asciiTheme="minorHAnsi" w:hAnsiTheme="minorHAnsi" w:cstheme="minorHAnsi"/>
        </w:rPr>
        <w:t>Objednatel</w:t>
      </w:r>
      <w:r w:rsidRPr="00F664AB">
        <w:rPr>
          <w:rFonts w:asciiTheme="minorHAnsi" w:hAnsiTheme="minorHAnsi" w:cstheme="minorHAnsi"/>
        </w:rPr>
        <w:t>e,</w:t>
      </w:r>
    </w:p>
    <w:p w14:paraId="654847BB" w14:textId="77777777" w:rsidR="005513A1" w:rsidRPr="00F664AB" w:rsidRDefault="005513A1" w:rsidP="002666A7">
      <w:pPr>
        <w:pStyle w:val="Psm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vzdáleným přístupem prostřednictvím zabezpečeného vzdáleného připojení.</w:t>
      </w:r>
    </w:p>
    <w:p w14:paraId="20F4CE37" w14:textId="04EB0F13" w:rsidR="00654204" w:rsidRDefault="005513A1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Místem plnění dle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 jsou </w:t>
      </w:r>
      <w:r w:rsidR="005B0BF7" w:rsidRPr="00F664AB">
        <w:rPr>
          <w:rFonts w:asciiTheme="minorHAnsi" w:hAnsiTheme="minorHAnsi" w:cstheme="minorHAnsi"/>
        </w:rPr>
        <w:t>následující</w:t>
      </w:r>
      <w:r w:rsidRPr="00F664AB">
        <w:rPr>
          <w:rFonts w:asciiTheme="minorHAnsi" w:hAnsiTheme="minorHAnsi" w:cstheme="minorHAnsi"/>
        </w:rPr>
        <w:t xml:space="preserve"> pracoviště </w:t>
      </w:r>
      <w:r w:rsidR="00180DA3" w:rsidRPr="00F664AB">
        <w:rPr>
          <w:rFonts w:asciiTheme="minorHAnsi" w:hAnsiTheme="minorHAnsi" w:cstheme="minorHAnsi"/>
        </w:rPr>
        <w:t>Objednatel</w:t>
      </w:r>
      <w:r w:rsidRPr="00F664AB">
        <w:rPr>
          <w:rFonts w:asciiTheme="minorHAnsi" w:hAnsiTheme="minorHAnsi" w:cstheme="minorHAnsi"/>
        </w:rPr>
        <w:t>e</w:t>
      </w:r>
      <w:r w:rsidR="00654204">
        <w:rPr>
          <w:rFonts w:asciiTheme="minorHAnsi" w:hAnsiTheme="minorHAnsi" w:cstheme="minorHAnsi"/>
        </w:rPr>
        <w:t xml:space="preserve"> dle potřeby</w:t>
      </w:r>
      <w:r w:rsidRPr="00F664AB">
        <w:rPr>
          <w:rFonts w:asciiTheme="minorHAnsi" w:hAnsiTheme="minorHAnsi" w:cstheme="minorHAnsi"/>
        </w:rPr>
        <w:t>:</w:t>
      </w:r>
      <w:r w:rsidR="008C6AB8" w:rsidRPr="00F664AB">
        <w:rPr>
          <w:rStyle w:val="Siln"/>
          <w:rFonts w:asciiTheme="minorHAnsi" w:hAnsiTheme="minorHAnsi" w:cstheme="minorHAnsi"/>
          <w:b w:val="0"/>
        </w:rPr>
        <w:t xml:space="preserve"> </w:t>
      </w:r>
      <w:r w:rsidR="00D06A7A">
        <w:rPr>
          <w:rFonts w:asciiTheme="minorHAnsi" w:hAnsiTheme="minorHAnsi" w:cstheme="minorHAnsi"/>
        </w:rPr>
        <w:t xml:space="preserve"> </w:t>
      </w:r>
    </w:p>
    <w:p w14:paraId="3694EE11" w14:textId="77777777" w:rsidR="00B7122C" w:rsidRPr="00B7122C" w:rsidRDefault="00B7122C" w:rsidP="00EF77C8">
      <w:pPr>
        <w:pStyle w:val="3seznam"/>
        <w:rPr>
          <w:rFonts w:asciiTheme="minorHAnsi" w:hAnsiTheme="minorHAnsi" w:cstheme="minorHAnsi"/>
        </w:rPr>
      </w:pPr>
      <w:r w:rsidRPr="00B7122C">
        <w:t>Areál autobusy Hranečník - adresa:  Počáteční 1962/36, Ostrava- Slezská Ostrava</w:t>
      </w:r>
    </w:p>
    <w:p w14:paraId="1F43414A" w14:textId="0979B9DD" w:rsidR="00B7122C" w:rsidRDefault="00B7122C" w:rsidP="00EF77C8">
      <w:pPr>
        <w:pStyle w:val="3seznam"/>
        <w:rPr>
          <w:rFonts w:asciiTheme="minorHAnsi" w:hAnsiTheme="minorHAnsi" w:cstheme="minorHAnsi"/>
        </w:rPr>
      </w:pPr>
      <w:r w:rsidRPr="00B7122C">
        <w:rPr>
          <w:rFonts w:asciiTheme="minorHAnsi" w:hAnsiTheme="minorHAnsi" w:cstheme="minorHAnsi"/>
        </w:rPr>
        <w:t xml:space="preserve">Areál autobusy Poruba - adresa:   Slavíkova  6229/27A,  Ostrava </w:t>
      </w:r>
      <w:r>
        <w:rPr>
          <w:rFonts w:asciiTheme="minorHAnsi" w:hAnsiTheme="minorHAnsi" w:cstheme="minorHAnsi"/>
        </w:rPr>
        <w:t>–</w:t>
      </w:r>
      <w:r w:rsidRPr="00B7122C">
        <w:rPr>
          <w:rFonts w:asciiTheme="minorHAnsi" w:hAnsiTheme="minorHAnsi" w:cstheme="minorHAnsi"/>
        </w:rPr>
        <w:t xml:space="preserve"> Poruba</w:t>
      </w:r>
    </w:p>
    <w:p w14:paraId="375D991B" w14:textId="77777777" w:rsidR="00B7122C" w:rsidRDefault="00B7122C" w:rsidP="00EF77C8">
      <w:pPr>
        <w:pStyle w:val="3seznam"/>
        <w:rPr>
          <w:rFonts w:asciiTheme="minorHAnsi" w:hAnsiTheme="minorHAnsi" w:cstheme="minorHAnsi"/>
        </w:rPr>
      </w:pPr>
      <w:r w:rsidRPr="00B7122C">
        <w:rPr>
          <w:rFonts w:asciiTheme="minorHAnsi" w:hAnsiTheme="minorHAnsi" w:cstheme="minorHAnsi"/>
        </w:rPr>
        <w:t>Areál tramvaje Moravská Ostrava - adresa:  Plynární  3345/20, Moravská Ostrava</w:t>
      </w:r>
    </w:p>
    <w:p w14:paraId="16BC45D1" w14:textId="62BCAC78" w:rsidR="00B7122C" w:rsidRDefault="00B7122C" w:rsidP="00EF77C8">
      <w:pPr>
        <w:pStyle w:val="3seznam"/>
        <w:rPr>
          <w:rFonts w:asciiTheme="minorHAnsi" w:hAnsiTheme="minorHAnsi" w:cstheme="minorHAnsi"/>
        </w:rPr>
      </w:pPr>
      <w:r w:rsidRPr="00B7122C">
        <w:rPr>
          <w:rFonts w:asciiTheme="minorHAnsi" w:hAnsiTheme="minorHAnsi" w:cstheme="minorHAnsi"/>
        </w:rPr>
        <w:t xml:space="preserve">Areál tramvaje Poruba  - adresa:   U vozovny 1115/3, Ostrava </w:t>
      </w:r>
      <w:r>
        <w:rPr>
          <w:rFonts w:asciiTheme="minorHAnsi" w:hAnsiTheme="minorHAnsi" w:cstheme="minorHAnsi"/>
        </w:rPr>
        <w:t>–</w:t>
      </w:r>
      <w:r w:rsidRPr="00B7122C">
        <w:rPr>
          <w:rFonts w:asciiTheme="minorHAnsi" w:hAnsiTheme="minorHAnsi" w:cstheme="minorHAnsi"/>
        </w:rPr>
        <w:t xml:space="preserve"> Poruba</w:t>
      </w:r>
    </w:p>
    <w:p w14:paraId="49E4147F" w14:textId="77777777" w:rsidR="00B7122C" w:rsidRDefault="00B7122C" w:rsidP="00B7122C">
      <w:pPr>
        <w:pStyle w:val="3seznam"/>
        <w:rPr>
          <w:rFonts w:asciiTheme="minorHAnsi" w:hAnsiTheme="minorHAnsi" w:cstheme="minorHAnsi"/>
        </w:rPr>
      </w:pPr>
      <w:r w:rsidRPr="00B7122C">
        <w:rPr>
          <w:rFonts w:asciiTheme="minorHAnsi" w:hAnsiTheme="minorHAnsi" w:cstheme="minorHAnsi"/>
        </w:rPr>
        <w:t>Areál trolejbusy Ostrava - adresa:  Sokolská 3243/64, Ostrava -  Moravská Ostrava</w:t>
      </w:r>
    </w:p>
    <w:p w14:paraId="130D4F1D" w14:textId="77777777" w:rsidR="00B7122C" w:rsidRDefault="00B7122C" w:rsidP="00B7122C">
      <w:pPr>
        <w:pStyle w:val="3seznam"/>
        <w:rPr>
          <w:rFonts w:asciiTheme="minorHAnsi" w:hAnsiTheme="minorHAnsi" w:cstheme="minorHAnsi"/>
        </w:rPr>
      </w:pPr>
      <w:r w:rsidRPr="00B7122C">
        <w:rPr>
          <w:rFonts w:asciiTheme="minorHAnsi" w:hAnsiTheme="minorHAnsi" w:cstheme="minorHAnsi"/>
        </w:rPr>
        <w:t xml:space="preserve">Areál dílny </w:t>
      </w:r>
      <w:proofErr w:type="spellStart"/>
      <w:r w:rsidRPr="00B7122C">
        <w:rPr>
          <w:rFonts w:asciiTheme="minorHAnsi" w:hAnsiTheme="minorHAnsi" w:cstheme="minorHAnsi"/>
        </w:rPr>
        <w:t>Martinov</w:t>
      </w:r>
      <w:proofErr w:type="spellEnd"/>
      <w:r w:rsidRPr="00B7122C">
        <w:rPr>
          <w:rFonts w:asciiTheme="minorHAnsi" w:hAnsiTheme="minorHAnsi" w:cstheme="minorHAnsi"/>
        </w:rPr>
        <w:t xml:space="preserve"> - adresa:  Martinovská 3293/40, Ostrava -  </w:t>
      </w:r>
      <w:proofErr w:type="spellStart"/>
      <w:r w:rsidRPr="00B7122C">
        <w:rPr>
          <w:rFonts w:asciiTheme="minorHAnsi" w:hAnsiTheme="minorHAnsi" w:cstheme="minorHAnsi"/>
        </w:rPr>
        <w:t>Martinov</w:t>
      </w:r>
      <w:proofErr w:type="spellEnd"/>
    </w:p>
    <w:p w14:paraId="79057143" w14:textId="77777777" w:rsidR="00B7122C" w:rsidRDefault="00B7122C" w:rsidP="00B7122C">
      <w:pPr>
        <w:pStyle w:val="3seznam"/>
        <w:rPr>
          <w:rFonts w:asciiTheme="minorHAnsi" w:hAnsiTheme="minorHAnsi" w:cstheme="minorHAnsi"/>
        </w:rPr>
      </w:pPr>
      <w:r w:rsidRPr="00B7122C">
        <w:rPr>
          <w:rFonts w:asciiTheme="minorHAnsi" w:hAnsiTheme="minorHAnsi" w:cstheme="minorHAnsi"/>
        </w:rPr>
        <w:t>Budova ředitelství  společnosti - adresa:  Poděbradova 494/2, Moravská Ostrava</w:t>
      </w:r>
    </w:p>
    <w:p w14:paraId="6A97E26E" w14:textId="21D4BA8D" w:rsidR="008C6AB8" w:rsidRPr="00B7122C" w:rsidRDefault="00B7122C" w:rsidP="00B7122C">
      <w:pPr>
        <w:pStyle w:val="3seznam"/>
        <w:rPr>
          <w:rFonts w:asciiTheme="minorHAnsi" w:hAnsiTheme="minorHAnsi" w:cstheme="minorHAnsi"/>
        </w:rPr>
      </w:pPr>
      <w:r w:rsidRPr="00B7122C">
        <w:rPr>
          <w:rFonts w:asciiTheme="minorHAnsi" w:hAnsiTheme="minorHAnsi" w:cstheme="minorHAnsi"/>
        </w:rPr>
        <w:t>Budova Vítkovická -  adresa: Vítkovická 3133, Moravská Ostrava a Přívoz.</w:t>
      </w:r>
    </w:p>
    <w:p w14:paraId="5FD6769E" w14:textId="2E2FAD72" w:rsidR="005513A1" w:rsidRPr="00F664AB" w:rsidRDefault="005513A1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Pro plnění předmětu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 vzdáleným přístupem platí </w:t>
      </w:r>
      <w:r w:rsidR="005B0BF7" w:rsidRPr="00F664AB">
        <w:rPr>
          <w:rFonts w:asciiTheme="minorHAnsi" w:hAnsiTheme="minorHAnsi" w:cstheme="minorHAnsi"/>
        </w:rPr>
        <w:t>následující</w:t>
      </w:r>
      <w:r w:rsidRPr="00F664AB">
        <w:rPr>
          <w:rFonts w:asciiTheme="minorHAnsi" w:hAnsiTheme="minorHAnsi" w:cstheme="minorHAnsi"/>
        </w:rPr>
        <w:t xml:space="preserve"> ujednání:</w:t>
      </w:r>
    </w:p>
    <w:p w14:paraId="41917160" w14:textId="09B9EAEC" w:rsidR="00E47525" w:rsidRPr="00F664AB" w:rsidRDefault="00180DA3" w:rsidP="002666A7">
      <w:pPr>
        <w:pStyle w:val="Psm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Objednatel</w:t>
      </w:r>
      <w:r w:rsidR="005513A1" w:rsidRPr="00F664AB">
        <w:rPr>
          <w:rFonts w:asciiTheme="minorHAnsi" w:hAnsiTheme="minorHAnsi" w:cstheme="minorHAnsi"/>
        </w:rPr>
        <w:t xml:space="preserve"> se zavazuje, že umožní </w:t>
      </w: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i plnění </w:t>
      </w:r>
      <w:r w:rsidR="00292548">
        <w:rPr>
          <w:rFonts w:asciiTheme="minorHAnsi" w:hAnsiTheme="minorHAnsi" w:cstheme="minorHAnsi"/>
        </w:rPr>
        <w:t>Systému</w:t>
      </w:r>
      <w:r w:rsidR="005513A1" w:rsidRPr="00F664AB">
        <w:rPr>
          <w:rFonts w:asciiTheme="minorHAnsi" w:hAnsiTheme="minorHAnsi" w:cstheme="minorHAnsi"/>
        </w:rPr>
        <w:t xml:space="preserve"> </w:t>
      </w:r>
      <w:r w:rsidR="00A46356" w:rsidRPr="00F664AB">
        <w:rPr>
          <w:rFonts w:asciiTheme="minorHAnsi" w:hAnsiTheme="minorHAnsi" w:cstheme="minorHAnsi"/>
        </w:rPr>
        <w:t>Smlouvy</w:t>
      </w:r>
      <w:r w:rsidR="005513A1" w:rsidRPr="00F664AB">
        <w:rPr>
          <w:rFonts w:asciiTheme="minorHAnsi" w:hAnsiTheme="minorHAnsi" w:cstheme="minorHAnsi"/>
        </w:rPr>
        <w:t xml:space="preserve"> vzdáleným přístupem, kde je to možné, vhodné a přínosné, tak, aby </w:t>
      </w: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 mohl plnit své závazky dle </w:t>
      </w:r>
      <w:r w:rsidR="00A46356" w:rsidRPr="00F664AB">
        <w:rPr>
          <w:rFonts w:asciiTheme="minorHAnsi" w:hAnsiTheme="minorHAnsi" w:cstheme="minorHAnsi"/>
        </w:rPr>
        <w:t>Smlouvy</w:t>
      </w:r>
      <w:r w:rsidR="005513A1" w:rsidRPr="00F664AB">
        <w:rPr>
          <w:rFonts w:asciiTheme="minorHAnsi" w:hAnsiTheme="minorHAnsi" w:cstheme="minorHAnsi"/>
        </w:rPr>
        <w:t>,</w:t>
      </w:r>
    </w:p>
    <w:p w14:paraId="03B751E3" w14:textId="4605AE0E" w:rsidR="00E47525" w:rsidRPr="00F664AB" w:rsidRDefault="00180DA3" w:rsidP="002666A7">
      <w:pPr>
        <w:pStyle w:val="Psm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 se zavazuje využívat plnění </w:t>
      </w:r>
      <w:r w:rsidR="00292548">
        <w:rPr>
          <w:rFonts w:asciiTheme="minorHAnsi" w:hAnsiTheme="minorHAnsi" w:cstheme="minorHAnsi"/>
        </w:rPr>
        <w:t>Systému</w:t>
      </w:r>
      <w:r w:rsidR="005513A1" w:rsidRPr="00F664AB">
        <w:rPr>
          <w:rFonts w:asciiTheme="minorHAnsi" w:hAnsiTheme="minorHAnsi" w:cstheme="minorHAnsi"/>
        </w:rPr>
        <w:t xml:space="preserve"> vzdáleným přístupem dle svého uvážení tak, aby mohl plnit své závazky dle </w:t>
      </w:r>
      <w:r w:rsidR="00A46356" w:rsidRPr="00F664AB">
        <w:rPr>
          <w:rFonts w:asciiTheme="minorHAnsi" w:hAnsiTheme="minorHAnsi" w:cstheme="minorHAnsi"/>
        </w:rPr>
        <w:t>Smlouvy</w:t>
      </w:r>
      <w:r w:rsidR="005513A1" w:rsidRPr="00F664AB">
        <w:rPr>
          <w:rFonts w:asciiTheme="minorHAnsi" w:hAnsiTheme="minorHAnsi" w:cstheme="minorHAnsi"/>
        </w:rPr>
        <w:t>,</w:t>
      </w:r>
    </w:p>
    <w:p w14:paraId="2ACD150F" w14:textId="4F2903EE" w:rsidR="00D14BE6" w:rsidRPr="00F664AB" w:rsidRDefault="00180DA3" w:rsidP="00484951">
      <w:pPr>
        <w:pStyle w:val="Psm"/>
        <w:rPr>
          <w:rFonts w:asciiTheme="minorHAnsi" w:hAnsiTheme="minorHAnsi" w:cstheme="minorHAnsi"/>
        </w:rPr>
      </w:pPr>
      <w:r w:rsidRPr="00D14BE6">
        <w:rPr>
          <w:rFonts w:asciiTheme="minorHAnsi" w:hAnsiTheme="minorHAnsi" w:cstheme="minorHAnsi"/>
        </w:rPr>
        <w:t>Objednatel</w:t>
      </w:r>
      <w:r w:rsidR="005513A1" w:rsidRPr="00D14BE6">
        <w:rPr>
          <w:rFonts w:asciiTheme="minorHAnsi" w:hAnsiTheme="minorHAnsi" w:cstheme="minorHAnsi"/>
        </w:rPr>
        <w:t xml:space="preserve"> se zavazuje, že </w:t>
      </w:r>
      <w:r w:rsidR="00D14BE6" w:rsidRPr="00D14BE6">
        <w:rPr>
          <w:rFonts w:asciiTheme="minorHAnsi" w:hAnsiTheme="minorHAnsi" w:cstheme="minorHAnsi"/>
        </w:rPr>
        <w:t xml:space="preserve">právně, </w:t>
      </w:r>
      <w:r w:rsidR="005513A1" w:rsidRPr="00D14BE6">
        <w:rPr>
          <w:rFonts w:asciiTheme="minorHAnsi" w:hAnsiTheme="minorHAnsi" w:cstheme="minorHAnsi"/>
        </w:rPr>
        <w:t xml:space="preserve">technicky a organizačně zajistí možnost vzdáleného přístupu </w:t>
      </w:r>
      <w:r w:rsidR="00856B54" w:rsidRPr="00D14BE6">
        <w:rPr>
          <w:rFonts w:asciiTheme="minorHAnsi" w:hAnsiTheme="minorHAnsi" w:cstheme="minorHAnsi"/>
        </w:rPr>
        <w:t xml:space="preserve">členů realizačního týmu </w:t>
      </w:r>
      <w:r w:rsidRPr="00D14BE6">
        <w:rPr>
          <w:rFonts w:asciiTheme="minorHAnsi" w:hAnsiTheme="minorHAnsi" w:cstheme="minorHAnsi"/>
        </w:rPr>
        <w:t>Zhotovitel</w:t>
      </w:r>
      <w:r w:rsidR="005513A1" w:rsidRPr="00D14BE6">
        <w:rPr>
          <w:rFonts w:asciiTheme="minorHAnsi" w:hAnsiTheme="minorHAnsi" w:cstheme="minorHAnsi"/>
        </w:rPr>
        <w:t xml:space="preserve">e prostřednictvím sítě Internet na ty a pouze ty určené technické prostředky </w:t>
      </w:r>
      <w:r w:rsidRPr="00D14BE6">
        <w:rPr>
          <w:rFonts w:asciiTheme="minorHAnsi" w:hAnsiTheme="minorHAnsi" w:cstheme="minorHAnsi"/>
        </w:rPr>
        <w:t>Objednatel</w:t>
      </w:r>
      <w:r w:rsidR="005513A1" w:rsidRPr="00D14BE6">
        <w:rPr>
          <w:rFonts w:asciiTheme="minorHAnsi" w:hAnsiTheme="minorHAnsi" w:cstheme="minorHAnsi"/>
        </w:rPr>
        <w:t xml:space="preserve">e, </w:t>
      </w:r>
      <w:r w:rsidR="005513A1" w:rsidRPr="00201913">
        <w:rPr>
          <w:rFonts w:asciiTheme="minorHAnsi" w:hAnsiTheme="minorHAnsi" w:cstheme="minorHAnsi"/>
        </w:rPr>
        <w:t xml:space="preserve">kam je přístup nutný z důvodu plnění </w:t>
      </w:r>
      <w:r w:rsidR="00292548">
        <w:rPr>
          <w:rFonts w:asciiTheme="minorHAnsi" w:hAnsiTheme="minorHAnsi" w:cstheme="minorHAnsi"/>
        </w:rPr>
        <w:t>Systému</w:t>
      </w:r>
      <w:r w:rsidR="00856B54" w:rsidRPr="00201913">
        <w:rPr>
          <w:rFonts w:asciiTheme="minorHAnsi" w:hAnsiTheme="minorHAnsi" w:cstheme="minorHAnsi"/>
        </w:rPr>
        <w:t>, přičemž o úrovni přístupových práv rozhoduje Objednatel</w:t>
      </w:r>
      <w:r w:rsidR="005513A1" w:rsidRPr="00201913">
        <w:rPr>
          <w:rFonts w:asciiTheme="minorHAnsi" w:hAnsiTheme="minorHAnsi" w:cstheme="minorHAnsi"/>
        </w:rPr>
        <w:t>. K tomu Smluvní strany sjednávají vzdálený přístup prostřednictvím zabezpečeného kanálu sítě Internet</w:t>
      </w:r>
      <w:r w:rsidR="008D3B0B">
        <w:rPr>
          <w:rFonts w:asciiTheme="minorHAnsi" w:hAnsiTheme="minorHAnsi" w:cstheme="minorHAnsi"/>
        </w:rPr>
        <w:t>.</w:t>
      </w:r>
      <w:r w:rsidR="00D14BE6" w:rsidRPr="00F664AB">
        <w:rPr>
          <w:rFonts w:asciiTheme="minorHAnsi" w:hAnsiTheme="minorHAnsi" w:cstheme="minorHAnsi"/>
        </w:rPr>
        <w:t xml:space="preserve"> </w:t>
      </w:r>
    </w:p>
    <w:p w14:paraId="18AD9EA4" w14:textId="2F62BD0C" w:rsidR="00E47525" w:rsidRPr="00D14BE6" w:rsidRDefault="00180DA3" w:rsidP="00484951">
      <w:pPr>
        <w:pStyle w:val="Psm"/>
        <w:rPr>
          <w:rFonts w:asciiTheme="minorHAnsi" w:hAnsiTheme="minorHAnsi" w:cstheme="minorHAnsi"/>
        </w:rPr>
      </w:pPr>
      <w:r w:rsidRPr="00D14BE6">
        <w:rPr>
          <w:rFonts w:asciiTheme="minorHAnsi" w:hAnsiTheme="minorHAnsi" w:cstheme="minorHAnsi"/>
        </w:rPr>
        <w:t>Zhotovitel</w:t>
      </w:r>
      <w:r w:rsidR="005513A1" w:rsidRPr="00D14BE6">
        <w:rPr>
          <w:rFonts w:asciiTheme="minorHAnsi" w:hAnsiTheme="minorHAnsi" w:cstheme="minorHAnsi"/>
        </w:rPr>
        <w:t xml:space="preserve"> se zavazuje realizovat předmět </w:t>
      </w:r>
      <w:r w:rsidR="00A46356" w:rsidRPr="00D14BE6">
        <w:rPr>
          <w:rFonts w:asciiTheme="minorHAnsi" w:hAnsiTheme="minorHAnsi" w:cstheme="minorHAnsi"/>
        </w:rPr>
        <w:t>Smlouvy</w:t>
      </w:r>
      <w:r w:rsidR="005513A1" w:rsidRPr="00D14BE6">
        <w:rPr>
          <w:rFonts w:asciiTheme="minorHAnsi" w:hAnsiTheme="minorHAnsi" w:cstheme="minorHAnsi"/>
        </w:rPr>
        <w:t xml:space="preserve"> s maximální odbornou péčí a hospodárností při provádění všech prací a při výběru zboží, materiálů a </w:t>
      </w:r>
      <w:r w:rsidR="002364E7" w:rsidRPr="00D14BE6">
        <w:rPr>
          <w:rFonts w:asciiTheme="minorHAnsi" w:hAnsiTheme="minorHAnsi" w:cstheme="minorHAnsi"/>
        </w:rPr>
        <w:t>poddodavatelů</w:t>
      </w:r>
      <w:r w:rsidR="005513A1" w:rsidRPr="00D14BE6">
        <w:rPr>
          <w:rFonts w:asciiTheme="minorHAnsi" w:hAnsiTheme="minorHAnsi" w:cstheme="minorHAnsi"/>
        </w:rPr>
        <w:t>, to vše při dodržení maximální možné kvality a s důrazem na ekologickou šetrnost.</w:t>
      </w:r>
    </w:p>
    <w:p w14:paraId="57ABCA46" w14:textId="056ED28E" w:rsidR="00E47525" w:rsidRPr="00F664AB" w:rsidRDefault="005B0BF7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Zhotovitel </w:t>
      </w:r>
      <w:r w:rsidR="00F23E72">
        <w:rPr>
          <w:rFonts w:asciiTheme="minorHAnsi" w:hAnsiTheme="minorHAnsi" w:cstheme="minorHAnsi"/>
        </w:rPr>
        <w:t xml:space="preserve">vyvine úsilí </w:t>
      </w:r>
      <w:r w:rsidRPr="00F664AB">
        <w:rPr>
          <w:rFonts w:asciiTheme="minorHAnsi" w:hAnsiTheme="minorHAnsi" w:cstheme="minorHAnsi"/>
        </w:rPr>
        <w:t xml:space="preserve">všude tam, kde to bude možné a účelné, zapojit do plnění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 osoby se zdravotním postižením.</w:t>
      </w:r>
    </w:p>
    <w:p w14:paraId="747BD151" w14:textId="280E04F8" w:rsidR="00DC1E94" w:rsidRPr="00F664AB" w:rsidRDefault="00DC1E94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Zhotovitel je povinen provádět </w:t>
      </w:r>
      <w:r w:rsidR="00292548">
        <w:rPr>
          <w:rFonts w:asciiTheme="minorHAnsi" w:hAnsiTheme="minorHAnsi" w:cstheme="minorHAnsi"/>
        </w:rPr>
        <w:t>Systém</w:t>
      </w:r>
      <w:r w:rsidRPr="00F664AB">
        <w:rPr>
          <w:rFonts w:asciiTheme="minorHAnsi" w:hAnsiTheme="minorHAnsi" w:cstheme="minorHAnsi"/>
        </w:rPr>
        <w:t xml:space="preserve"> v odpovídajícím odborném a věcném rozsahu, nebo jeho část, prostřednictvím toho poddodavatele, pokud jím ve své nabídce podané v zadávacím řízení veřejné zakázky prokazoval splnění kvalifikačních předpokladů. Pokud ze závažných objektivních důvodů nebude Zhotovitel schopen zajistit, aby se takový poddodavatel </w:t>
      </w:r>
      <w:r w:rsidR="00F93581" w:rsidRPr="00F664AB">
        <w:rPr>
          <w:rFonts w:asciiTheme="minorHAnsi" w:hAnsiTheme="minorHAnsi" w:cstheme="minorHAnsi"/>
        </w:rPr>
        <w:t>po</w:t>
      </w:r>
      <w:r w:rsidR="00F93581">
        <w:rPr>
          <w:rFonts w:asciiTheme="minorHAnsi" w:hAnsiTheme="minorHAnsi" w:cstheme="minorHAnsi"/>
        </w:rPr>
        <w:t>dsystému</w:t>
      </w:r>
      <w:r w:rsidRPr="00F664AB">
        <w:rPr>
          <w:rFonts w:asciiTheme="minorHAnsi" w:hAnsiTheme="minorHAnsi" w:cstheme="minorHAnsi"/>
        </w:rPr>
        <w:t xml:space="preserve"> na realizaci </w:t>
      </w:r>
      <w:r w:rsidR="00292548">
        <w:rPr>
          <w:rFonts w:asciiTheme="minorHAnsi" w:hAnsiTheme="minorHAnsi" w:cstheme="minorHAnsi"/>
        </w:rPr>
        <w:t>Systému</w:t>
      </w:r>
      <w:r w:rsidRPr="00F664AB">
        <w:rPr>
          <w:rFonts w:asciiTheme="minorHAnsi" w:hAnsiTheme="minorHAnsi" w:cstheme="minorHAnsi"/>
        </w:rPr>
        <w:t>, je Zhotovitel oprávněn takového poddodavatele nahradit jiným poddodavatelem pouze na základě předchozího písemného souhlasu Objednatele. Poddodavatel nahrazující původního poddodavatele musí prostřednictvím Zhotovitele prokázat stejnou či vyšší</w:t>
      </w:r>
      <w:r w:rsidR="000D1A3D" w:rsidRPr="00F664AB">
        <w:rPr>
          <w:rFonts w:asciiTheme="minorHAnsi" w:hAnsiTheme="minorHAnsi" w:cstheme="minorHAnsi"/>
        </w:rPr>
        <w:t xml:space="preserve"> způsobilost a</w:t>
      </w:r>
      <w:r w:rsidRPr="00F664AB">
        <w:rPr>
          <w:rFonts w:asciiTheme="minorHAnsi" w:hAnsiTheme="minorHAnsi" w:cstheme="minorHAnsi"/>
        </w:rPr>
        <w:t xml:space="preserve"> kvalifikaci</w:t>
      </w:r>
      <w:r w:rsidR="000D1A3D" w:rsidRPr="00F664AB">
        <w:rPr>
          <w:rFonts w:asciiTheme="minorHAnsi" w:hAnsiTheme="minorHAnsi" w:cstheme="minorHAnsi"/>
        </w:rPr>
        <w:t xml:space="preserve"> dle zadávacích podmínek</w:t>
      </w:r>
      <w:r w:rsidRPr="00F664AB">
        <w:rPr>
          <w:rFonts w:asciiTheme="minorHAnsi" w:hAnsiTheme="minorHAnsi" w:cstheme="minorHAnsi"/>
        </w:rPr>
        <w:t xml:space="preserve">. Objednatel nesmí změnu poddodavatele se stejnou či vyšší kvalifikací </w:t>
      </w:r>
      <w:r w:rsidR="00074AB2">
        <w:rPr>
          <w:rFonts w:asciiTheme="minorHAnsi" w:hAnsiTheme="minorHAnsi" w:cstheme="minorHAnsi"/>
        </w:rPr>
        <w:t>než bylo uvedeno v zadávacích podmínkách</w:t>
      </w:r>
      <w:r w:rsidR="00074AB2" w:rsidRPr="00F664AB">
        <w:rPr>
          <w:rFonts w:asciiTheme="minorHAnsi" w:hAnsiTheme="minorHAnsi" w:cstheme="minorHAnsi"/>
        </w:rPr>
        <w:t xml:space="preserve"> </w:t>
      </w:r>
      <w:r w:rsidRPr="00F664AB">
        <w:rPr>
          <w:rFonts w:asciiTheme="minorHAnsi" w:hAnsiTheme="minorHAnsi" w:cstheme="minorHAnsi"/>
        </w:rPr>
        <w:t xml:space="preserve">odmítnout, nejsou-li k tomu dány závažné důvody. </w:t>
      </w:r>
    </w:p>
    <w:p w14:paraId="4D1A1439" w14:textId="77777777" w:rsidR="005513A1" w:rsidRPr="001D5690" w:rsidRDefault="005513A1" w:rsidP="004870FC">
      <w:pPr>
        <w:pStyle w:val="Nadpis1"/>
        <w:ind w:left="0" w:firstLine="0"/>
        <w:rPr>
          <w:rFonts w:asciiTheme="minorHAnsi" w:hAnsiTheme="minorHAnsi" w:cstheme="minorHAnsi"/>
        </w:rPr>
      </w:pPr>
      <w:bookmarkStart w:id="128" w:name="_Toc212632748"/>
      <w:bookmarkStart w:id="129" w:name="_Ref224688969"/>
      <w:bookmarkStart w:id="130" w:name="_Ref313890705"/>
      <w:bookmarkStart w:id="131" w:name="_Ref313950543"/>
      <w:bookmarkStart w:id="132" w:name="_Ref313950610"/>
      <w:bookmarkStart w:id="133" w:name="_Ref313951225"/>
      <w:bookmarkStart w:id="134" w:name="_Ref314142814"/>
      <w:bookmarkStart w:id="135" w:name="_Ref375055820"/>
      <w:bookmarkStart w:id="136" w:name="_Toc89677482"/>
      <w:bookmarkStart w:id="137" w:name="_Toc89677627"/>
      <w:bookmarkStart w:id="138" w:name="_Toc89677483"/>
      <w:bookmarkStart w:id="139" w:name="_Toc89677628"/>
      <w:bookmarkStart w:id="140" w:name="_Toc89677484"/>
      <w:bookmarkStart w:id="141" w:name="_Toc89677629"/>
      <w:bookmarkStart w:id="142" w:name="_Toc89677485"/>
      <w:bookmarkStart w:id="143" w:name="_Toc89677630"/>
      <w:bookmarkStart w:id="144" w:name="_Toc89677486"/>
      <w:bookmarkStart w:id="145" w:name="_Toc89677631"/>
      <w:bookmarkStart w:id="146" w:name="_Toc89677487"/>
      <w:bookmarkStart w:id="147" w:name="_Toc89677632"/>
      <w:bookmarkStart w:id="148" w:name="_Toc89677488"/>
      <w:bookmarkStart w:id="149" w:name="_Toc89677633"/>
      <w:bookmarkStart w:id="150" w:name="_Toc89677489"/>
      <w:bookmarkStart w:id="151" w:name="_Toc89677634"/>
      <w:bookmarkStart w:id="152" w:name="_Toc89677490"/>
      <w:bookmarkStart w:id="153" w:name="_Toc89677635"/>
      <w:bookmarkStart w:id="154" w:name="_Toc89677491"/>
      <w:bookmarkStart w:id="155" w:name="_Toc89677636"/>
      <w:bookmarkStart w:id="156" w:name="_Toc89677492"/>
      <w:bookmarkStart w:id="157" w:name="_Toc89677637"/>
      <w:bookmarkStart w:id="158" w:name="_Toc89677493"/>
      <w:bookmarkStart w:id="159" w:name="_Toc89677638"/>
      <w:bookmarkStart w:id="160" w:name="_Toc89677494"/>
      <w:bookmarkStart w:id="161" w:name="_Toc89677639"/>
      <w:bookmarkStart w:id="162" w:name="_Toc89677495"/>
      <w:bookmarkStart w:id="163" w:name="_Toc89677640"/>
      <w:bookmarkStart w:id="164" w:name="_Toc89677496"/>
      <w:bookmarkStart w:id="165" w:name="_Toc89677641"/>
      <w:bookmarkStart w:id="166" w:name="_Toc89677497"/>
      <w:bookmarkStart w:id="167" w:name="_Toc89677642"/>
      <w:bookmarkStart w:id="168" w:name="_Toc89677498"/>
      <w:bookmarkStart w:id="169" w:name="_Toc89677643"/>
      <w:bookmarkStart w:id="170" w:name="_Toc89677499"/>
      <w:bookmarkStart w:id="171" w:name="_Toc89677644"/>
      <w:bookmarkStart w:id="172" w:name="_Toc89677500"/>
      <w:bookmarkStart w:id="173" w:name="_Toc89677645"/>
      <w:bookmarkStart w:id="174" w:name="_Toc89677501"/>
      <w:bookmarkStart w:id="175" w:name="_Toc89677646"/>
      <w:bookmarkStart w:id="176" w:name="_Toc89677502"/>
      <w:bookmarkStart w:id="177" w:name="_Toc89677647"/>
      <w:bookmarkStart w:id="178" w:name="_Toc89677503"/>
      <w:bookmarkStart w:id="179" w:name="_Toc89677648"/>
      <w:bookmarkStart w:id="180" w:name="_Toc89677504"/>
      <w:bookmarkStart w:id="181" w:name="_Toc89677649"/>
      <w:bookmarkStart w:id="182" w:name="_Toc89677505"/>
      <w:bookmarkStart w:id="183" w:name="_Toc89677650"/>
      <w:bookmarkStart w:id="184" w:name="_Toc89677506"/>
      <w:bookmarkStart w:id="185" w:name="_Toc89677651"/>
      <w:bookmarkStart w:id="186" w:name="_Ref45152315"/>
      <w:bookmarkStart w:id="187" w:name="_Toc167182274"/>
      <w:bookmarkStart w:id="188" w:name="_Toc49258793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 w:rsidRPr="001D5690">
        <w:rPr>
          <w:rFonts w:asciiTheme="minorHAnsi" w:hAnsiTheme="minorHAnsi" w:cstheme="minorHAnsi"/>
        </w:rPr>
        <w:t xml:space="preserve">Doba trvání závazku, ukončení </w:t>
      </w:r>
      <w:r w:rsidR="00A46356" w:rsidRPr="001D5690">
        <w:rPr>
          <w:rFonts w:asciiTheme="minorHAnsi" w:hAnsiTheme="minorHAnsi" w:cstheme="minorHAnsi"/>
        </w:rPr>
        <w:t>Smlouvy</w:t>
      </w:r>
      <w:r w:rsidR="001D5690">
        <w:rPr>
          <w:rFonts w:asciiTheme="minorHAnsi" w:hAnsiTheme="minorHAnsi" w:cstheme="minorHAnsi"/>
        </w:rPr>
        <w:t xml:space="preserve"> a</w:t>
      </w:r>
      <w:r w:rsidR="008666D8" w:rsidRPr="001D5690">
        <w:rPr>
          <w:rFonts w:asciiTheme="minorHAnsi" w:hAnsiTheme="minorHAnsi" w:cstheme="minorHAnsi"/>
        </w:rPr>
        <w:t xml:space="preserve"> likvidace dat</w:t>
      </w:r>
      <w:bookmarkEnd w:id="186"/>
      <w:bookmarkEnd w:id="187"/>
      <w:r w:rsidR="000F320D" w:rsidRPr="001D5690">
        <w:rPr>
          <w:rFonts w:asciiTheme="minorHAnsi" w:hAnsiTheme="minorHAnsi" w:cstheme="minorHAnsi"/>
        </w:rPr>
        <w:t xml:space="preserve"> </w:t>
      </w:r>
      <w:bookmarkEnd w:id="188"/>
    </w:p>
    <w:p w14:paraId="7C86BC06" w14:textId="77777777" w:rsidR="005879F5" w:rsidRPr="001D5690" w:rsidRDefault="005513A1" w:rsidP="002666A7">
      <w:pPr>
        <w:pStyle w:val="Odst"/>
        <w:rPr>
          <w:rFonts w:asciiTheme="minorHAnsi" w:hAnsiTheme="minorHAnsi" w:cstheme="minorHAnsi"/>
        </w:rPr>
      </w:pPr>
      <w:r w:rsidRPr="001D5690">
        <w:rPr>
          <w:rFonts w:asciiTheme="minorHAnsi" w:hAnsiTheme="minorHAnsi" w:cstheme="minorHAnsi"/>
        </w:rPr>
        <w:t xml:space="preserve">Tato </w:t>
      </w:r>
      <w:r w:rsidR="002364E7" w:rsidRPr="001D5690">
        <w:rPr>
          <w:rFonts w:asciiTheme="minorHAnsi" w:hAnsiTheme="minorHAnsi" w:cstheme="minorHAnsi"/>
        </w:rPr>
        <w:t>S</w:t>
      </w:r>
      <w:r w:rsidRPr="001D5690">
        <w:rPr>
          <w:rFonts w:asciiTheme="minorHAnsi" w:hAnsiTheme="minorHAnsi" w:cstheme="minorHAnsi"/>
        </w:rPr>
        <w:t xml:space="preserve">mlouva se uzavírá mezi smluvními stranami na </w:t>
      </w:r>
      <w:r w:rsidR="005556D9" w:rsidRPr="001D5690">
        <w:rPr>
          <w:rFonts w:asciiTheme="minorHAnsi" w:hAnsiTheme="minorHAnsi" w:cstheme="minorHAnsi"/>
        </w:rPr>
        <w:t>dobu</w:t>
      </w:r>
      <w:r w:rsidR="00CF40A4">
        <w:rPr>
          <w:rFonts w:asciiTheme="minorHAnsi" w:hAnsiTheme="minorHAnsi" w:cstheme="minorHAnsi"/>
        </w:rPr>
        <w:t xml:space="preserve"> neurčitou</w:t>
      </w:r>
      <w:r w:rsidR="008B5A15" w:rsidRPr="001D5690">
        <w:rPr>
          <w:rFonts w:asciiTheme="minorHAnsi" w:hAnsiTheme="minorHAnsi" w:cstheme="minorHAnsi"/>
        </w:rPr>
        <w:t xml:space="preserve"> od nabytí její účinnosti</w:t>
      </w:r>
      <w:r w:rsidRPr="001D5690">
        <w:rPr>
          <w:rFonts w:asciiTheme="minorHAnsi" w:hAnsiTheme="minorHAnsi" w:cstheme="minorHAnsi"/>
        </w:rPr>
        <w:t>.</w:t>
      </w:r>
    </w:p>
    <w:p w14:paraId="57E832E8" w14:textId="48D7887C" w:rsidR="005879F5" w:rsidRPr="001D5690" w:rsidRDefault="005513A1" w:rsidP="002666A7">
      <w:pPr>
        <w:pStyle w:val="Odst"/>
        <w:rPr>
          <w:rFonts w:asciiTheme="minorHAnsi" w:hAnsiTheme="minorHAnsi" w:cstheme="minorHAnsi"/>
        </w:rPr>
      </w:pPr>
      <w:r w:rsidRPr="001D5690">
        <w:rPr>
          <w:rFonts w:asciiTheme="minorHAnsi" w:hAnsiTheme="minorHAnsi" w:cstheme="minorHAnsi"/>
        </w:rPr>
        <w:t xml:space="preserve">Ukončení </w:t>
      </w:r>
      <w:r w:rsidR="00A46356" w:rsidRPr="001D5690">
        <w:rPr>
          <w:rFonts w:asciiTheme="minorHAnsi" w:hAnsiTheme="minorHAnsi" w:cstheme="minorHAnsi"/>
        </w:rPr>
        <w:t>Smlouvy</w:t>
      </w:r>
      <w:r w:rsidRPr="001D5690">
        <w:rPr>
          <w:rFonts w:asciiTheme="minorHAnsi" w:hAnsiTheme="minorHAnsi" w:cstheme="minorHAnsi"/>
        </w:rPr>
        <w:t xml:space="preserve"> je možno učinit dohodou smluvních stran.</w:t>
      </w:r>
    </w:p>
    <w:p w14:paraId="01F5CA86" w14:textId="393F596F" w:rsidR="005879F5" w:rsidRPr="001D5690" w:rsidRDefault="00D50BA8" w:rsidP="002666A7">
      <w:pPr>
        <w:pStyle w:val="Odst"/>
        <w:rPr>
          <w:rFonts w:asciiTheme="minorHAnsi" w:hAnsiTheme="minorHAnsi" w:cstheme="minorHAnsi"/>
        </w:rPr>
      </w:pPr>
      <w:r w:rsidRPr="001D5690">
        <w:rPr>
          <w:rFonts w:asciiTheme="minorHAnsi" w:hAnsiTheme="minorHAnsi" w:cstheme="minorHAnsi"/>
        </w:rPr>
        <w:t>Každá ze smluvních stran</w:t>
      </w:r>
      <w:r w:rsidR="00D71AAB" w:rsidRPr="001D5690">
        <w:rPr>
          <w:rFonts w:asciiTheme="minorHAnsi" w:hAnsiTheme="minorHAnsi" w:cstheme="minorHAnsi"/>
        </w:rPr>
        <w:t xml:space="preserve"> je oprávněn</w:t>
      </w:r>
      <w:r w:rsidRPr="001D5690">
        <w:rPr>
          <w:rFonts w:asciiTheme="minorHAnsi" w:hAnsiTheme="minorHAnsi" w:cstheme="minorHAnsi"/>
        </w:rPr>
        <w:t>a</w:t>
      </w:r>
      <w:r w:rsidR="00D71AAB" w:rsidRPr="001D5690">
        <w:rPr>
          <w:rFonts w:asciiTheme="minorHAnsi" w:hAnsiTheme="minorHAnsi" w:cstheme="minorHAnsi"/>
        </w:rPr>
        <w:t xml:space="preserve"> tuto </w:t>
      </w:r>
      <w:r w:rsidR="002364E7" w:rsidRPr="001D5690">
        <w:rPr>
          <w:rFonts w:asciiTheme="minorHAnsi" w:hAnsiTheme="minorHAnsi" w:cstheme="minorHAnsi"/>
        </w:rPr>
        <w:t>S</w:t>
      </w:r>
      <w:r w:rsidR="00D71AAB" w:rsidRPr="001D5690">
        <w:rPr>
          <w:rFonts w:asciiTheme="minorHAnsi" w:hAnsiTheme="minorHAnsi" w:cstheme="minorHAnsi"/>
        </w:rPr>
        <w:t>mlouvu vypovědět písemnou výpovědí bez uveden</w:t>
      </w:r>
      <w:r w:rsidR="00813F4E" w:rsidRPr="001D5690">
        <w:rPr>
          <w:rFonts w:asciiTheme="minorHAnsi" w:hAnsiTheme="minorHAnsi" w:cstheme="minorHAnsi"/>
        </w:rPr>
        <w:t>í důvodu</w:t>
      </w:r>
      <w:r w:rsidR="00722497" w:rsidRPr="001D5690">
        <w:rPr>
          <w:rFonts w:asciiTheme="minorHAnsi" w:hAnsiTheme="minorHAnsi" w:cstheme="minorHAnsi"/>
        </w:rPr>
        <w:t>,</w:t>
      </w:r>
      <w:r w:rsidR="00C006C0" w:rsidRPr="001D5690">
        <w:rPr>
          <w:rFonts w:asciiTheme="minorHAnsi" w:hAnsiTheme="minorHAnsi" w:cstheme="minorHAnsi"/>
        </w:rPr>
        <w:t xml:space="preserve"> </w:t>
      </w:r>
      <w:r w:rsidR="009B416B">
        <w:rPr>
          <w:rFonts w:asciiTheme="minorHAnsi" w:hAnsiTheme="minorHAnsi" w:cstheme="minorHAnsi"/>
        </w:rPr>
        <w:t xml:space="preserve">Objednatel </w:t>
      </w:r>
      <w:r w:rsidR="00C006C0" w:rsidRPr="001D5690">
        <w:rPr>
          <w:rFonts w:asciiTheme="minorHAnsi" w:hAnsiTheme="minorHAnsi" w:cstheme="minorHAnsi"/>
        </w:rPr>
        <w:t xml:space="preserve">nejdříve </w:t>
      </w:r>
      <w:r w:rsidR="00722497" w:rsidRPr="001D5690">
        <w:rPr>
          <w:rFonts w:asciiTheme="minorHAnsi" w:hAnsiTheme="minorHAnsi" w:cstheme="minorHAnsi"/>
        </w:rPr>
        <w:t xml:space="preserve">však </w:t>
      </w:r>
      <w:r w:rsidR="00C006C0" w:rsidRPr="001D5690">
        <w:rPr>
          <w:rFonts w:asciiTheme="minorHAnsi" w:hAnsiTheme="minorHAnsi" w:cstheme="minorHAnsi"/>
        </w:rPr>
        <w:t xml:space="preserve">po uplynutí </w:t>
      </w:r>
      <w:r w:rsidR="003B17C9">
        <w:rPr>
          <w:rFonts w:asciiTheme="minorHAnsi" w:hAnsiTheme="minorHAnsi" w:cstheme="minorHAnsi"/>
        </w:rPr>
        <w:t>24</w:t>
      </w:r>
      <w:r w:rsidR="00C006C0" w:rsidRPr="001D5690">
        <w:rPr>
          <w:rFonts w:asciiTheme="minorHAnsi" w:hAnsiTheme="minorHAnsi" w:cstheme="minorHAnsi"/>
        </w:rPr>
        <w:t xml:space="preserve"> měsíců následujících po dni, ve kterém tato Smlouva nabyla účinnosti</w:t>
      </w:r>
      <w:r w:rsidR="009B416B">
        <w:rPr>
          <w:rFonts w:asciiTheme="minorHAnsi" w:hAnsiTheme="minorHAnsi" w:cstheme="minorHAnsi"/>
        </w:rPr>
        <w:t xml:space="preserve">, Zhotovitel </w:t>
      </w:r>
      <w:r w:rsidR="009B416B" w:rsidRPr="001D5690">
        <w:rPr>
          <w:rFonts w:asciiTheme="minorHAnsi" w:hAnsiTheme="minorHAnsi" w:cstheme="minorHAnsi"/>
        </w:rPr>
        <w:t xml:space="preserve">nejdříve však po uplynutí </w:t>
      </w:r>
      <w:r w:rsidR="009B416B">
        <w:rPr>
          <w:rFonts w:asciiTheme="minorHAnsi" w:hAnsiTheme="minorHAnsi" w:cstheme="minorHAnsi"/>
        </w:rPr>
        <w:t>48</w:t>
      </w:r>
      <w:r w:rsidR="009B416B" w:rsidRPr="001D5690">
        <w:rPr>
          <w:rFonts w:asciiTheme="minorHAnsi" w:hAnsiTheme="minorHAnsi" w:cstheme="minorHAnsi"/>
        </w:rPr>
        <w:t xml:space="preserve"> měsíců následujících po dni, ve kterém tato Smlouva nabyla účinnosti</w:t>
      </w:r>
      <w:r w:rsidR="00813F4E" w:rsidRPr="001D5690">
        <w:rPr>
          <w:rFonts w:asciiTheme="minorHAnsi" w:hAnsiTheme="minorHAnsi" w:cstheme="minorHAnsi"/>
        </w:rPr>
        <w:t>. Výpovědní doba činí 1</w:t>
      </w:r>
      <w:r w:rsidR="00855600" w:rsidRPr="001D5690">
        <w:rPr>
          <w:rFonts w:asciiTheme="minorHAnsi" w:hAnsiTheme="minorHAnsi" w:cstheme="minorHAnsi"/>
        </w:rPr>
        <w:t>2</w:t>
      </w:r>
      <w:r w:rsidR="00D71AAB" w:rsidRPr="001D5690">
        <w:rPr>
          <w:rFonts w:asciiTheme="minorHAnsi" w:hAnsiTheme="minorHAnsi" w:cstheme="minorHAnsi"/>
        </w:rPr>
        <w:t xml:space="preserve"> měsíců a počíná běžet prvním dnem </w:t>
      </w:r>
      <w:r w:rsidR="00AA26DE" w:rsidRPr="001D5690">
        <w:rPr>
          <w:rFonts w:asciiTheme="minorHAnsi" w:hAnsiTheme="minorHAnsi" w:cstheme="minorHAnsi"/>
        </w:rPr>
        <w:t>následujícího kalendářního měsíce po doručení výpovědi.</w:t>
      </w:r>
    </w:p>
    <w:p w14:paraId="4D671ACB" w14:textId="50904C70" w:rsidR="005879F5" w:rsidRPr="001D5690" w:rsidRDefault="0042495C" w:rsidP="002666A7">
      <w:pPr>
        <w:pStyle w:val="Odst"/>
        <w:rPr>
          <w:rFonts w:asciiTheme="minorHAnsi" w:hAnsiTheme="minorHAnsi" w:cstheme="minorHAnsi"/>
        </w:rPr>
      </w:pPr>
      <w:r w:rsidRPr="001D5690">
        <w:rPr>
          <w:rFonts w:asciiTheme="minorHAnsi" w:hAnsiTheme="minorHAnsi" w:cstheme="minorHAnsi"/>
        </w:rPr>
        <w:t>Smluvní strany se dohodly, že postup a průběh ukončení závazku se bude řídit Exitovým plánem dle</w:t>
      </w:r>
      <w:r w:rsidR="002364E7" w:rsidRPr="001D5690">
        <w:rPr>
          <w:rFonts w:asciiTheme="minorHAnsi" w:hAnsiTheme="minorHAnsi" w:cstheme="minorHAnsi"/>
        </w:rPr>
        <w:t xml:space="preserve"> čl.</w:t>
      </w:r>
      <w:r w:rsidR="000962B2" w:rsidRPr="001D5690">
        <w:rPr>
          <w:rFonts w:asciiTheme="minorHAnsi" w:hAnsiTheme="minorHAnsi" w:cstheme="minorHAnsi"/>
        </w:rPr>
        <w:t> </w:t>
      </w:r>
      <w:r w:rsidR="004101F2" w:rsidRPr="001D5690">
        <w:rPr>
          <w:rFonts w:asciiTheme="minorHAnsi" w:hAnsiTheme="minorHAnsi" w:cstheme="minorHAnsi"/>
        </w:rPr>
        <w:fldChar w:fldCharType="begin"/>
      </w:r>
      <w:r w:rsidR="004101F2" w:rsidRPr="001D5690">
        <w:rPr>
          <w:rFonts w:asciiTheme="minorHAnsi" w:hAnsiTheme="minorHAnsi" w:cstheme="minorHAnsi"/>
        </w:rPr>
        <w:instrText xml:space="preserve"> REF _Ref45150183 \n \h </w:instrText>
      </w:r>
      <w:r w:rsidR="00F664AB" w:rsidRPr="001D5690">
        <w:rPr>
          <w:rFonts w:asciiTheme="minorHAnsi" w:hAnsiTheme="minorHAnsi" w:cstheme="minorHAnsi"/>
        </w:rPr>
        <w:instrText xml:space="preserve"> \* MERGEFORMAT </w:instrText>
      </w:r>
      <w:r w:rsidR="004101F2" w:rsidRPr="001D5690">
        <w:rPr>
          <w:rFonts w:asciiTheme="minorHAnsi" w:hAnsiTheme="minorHAnsi" w:cstheme="minorHAnsi"/>
        </w:rPr>
      </w:r>
      <w:r w:rsidR="004101F2" w:rsidRPr="001D5690">
        <w:rPr>
          <w:rFonts w:asciiTheme="minorHAnsi" w:hAnsiTheme="minorHAnsi" w:cstheme="minorHAnsi"/>
        </w:rPr>
        <w:fldChar w:fldCharType="separate"/>
      </w:r>
      <w:r w:rsidR="004B20FE">
        <w:rPr>
          <w:rFonts w:asciiTheme="minorHAnsi" w:hAnsiTheme="minorHAnsi" w:cstheme="minorHAnsi"/>
        </w:rPr>
        <w:t>XI</w:t>
      </w:r>
      <w:r w:rsidR="004101F2" w:rsidRPr="001D5690">
        <w:rPr>
          <w:rFonts w:asciiTheme="minorHAnsi" w:hAnsiTheme="minorHAnsi" w:cstheme="minorHAnsi"/>
        </w:rPr>
        <w:fldChar w:fldCharType="end"/>
      </w:r>
      <w:r w:rsidR="000962B2" w:rsidRPr="001D5690">
        <w:rPr>
          <w:rFonts w:asciiTheme="minorHAnsi" w:hAnsiTheme="minorHAnsi" w:cstheme="minorHAnsi"/>
        </w:rPr>
        <w:t>.</w:t>
      </w:r>
      <w:r w:rsidRPr="001D5690">
        <w:rPr>
          <w:rFonts w:asciiTheme="minorHAnsi" w:hAnsiTheme="minorHAnsi" w:cstheme="minorHAnsi"/>
        </w:rPr>
        <w:t xml:space="preserve">  </w:t>
      </w:r>
      <w:r w:rsidR="00A46356" w:rsidRPr="001D5690">
        <w:rPr>
          <w:rFonts w:asciiTheme="minorHAnsi" w:hAnsiTheme="minorHAnsi" w:cstheme="minorHAnsi"/>
        </w:rPr>
        <w:t>Smlouvy</w:t>
      </w:r>
      <w:r w:rsidRPr="001D5690">
        <w:rPr>
          <w:rFonts w:asciiTheme="minorHAnsi" w:hAnsiTheme="minorHAnsi" w:cstheme="minorHAnsi"/>
        </w:rPr>
        <w:t>.</w:t>
      </w:r>
    </w:p>
    <w:p w14:paraId="077BCCB9" w14:textId="512E86FC" w:rsidR="005879F5" w:rsidRPr="001D5690" w:rsidRDefault="0072159A" w:rsidP="002666A7">
      <w:pPr>
        <w:pStyle w:val="Odst"/>
        <w:rPr>
          <w:rFonts w:asciiTheme="minorHAnsi" w:hAnsiTheme="minorHAnsi" w:cstheme="minorHAnsi"/>
        </w:rPr>
      </w:pPr>
      <w:r w:rsidRPr="001D5690">
        <w:rPr>
          <w:rFonts w:asciiTheme="minorHAnsi" w:hAnsiTheme="minorHAnsi" w:cstheme="minorHAnsi"/>
        </w:rPr>
        <w:t>Smluvní strany se dohodly, že v</w:t>
      </w:r>
      <w:r w:rsidR="0042495C" w:rsidRPr="001D5690">
        <w:rPr>
          <w:rFonts w:asciiTheme="minorHAnsi" w:hAnsiTheme="minorHAnsi" w:cstheme="minorHAnsi"/>
        </w:rPr>
        <w:t> případě ukončení závazku</w:t>
      </w:r>
      <w:r w:rsidRPr="001D5690">
        <w:rPr>
          <w:rFonts w:asciiTheme="minorHAnsi" w:hAnsiTheme="minorHAnsi" w:cstheme="minorHAnsi"/>
        </w:rPr>
        <w:t xml:space="preserve"> </w:t>
      </w:r>
      <w:r w:rsidR="00DC700D" w:rsidRPr="001D5690">
        <w:rPr>
          <w:rFonts w:asciiTheme="minorHAnsi" w:hAnsiTheme="minorHAnsi" w:cstheme="minorHAnsi"/>
        </w:rPr>
        <w:t>z</w:t>
      </w:r>
      <w:r w:rsidR="007402F5">
        <w:rPr>
          <w:rFonts w:asciiTheme="minorHAnsi" w:hAnsiTheme="minorHAnsi" w:cstheme="minorHAnsi"/>
        </w:rPr>
        <w:t>e</w:t>
      </w:r>
      <w:r w:rsidR="00DC700D" w:rsidRPr="001D5690">
        <w:rPr>
          <w:rFonts w:asciiTheme="minorHAnsi" w:hAnsiTheme="minorHAnsi" w:cstheme="minorHAnsi"/>
        </w:rPr>
        <w:t> </w:t>
      </w:r>
      <w:r w:rsidR="00A46356" w:rsidRPr="001D5690">
        <w:rPr>
          <w:rFonts w:asciiTheme="minorHAnsi" w:hAnsiTheme="minorHAnsi" w:cstheme="minorHAnsi"/>
        </w:rPr>
        <w:t>Smlouvy</w:t>
      </w:r>
      <w:r w:rsidR="00DC700D" w:rsidRPr="001D5690">
        <w:rPr>
          <w:rFonts w:asciiTheme="minorHAnsi" w:hAnsiTheme="minorHAnsi" w:cstheme="minorHAnsi"/>
        </w:rPr>
        <w:t xml:space="preserve"> vyplývajícího</w:t>
      </w:r>
      <w:r w:rsidRPr="001D5690">
        <w:rPr>
          <w:rFonts w:asciiTheme="minorHAnsi" w:hAnsiTheme="minorHAnsi" w:cstheme="minorHAnsi"/>
        </w:rPr>
        <w:t xml:space="preserve"> kteroukoliv ze smluvních stran,</w:t>
      </w:r>
      <w:r w:rsidR="00DC700D" w:rsidRPr="001D5690">
        <w:rPr>
          <w:rFonts w:asciiTheme="minorHAnsi" w:hAnsiTheme="minorHAnsi" w:cstheme="minorHAnsi"/>
        </w:rPr>
        <w:t xml:space="preserve"> a zároveň v době po úspěšném předání </w:t>
      </w:r>
      <w:r w:rsidR="00292548">
        <w:rPr>
          <w:rFonts w:asciiTheme="minorHAnsi" w:hAnsiTheme="minorHAnsi" w:cstheme="minorHAnsi"/>
        </w:rPr>
        <w:t>Systému</w:t>
      </w:r>
      <w:r w:rsidRPr="001D5690">
        <w:rPr>
          <w:rFonts w:asciiTheme="minorHAnsi" w:hAnsiTheme="minorHAnsi" w:cstheme="minorHAnsi"/>
        </w:rPr>
        <w:t xml:space="preserve"> dle čl. </w:t>
      </w:r>
      <w:r w:rsidR="004101F2" w:rsidRPr="001D5690">
        <w:rPr>
          <w:rFonts w:asciiTheme="minorHAnsi" w:hAnsiTheme="minorHAnsi" w:cstheme="minorHAnsi"/>
        </w:rPr>
        <w:fldChar w:fldCharType="begin"/>
      </w:r>
      <w:r w:rsidR="004101F2" w:rsidRPr="001D5690">
        <w:rPr>
          <w:rFonts w:asciiTheme="minorHAnsi" w:hAnsiTheme="minorHAnsi" w:cstheme="minorHAnsi"/>
        </w:rPr>
        <w:instrText xml:space="preserve"> REF _Ref45150207 \n \h </w:instrText>
      </w:r>
      <w:r w:rsidR="00F664AB" w:rsidRPr="001D5690">
        <w:rPr>
          <w:rFonts w:asciiTheme="minorHAnsi" w:hAnsiTheme="minorHAnsi" w:cstheme="minorHAnsi"/>
        </w:rPr>
        <w:instrText xml:space="preserve"> \* MERGEFORMAT </w:instrText>
      </w:r>
      <w:r w:rsidR="004101F2" w:rsidRPr="001D5690">
        <w:rPr>
          <w:rFonts w:asciiTheme="minorHAnsi" w:hAnsiTheme="minorHAnsi" w:cstheme="minorHAnsi"/>
        </w:rPr>
      </w:r>
      <w:r w:rsidR="004101F2" w:rsidRPr="001D5690">
        <w:rPr>
          <w:rFonts w:asciiTheme="minorHAnsi" w:hAnsiTheme="minorHAnsi" w:cstheme="minorHAnsi"/>
        </w:rPr>
        <w:fldChar w:fldCharType="separate"/>
      </w:r>
      <w:r w:rsidR="004B20FE">
        <w:rPr>
          <w:rFonts w:asciiTheme="minorHAnsi" w:hAnsiTheme="minorHAnsi" w:cstheme="minorHAnsi"/>
        </w:rPr>
        <w:t>V</w:t>
      </w:r>
      <w:r w:rsidR="004101F2" w:rsidRPr="001D5690">
        <w:rPr>
          <w:rFonts w:asciiTheme="minorHAnsi" w:hAnsiTheme="minorHAnsi" w:cstheme="minorHAnsi"/>
        </w:rPr>
        <w:fldChar w:fldCharType="end"/>
      </w:r>
      <w:r w:rsidR="000962B2" w:rsidRPr="001D5690">
        <w:rPr>
          <w:rFonts w:asciiTheme="minorHAnsi" w:hAnsiTheme="minorHAnsi" w:cstheme="minorHAnsi"/>
        </w:rPr>
        <w:t>.</w:t>
      </w:r>
      <w:r w:rsidRPr="001D5690">
        <w:rPr>
          <w:rFonts w:asciiTheme="minorHAnsi" w:hAnsiTheme="minorHAnsi" w:cstheme="minorHAnsi"/>
        </w:rPr>
        <w:t xml:space="preserve">  </w:t>
      </w:r>
      <w:r w:rsidR="00A46356" w:rsidRPr="001D5690">
        <w:rPr>
          <w:rFonts w:asciiTheme="minorHAnsi" w:hAnsiTheme="minorHAnsi" w:cstheme="minorHAnsi"/>
        </w:rPr>
        <w:t>Smlouvy</w:t>
      </w:r>
      <w:r w:rsidR="00BC3FEA" w:rsidRPr="001D5690">
        <w:rPr>
          <w:rFonts w:asciiTheme="minorHAnsi" w:hAnsiTheme="minorHAnsi" w:cstheme="minorHAnsi"/>
        </w:rPr>
        <w:t>,</w:t>
      </w:r>
      <w:r w:rsidR="00DC700D" w:rsidRPr="001D5690">
        <w:rPr>
          <w:rFonts w:asciiTheme="minorHAnsi" w:hAnsiTheme="minorHAnsi" w:cstheme="minorHAnsi"/>
        </w:rPr>
        <w:t xml:space="preserve"> </w:t>
      </w:r>
      <w:r w:rsidR="0042495C" w:rsidRPr="001D5690">
        <w:rPr>
          <w:rFonts w:asciiTheme="minorHAnsi" w:hAnsiTheme="minorHAnsi" w:cstheme="minorHAnsi"/>
        </w:rPr>
        <w:t xml:space="preserve">pozbývá </w:t>
      </w:r>
      <w:r w:rsidR="00BC3D33" w:rsidRPr="001D5690">
        <w:rPr>
          <w:rFonts w:asciiTheme="minorHAnsi" w:hAnsiTheme="minorHAnsi" w:cstheme="minorHAnsi"/>
        </w:rPr>
        <w:t>O</w:t>
      </w:r>
      <w:r w:rsidR="0042495C" w:rsidRPr="001D5690">
        <w:rPr>
          <w:rFonts w:asciiTheme="minorHAnsi" w:hAnsiTheme="minorHAnsi" w:cstheme="minorHAnsi"/>
        </w:rPr>
        <w:t xml:space="preserve">bjednatel </w:t>
      </w:r>
      <w:r w:rsidR="00DC700D" w:rsidRPr="001D5690">
        <w:rPr>
          <w:rFonts w:asciiTheme="minorHAnsi" w:hAnsiTheme="minorHAnsi" w:cstheme="minorHAnsi"/>
        </w:rPr>
        <w:t xml:space="preserve">k okamžiku ukončení </w:t>
      </w:r>
      <w:r w:rsidR="00BC3FEA" w:rsidRPr="001D5690">
        <w:rPr>
          <w:rFonts w:asciiTheme="minorHAnsi" w:hAnsiTheme="minorHAnsi" w:cstheme="minorHAnsi"/>
        </w:rPr>
        <w:t>závazku právo</w:t>
      </w:r>
      <w:r w:rsidR="00DC700D" w:rsidRPr="001D5690">
        <w:rPr>
          <w:rFonts w:asciiTheme="minorHAnsi" w:hAnsiTheme="minorHAnsi" w:cstheme="minorHAnsi"/>
        </w:rPr>
        <w:t xml:space="preserve"> Servisních služeb</w:t>
      </w:r>
      <w:r w:rsidRPr="001D5690">
        <w:rPr>
          <w:rFonts w:asciiTheme="minorHAnsi" w:hAnsiTheme="minorHAnsi" w:cstheme="minorHAnsi"/>
        </w:rPr>
        <w:t xml:space="preserve"> (část B </w:t>
      </w:r>
      <w:r w:rsidR="00A46356" w:rsidRPr="001D5690">
        <w:rPr>
          <w:rFonts w:asciiTheme="minorHAnsi" w:hAnsiTheme="minorHAnsi" w:cstheme="minorHAnsi"/>
        </w:rPr>
        <w:t>Smlouvy</w:t>
      </w:r>
      <w:r w:rsidRPr="001D5690">
        <w:rPr>
          <w:rFonts w:asciiTheme="minorHAnsi" w:hAnsiTheme="minorHAnsi" w:cstheme="minorHAnsi"/>
        </w:rPr>
        <w:t>)</w:t>
      </w:r>
      <w:r w:rsidR="00DC700D" w:rsidRPr="001D5690">
        <w:rPr>
          <w:rFonts w:asciiTheme="minorHAnsi" w:hAnsiTheme="minorHAnsi" w:cstheme="minorHAnsi"/>
        </w:rPr>
        <w:t xml:space="preserve"> a Rozvoje</w:t>
      </w:r>
      <w:r w:rsidRPr="001D5690">
        <w:rPr>
          <w:rFonts w:asciiTheme="minorHAnsi" w:hAnsiTheme="minorHAnsi" w:cstheme="minorHAnsi"/>
        </w:rPr>
        <w:t xml:space="preserve"> (část C </w:t>
      </w:r>
      <w:r w:rsidR="00A46356" w:rsidRPr="001D5690">
        <w:rPr>
          <w:rFonts w:asciiTheme="minorHAnsi" w:hAnsiTheme="minorHAnsi" w:cstheme="minorHAnsi"/>
        </w:rPr>
        <w:t>Smlouvy</w:t>
      </w:r>
      <w:r w:rsidRPr="001D5690">
        <w:rPr>
          <w:rFonts w:asciiTheme="minorHAnsi" w:hAnsiTheme="minorHAnsi" w:cstheme="minorHAnsi"/>
        </w:rPr>
        <w:t>)</w:t>
      </w:r>
      <w:r w:rsidR="00DC700D" w:rsidRPr="001D5690">
        <w:rPr>
          <w:rFonts w:asciiTheme="minorHAnsi" w:hAnsiTheme="minorHAnsi" w:cstheme="minorHAnsi"/>
        </w:rPr>
        <w:t xml:space="preserve"> </w:t>
      </w:r>
      <w:r w:rsidRPr="001D5690">
        <w:rPr>
          <w:rFonts w:asciiTheme="minorHAnsi" w:hAnsiTheme="minorHAnsi" w:cstheme="minorHAnsi"/>
        </w:rPr>
        <w:t xml:space="preserve">dle podmínek </w:t>
      </w:r>
      <w:r w:rsidR="00A46356" w:rsidRPr="001D5690">
        <w:rPr>
          <w:rFonts w:asciiTheme="minorHAnsi" w:hAnsiTheme="minorHAnsi" w:cstheme="minorHAnsi"/>
        </w:rPr>
        <w:t>Smlouvy</w:t>
      </w:r>
      <w:r w:rsidR="0042495C" w:rsidRPr="001D5690">
        <w:rPr>
          <w:rFonts w:asciiTheme="minorHAnsi" w:hAnsiTheme="minorHAnsi" w:cstheme="minorHAnsi"/>
        </w:rPr>
        <w:t xml:space="preserve"> a </w:t>
      </w:r>
      <w:r w:rsidR="00DC700D" w:rsidRPr="001D5690">
        <w:rPr>
          <w:rFonts w:asciiTheme="minorHAnsi" w:hAnsiTheme="minorHAnsi" w:cstheme="minorHAnsi"/>
        </w:rPr>
        <w:t xml:space="preserve">relevantních částí </w:t>
      </w:r>
      <w:r w:rsidR="0042495C" w:rsidRPr="001D5690">
        <w:rPr>
          <w:rFonts w:asciiTheme="minorHAnsi" w:hAnsiTheme="minorHAnsi" w:cstheme="minorHAnsi"/>
        </w:rPr>
        <w:t>jejích příloh</w:t>
      </w:r>
      <w:r w:rsidR="00DC700D" w:rsidRPr="001D5690">
        <w:rPr>
          <w:rFonts w:asciiTheme="minorHAnsi" w:hAnsiTheme="minorHAnsi" w:cstheme="minorHAnsi"/>
        </w:rPr>
        <w:t xml:space="preserve">, avšak nepozbývá </w:t>
      </w:r>
      <w:r w:rsidRPr="001D5690">
        <w:rPr>
          <w:rFonts w:asciiTheme="minorHAnsi" w:hAnsiTheme="minorHAnsi" w:cstheme="minorHAnsi"/>
        </w:rPr>
        <w:t>práv</w:t>
      </w:r>
      <w:r w:rsidR="00960328" w:rsidRPr="001D5690">
        <w:rPr>
          <w:rFonts w:asciiTheme="minorHAnsi" w:hAnsiTheme="minorHAnsi" w:cstheme="minorHAnsi"/>
        </w:rPr>
        <w:t>a</w:t>
      </w:r>
      <w:r w:rsidRPr="001D5690">
        <w:rPr>
          <w:rFonts w:asciiTheme="minorHAnsi" w:hAnsiTheme="minorHAnsi" w:cstheme="minorHAnsi"/>
        </w:rPr>
        <w:t xml:space="preserve"> k </w:t>
      </w:r>
      <w:r w:rsidR="00292548">
        <w:rPr>
          <w:rFonts w:asciiTheme="minorHAnsi" w:hAnsiTheme="minorHAnsi" w:cstheme="minorHAnsi"/>
        </w:rPr>
        <w:t>Systému</w:t>
      </w:r>
      <w:r w:rsidRPr="001D5690">
        <w:rPr>
          <w:rFonts w:asciiTheme="minorHAnsi" w:hAnsiTheme="minorHAnsi" w:cstheme="minorHAnsi"/>
        </w:rPr>
        <w:t xml:space="preserve"> (Část A </w:t>
      </w:r>
      <w:r w:rsidR="00A46356" w:rsidRPr="001D5690">
        <w:rPr>
          <w:rFonts w:asciiTheme="minorHAnsi" w:hAnsiTheme="minorHAnsi" w:cstheme="minorHAnsi"/>
        </w:rPr>
        <w:t>Smlouvy</w:t>
      </w:r>
      <w:r w:rsidRPr="001D5690">
        <w:rPr>
          <w:rFonts w:asciiTheme="minorHAnsi" w:hAnsiTheme="minorHAnsi" w:cstheme="minorHAnsi"/>
        </w:rPr>
        <w:t>)</w:t>
      </w:r>
      <w:r w:rsidR="00960328" w:rsidRPr="001D5690">
        <w:rPr>
          <w:rFonts w:asciiTheme="minorHAnsi" w:hAnsiTheme="minorHAnsi" w:cstheme="minorHAnsi"/>
        </w:rPr>
        <w:t xml:space="preserve">, zejména licencím dle čl. </w:t>
      </w:r>
      <w:r w:rsidR="004101F2" w:rsidRPr="001D5690">
        <w:rPr>
          <w:rFonts w:asciiTheme="minorHAnsi" w:hAnsiTheme="minorHAnsi" w:cstheme="minorHAnsi"/>
        </w:rPr>
        <w:fldChar w:fldCharType="begin"/>
      </w:r>
      <w:r w:rsidR="004101F2" w:rsidRPr="001D5690">
        <w:rPr>
          <w:rFonts w:asciiTheme="minorHAnsi" w:hAnsiTheme="minorHAnsi" w:cstheme="minorHAnsi"/>
        </w:rPr>
        <w:instrText xml:space="preserve"> REF _Ref45150232 \n \h </w:instrText>
      </w:r>
      <w:r w:rsidR="00F664AB" w:rsidRPr="001D5690">
        <w:rPr>
          <w:rFonts w:asciiTheme="minorHAnsi" w:hAnsiTheme="minorHAnsi" w:cstheme="minorHAnsi"/>
        </w:rPr>
        <w:instrText xml:space="preserve"> \* MERGEFORMAT </w:instrText>
      </w:r>
      <w:r w:rsidR="004101F2" w:rsidRPr="001D5690">
        <w:rPr>
          <w:rFonts w:asciiTheme="minorHAnsi" w:hAnsiTheme="minorHAnsi" w:cstheme="minorHAnsi"/>
        </w:rPr>
      </w:r>
      <w:r w:rsidR="004101F2" w:rsidRPr="001D5690">
        <w:rPr>
          <w:rFonts w:asciiTheme="minorHAnsi" w:hAnsiTheme="minorHAnsi" w:cstheme="minorHAnsi"/>
        </w:rPr>
        <w:fldChar w:fldCharType="separate"/>
      </w:r>
      <w:r w:rsidR="004B20FE">
        <w:rPr>
          <w:rFonts w:asciiTheme="minorHAnsi" w:hAnsiTheme="minorHAnsi" w:cstheme="minorHAnsi"/>
        </w:rPr>
        <w:t>IX</w:t>
      </w:r>
      <w:r w:rsidR="004101F2" w:rsidRPr="001D5690">
        <w:rPr>
          <w:rFonts w:asciiTheme="minorHAnsi" w:hAnsiTheme="minorHAnsi" w:cstheme="minorHAnsi"/>
        </w:rPr>
        <w:fldChar w:fldCharType="end"/>
      </w:r>
      <w:r w:rsidR="000962B2" w:rsidRPr="001D5690">
        <w:rPr>
          <w:rFonts w:asciiTheme="minorHAnsi" w:hAnsiTheme="minorHAnsi" w:cstheme="minorHAnsi"/>
        </w:rPr>
        <w:t>.</w:t>
      </w:r>
      <w:r w:rsidR="00960328" w:rsidRPr="001D5690">
        <w:rPr>
          <w:rFonts w:asciiTheme="minorHAnsi" w:hAnsiTheme="minorHAnsi" w:cstheme="minorHAnsi"/>
        </w:rPr>
        <w:t xml:space="preserve">  </w:t>
      </w:r>
      <w:r w:rsidR="00A46356" w:rsidRPr="001D5690">
        <w:rPr>
          <w:rFonts w:asciiTheme="minorHAnsi" w:hAnsiTheme="minorHAnsi" w:cstheme="minorHAnsi"/>
        </w:rPr>
        <w:t>Smlouvy</w:t>
      </w:r>
      <w:r w:rsidRPr="001D5690">
        <w:rPr>
          <w:rFonts w:asciiTheme="minorHAnsi" w:hAnsiTheme="minorHAnsi" w:cstheme="minorHAnsi"/>
        </w:rPr>
        <w:t>.</w:t>
      </w:r>
    </w:p>
    <w:p w14:paraId="336979B3" w14:textId="4B18D7F3" w:rsidR="00F11610" w:rsidRPr="001D5690" w:rsidRDefault="00960328" w:rsidP="00E62479">
      <w:pPr>
        <w:pStyle w:val="Odst"/>
        <w:rPr>
          <w:rFonts w:asciiTheme="minorHAnsi" w:hAnsiTheme="minorHAnsi" w:cstheme="minorHAnsi"/>
        </w:rPr>
      </w:pPr>
      <w:r w:rsidRPr="001D5690">
        <w:rPr>
          <w:rFonts w:asciiTheme="minorHAnsi" w:hAnsiTheme="minorHAnsi" w:cstheme="minorHAnsi"/>
        </w:rPr>
        <w:t>Smluvní strany se dohodly, že v</w:t>
      </w:r>
      <w:r w:rsidR="00036884" w:rsidRPr="001D5690">
        <w:rPr>
          <w:rFonts w:asciiTheme="minorHAnsi" w:hAnsiTheme="minorHAnsi" w:cstheme="minorHAnsi"/>
        </w:rPr>
        <w:t> případě ukončení</w:t>
      </w:r>
      <w:r w:rsidR="0072159A" w:rsidRPr="001D5690">
        <w:rPr>
          <w:rFonts w:asciiTheme="minorHAnsi" w:hAnsiTheme="minorHAnsi" w:cstheme="minorHAnsi"/>
        </w:rPr>
        <w:t xml:space="preserve"> závazku</w:t>
      </w:r>
      <w:r w:rsidR="00036884" w:rsidRPr="001D5690">
        <w:rPr>
          <w:rFonts w:asciiTheme="minorHAnsi" w:hAnsiTheme="minorHAnsi" w:cstheme="minorHAnsi"/>
        </w:rPr>
        <w:t xml:space="preserve"> </w:t>
      </w:r>
      <w:r w:rsidR="0072159A" w:rsidRPr="001D5690">
        <w:rPr>
          <w:rFonts w:asciiTheme="minorHAnsi" w:hAnsiTheme="minorHAnsi" w:cstheme="minorHAnsi"/>
        </w:rPr>
        <w:t xml:space="preserve">Servisních služeb (část B </w:t>
      </w:r>
      <w:r w:rsidR="00A46356" w:rsidRPr="001D5690">
        <w:rPr>
          <w:rFonts w:asciiTheme="minorHAnsi" w:hAnsiTheme="minorHAnsi" w:cstheme="minorHAnsi"/>
        </w:rPr>
        <w:t>Smlouvy</w:t>
      </w:r>
      <w:r w:rsidR="0072159A" w:rsidRPr="001D5690">
        <w:rPr>
          <w:rFonts w:asciiTheme="minorHAnsi" w:hAnsiTheme="minorHAnsi" w:cstheme="minorHAnsi"/>
        </w:rPr>
        <w:t xml:space="preserve">) nebo Rozvoje (část C </w:t>
      </w:r>
      <w:r w:rsidR="00A46356" w:rsidRPr="001D5690">
        <w:rPr>
          <w:rFonts w:asciiTheme="minorHAnsi" w:hAnsiTheme="minorHAnsi" w:cstheme="minorHAnsi"/>
        </w:rPr>
        <w:t>Smlouvy</w:t>
      </w:r>
      <w:r w:rsidR="0072159A" w:rsidRPr="001D5690">
        <w:rPr>
          <w:rFonts w:asciiTheme="minorHAnsi" w:hAnsiTheme="minorHAnsi" w:cstheme="minorHAnsi"/>
        </w:rPr>
        <w:t>)</w:t>
      </w:r>
      <w:r w:rsidR="00036884" w:rsidRPr="001D5690">
        <w:rPr>
          <w:rFonts w:asciiTheme="minorHAnsi" w:hAnsiTheme="minorHAnsi" w:cstheme="minorHAnsi"/>
        </w:rPr>
        <w:t xml:space="preserve"> ze strany Zhotovitele </w:t>
      </w:r>
      <w:r w:rsidR="0072159A" w:rsidRPr="001D5690">
        <w:rPr>
          <w:rFonts w:asciiTheme="minorHAnsi" w:hAnsiTheme="minorHAnsi" w:cstheme="minorHAnsi"/>
        </w:rPr>
        <w:t xml:space="preserve">v době po předání </w:t>
      </w:r>
      <w:r w:rsidR="00292548">
        <w:rPr>
          <w:rFonts w:asciiTheme="minorHAnsi" w:hAnsiTheme="minorHAnsi" w:cstheme="minorHAnsi"/>
        </w:rPr>
        <w:t>Systému</w:t>
      </w:r>
      <w:r w:rsidR="0072159A" w:rsidRPr="001D5690">
        <w:rPr>
          <w:rFonts w:asciiTheme="minorHAnsi" w:hAnsiTheme="minorHAnsi" w:cstheme="minorHAnsi"/>
        </w:rPr>
        <w:t xml:space="preserve"> dle čl. </w:t>
      </w:r>
      <w:r w:rsidR="004101F2" w:rsidRPr="001D5690">
        <w:rPr>
          <w:rFonts w:asciiTheme="minorHAnsi" w:hAnsiTheme="minorHAnsi" w:cstheme="minorHAnsi"/>
        </w:rPr>
        <w:fldChar w:fldCharType="begin"/>
      </w:r>
      <w:r w:rsidR="004101F2" w:rsidRPr="001D5690">
        <w:rPr>
          <w:rFonts w:asciiTheme="minorHAnsi" w:hAnsiTheme="minorHAnsi" w:cstheme="minorHAnsi"/>
        </w:rPr>
        <w:instrText xml:space="preserve"> REF _Ref45150256 \n \h </w:instrText>
      </w:r>
      <w:r w:rsidR="00F664AB" w:rsidRPr="001D5690">
        <w:rPr>
          <w:rFonts w:asciiTheme="minorHAnsi" w:hAnsiTheme="minorHAnsi" w:cstheme="minorHAnsi"/>
        </w:rPr>
        <w:instrText xml:space="preserve"> \* MERGEFORMAT </w:instrText>
      </w:r>
      <w:r w:rsidR="004101F2" w:rsidRPr="001D5690">
        <w:rPr>
          <w:rFonts w:asciiTheme="minorHAnsi" w:hAnsiTheme="minorHAnsi" w:cstheme="minorHAnsi"/>
        </w:rPr>
      </w:r>
      <w:r w:rsidR="004101F2" w:rsidRPr="001D5690">
        <w:rPr>
          <w:rFonts w:asciiTheme="minorHAnsi" w:hAnsiTheme="minorHAnsi" w:cstheme="minorHAnsi"/>
        </w:rPr>
        <w:fldChar w:fldCharType="separate"/>
      </w:r>
      <w:r w:rsidR="004B20FE">
        <w:rPr>
          <w:rFonts w:asciiTheme="minorHAnsi" w:hAnsiTheme="minorHAnsi" w:cstheme="minorHAnsi"/>
        </w:rPr>
        <w:t>V</w:t>
      </w:r>
      <w:r w:rsidR="004101F2" w:rsidRPr="001D5690">
        <w:rPr>
          <w:rFonts w:asciiTheme="minorHAnsi" w:hAnsiTheme="minorHAnsi" w:cstheme="minorHAnsi"/>
        </w:rPr>
        <w:fldChar w:fldCharType="end"/>
      </w:r>
      <w:r w:rsidR="000962B2" w:rsidRPr="001D5690">
        <w:rPr>
          <w:rFonts w:asciiTheme="minorHAnsi" w:hAnsiTheme="minorHAnsi" w:cstheme="minorHAnsi"/>
        </w:rPr>
        <w:t>.</w:t>
      </w:r>
      <w:r w:rsidR="00F11610" w:rsidRPr="001D5690">
        <w:rPr>
          <w:rFonts w:asciiTheme="minorHAnsi" w:hAnsiTheme="minorHAnsi" w:cstheme="minorHAnsi"/>
        </w:rPr>
        <w:t> </w:t>
      </w:r>
      <w:r w:rsidR="00A46356" w:rsidRPr="001D5690">
        <w:rPr>
          <w:rFonts w:asciiTheme="minorHAnsi" w:hAnsiTheme="minorHAnsi" w:cstheme="minorHAnsi"/>
        </w:rPr>
        <w:t>Smlouvy</w:t>
      </w:r>
      <w:r w:rsidR="000F5285" w:rsidRPr="001D5690">
        <w:rPr>
          <w:rFonts w:asciiTheme="minorHAnsi" w:hAnsiTheme="minorHAnsi" w:cstheme="minorHAnsi"/>
        </w:rPr>
        <w:t xml:space="preserve"> až do doby </w:t>
      </w:r>
      <w:r w:rsidR="0025494D" w:rsidRPr="001D5690">
        <w:rPr>
          <w:rFonts w:asciiTheme="minorHAnsi" w:hAnsiTheme="minorHAnsi" w:cstheme="minorHAnsi"/>
        </w:rPr>
        <w:t xml:space="preserve">10 </w:t>
      </w:r>
      <w:r w:rsidR="000F5285" w:rsidRPr="001D5690">
        <w:rPr>
          <w:rFonts w:asciiTheme="minorHAnsi" w:hAnsiTheme="minorHAnsi" w:cstheme="minorHAnsi"/>
        </w:rPr>
        <w:t xml:space="preserve">let od nabytí účinnosti </w:t>
      </w:r>
      <w:r w:rsidR="00A46356" w:rsidRPr="001D5690">
        <w:rPr>
          <w:rFonts w:asciiTheme="minorHAnsi" w:hAnsiTheme="minorHAnsi" w:cstheme="minorHAnsi"/>
        </w:rPr>
        <w:t>Smlouvy</w:t>
      </w:r>
      <w:r w:rsidR="0072159A" w:rsidRPr="001D5690">
        <w:rPr>
          <w:rFonts w:asciiTheme="minorHAnsi" w:hAnsiTheme="minorHAnsi" w:cstheme="minorHAnsi"/>
        </w:rPr>
        <w:t xml:space="preserve"> </w:t>
      </w:r>
      <w:r w:rsidRPr="001D5690">
        <w:rPr>
          <w:rFonts w:asciiTheme="minorHAnsi" w:hAnsiTheme="minorHAnsi" w:cstheme="minorHAnsi"/>
        </w:rPr>
        <w:t xml:space="preserve">zaplatí </w:t>
      </w:r>
      <w:r w:rsidR="00036884" w:rsidRPr="001D5690">
        <w:rPr>
          <w:rFonts w:asciiTheme="minorHAnsi" w:hAnsiTheme="minorHAnsi" w:cstheme="minorHAnsi"/>
        </w:rPr>
        <w:t xml:space="preserve">Zhotovitel do 30 dnů od </w:t>
      </w:r>
      <w:r w:rsidRPr="001D5690">
        <w:rPr>
          <w:rFonts w:asciiTheme="minorHAnsi" w:hAnsiTheme="minorHAnsi" w:cstheme="minorHAnsi"/>
        </w:rPr>
        <w:t xml:space="preserve">takového </w:t>
      </w:r>
      <w:r w:rsidR="00036884" w:rsidRPr="001D5690">
        <w:rPr>
          <w:rFonts w:asciiTheme="minorHAnsi" w:hAnsiTheme="minorHAnsi" w:cstheme="minorHAnsi"/>
        </w:rPr>
        <w:t xml:space="preserve">ukončení závazku </w:t>
      </w:r>
      <w:r w:rsidRPr="001D5690">
        <w:rPr>
          <w:rFonts w:asciiTheme="minorHAnsi" w:hAnsiTheme="minorHAnsi" w:cstheme="minorHAnsi"/>
        </w:rPr>
        <w:t>smluvní pokutu, která bude rovna</w:t>
      </w:r>
      <w:r w:rsidR="000F2F1E" w:rsidRPr="001D5690">
        <w:rPr>
          <w:rFonts w:asciiTheme="minorHAnsi" w:hAnsiTheme="minorHAnsi" w:cstheme="minorHAnsi"/>
        </w:rPr>
        <w:t xml:space="preserve"> částce </w:t>
      </w:r>
      <w:r w:rsidR="000F5285" w:rsidRPr="001D5690">
        <w:rPr>
          <w:rFonts w:asciiTheme="minorHAnsi" w:hAnsiTheme="minorHAnsi" w:cstheme="minorHAnsi"/>
        </w:rPr>
        <w:t>1/</w:t>
      </w:r>
      <w:r w:rsidR="004173AE">
        <w:rPr>
          <w:rFonts w:asciiTheme="minorHAnsi" w:hAnsiTheme="minorHAnsi" w:cstheme="minorHAnsi"/>
        </w:rPr>
        <w:t>8</w:t>
      </w:r>
      <w:r w:rsidR="000F5285" w:rsidRPr="001D5690">
        <w:rPr>
          <w:rFonts w:asciiTheme="minorHAnsi" w:hAnsiTheme="minorHAnsi" w:cstheme="minorHAnsi"/>
        </w:rPr>
        <w:t xml:space="preserve"> (jedné </w:t>
      </w:r>
      <w:r w:rsidR="004173AE">
        <w:rPr>
          <w:rFonts w:asciiTheme="minorHAnsi" w:hAnsiTheme="minorHAnsi" w:cstheme="minorHAnsi"/>
        </w:rPr>
        <w:t>osmině</w:t>
      </w:r>
      <w:r w:rsidR="000F5285" w:rsidRPr="001D5690">
        <w:rPr>
          <w:rFonts w:asciiTheme="minorHAnsi" w:hAnsiTheme="minorHAnsi" w:cstheme="minorHAnsi"/>
        </w:rPr>
        <w:t>) částky v </w:t>
      </w:r>
      <w:r w:rsidR="00913B85" w:rsidRPr="001D5690">
        <w:rPr>
          <w:rFonts w:asciiTheme="minorHAnsi" w:hAnsiTheme="minorHAnsi" w:cstheme="minorHAnsi"/>
        </w:rPr>
        <w:t>Kč</w:t>
      </w:r>
      <w:r w:rsidR="000F5285" w:rsidRPr="001D5690">
        <w:rPr>
          <w:rFonts w:asciiTheme="minorHAnsi" w:hAnsiTheme="minorHAnsi" w:cstheme="minorHAnsi"/>
        </w:rPr>
        <w:t xml:space="preserve"> bez DPH </w:t>
      </w:r>
      <w:r w:rsidR="00585309" w:rsidRPr="001D5690">
        <w:rPr>
          <w:rFonts w:asciiTheme="minorHAnsi" w:hAnsiTheme="minorHAnsi" w:cstheme="minorHAnsi"/>
        </w:rPr>
        <w:t xml:space="preserve">dle </w:t>
      </w:r>
      <w:r w:rsidR="004101F2" w:rsidRPr="001D5690">
        <w:rPr>
          <w:rFonts w:asciiTheme="minorHAnsi" w:hAnsiTheme="minorHAnsi" w:cstheme="minorHAnsi"/>
        </w:rPr>
        <w:t xml:space="preserve">bodu </w:t>
      </w:r>
      <w:r w:rsidRPr="001D5690">
        <w:rPr>
          <w:rFonts w:asciiTheme="minorHAnsi" w:hAnsiTheme="minorHAnsi" w:cstheme="minorHAnsi"/>
        </w:rPr>
        <w:t>a to</w:t>
      </w:r>
      <w:r w:rsidR="00036884" w:rsidRPr="001D5690">
        <w:rPr>
          <w:rFonts w:asciiTheme="minorHAnsi" w:hAnsiTheme="minorHAnsi" w:cstheme="minorHAnsi"/>
        </w:rPr>
        <w:t xml:space="preserve"> za každý nezapočatý rok </w:t>
      </w:r>
      <w:r w:rsidRPr="001D5690">
        <w:rPr>
          <w:rFonts w:asciiTheme="minorHAnsi" w:hAnsiTheme="minorHAnsi" w:cstheme="minorHAnsi"/>
        </w:rPr>
        <w:t xml:space="preserve">předpokládané délky </w:t>
      </w:r>
      <w:r w:rsidR="00036884" w:rsidRPr="001D5690">
        <w:rPr>
          <w:rFonts w:asciiTheme="minorHAnsi" w:hAnsiTheme="minorHAnsi" w:cstheme="minorHAnsi"/>
        </w:rPr>
        <w:t xml:space="preserve">užívání </w:t>
      </w:r>
      <w:r w:rsidR="00292548">
        <w:rPr>
          <w:rFonts w:asciiTheme="minorHAnsi" w:hAnsiTheme="minorHAnsi" w:cstheme="minorHAnsi"/>
        </w:rPr>
        <w:t>Systému</w:t>
      </w:r>
      <w:r w:rsidRPr="001D5690">
        <w:rPr>
          <w:rFonts w:asciiTheme="minorHAnsi" w:hAnsiTheme="minorHAnsi" w:cstheme="minorHAnsi"/>
        </w:rPr>
        <w:t xml:space="preserve"> společně se Servisními službami a Rozvojem; přičemž nezapočatým rokem pro potřeby tohoto ustanoven</w:t>
      </w:r>
      <w:r w:rsidR="00F11610" w:rsidRPr="001D5690">
        <w:rPr>
          <w:rFonts w:asciiTheme="minorHAnsi" w:hAnsiTheme="minorHAnsi" w:cstheme="minorHAnsi"/>
        </w:rPr>
        <w:t xml:space="preserve">í </w:t>
      </w:r>
      <w:r w:rsidRPr="001D5690">
        <w:rPr>
          <w:rFonts w:asciiTheme="minorHAnsi" w:hAnsiTheme="minorHAnsi" w:cstheme="minorHAnsi"/>
        </w:rPr>
        <w:t xml:space="preserve">je myšlen rok následující po ukončení závazku Zhotovitelem dle tohoto odstavce a předpokládanou délkou </w:t>
      </w:r>
      <w:r w:rsidR="00F11610" w:rsidRPr="001D5690">
        <w:rPr>
          <w:rFonts w:asciiTheme="minorHAnsi" w:hAnsiTheme="minorHAnsi" w:cstheme="minorHAnsi"/>
        </w:rPr>
        <w:t xml:space="preserve">užívání </w:t>
      </w:r>
      <w:r w:rsidR="00292548">
        <w:rPr>
          <w:rFonts w:asciiTheme="minorHAnsi" w:hAnsiTheme="minorHAnsi" w:cstheme="minorHAnsi"/>
        </w:rPr>
        <w:t>Systému</w:t>
      </w:r>
      <w:r w:rsidR="00F11610" w:rsidRPr="001D5690">
        <w:rPr>
          <w:rFonts w:asciiTheme="minorHAnsi" w:hAnsiTheme="minorHAnsi" w:cstheme="minorHAnsi"/>
        </w:rPr>
        <w:t xml:space="preserve"> je myšlena doba </w:t>
      </w:r>
      <w:r w:rsidR="004173AE">
        <w:rPr>
          <w:rFonts w:asciiTheme="minorHAnsi" w:hAnsiTheme="minorHAnsi" w:cstheme="minorHAnsi"/>
        </w:rPr>
        <w:t>8 let</w:t>
      </w:r>
      <w:r w:rsidR="00D445BB" w:rsidRPr="001D5690">
        <w:rPr>
          <w:rFonts w:asciiTheme="minorHAnsi" w:hAnsiTheme="minorHAnsi" w:cstheme="minorHAnsi"/>
        </w:rPr>
        <w:t xml:space="preserve"> </w:t>
      </w:r>
      <w:r w:rsidR="00F11610" w:rsidRPr="001D5690">
        <w:rPr>
          <w:rFonts w:asciiTheme="minorHAnsi" w:hAnsiTheme="minorHAnsi" w:cstheme="minorHAnsi"/>
        </w:rPr>
        <w:t xml:space="preserve">od předání </w:t>
      </w:r>
      <w:r w:rsidR="00292548">
        <w:rPr>
          <w:rFonts w:asciiTheme="minorHAnsi" w:hAnsiTheme="minorHAnsi" w:cstheme="minorHAnsi"/>
        </w:rPr>
        <w:t>Systému</w:t>
      </w:r>
      <w:r w:rsidR="00F11610" w:rsidRPr="001D5690">
        <w:rPr>
          <w:rFonts w:asciiTheme="minorHAnsi" w:hAnsiTheme="minorHAnsi" w:cstheme="minorHAnsi"/>
        </w:rPr>
        <w:t xml:space="preserve"> dle čl. </w:t>
      </w:r>
      <w:r w:rsidR="004101F2" w:rsidRPr="001D5690">
        <w:rPr>
          <w:rFonts w:asciiTheme="minorHAnsi" w:hAnsiTheme="minorHAnsi" w:cstheme="minorHAnsi"/>
        </w:rPr>
        <w:fldChar w:fldCharType="begin"/>
      </w:r>
      <w:r w:rsidR="004101F2" w:rsidRPr="001D5690">
        <w:rPr>
          <w:rFonts w:asciiTheme="minorHAnsi" w:hAnsiTheme="minorHAnsi" w:cstheme="minorHAnsi"/>
        </w:rPr>
        <w:instrText xml:space="preserve"> REF _Ref45150301 \n \h </w:instrText>
      </w:r>
      <w:r w:rsidR="00F664AB" w:rsidRPr="001D5690">
        <w:rPr>
          <w:rFonts w:asciiTheme="minorHAnsi" w:hAnsiTheme="minorHAnsi" w:cstheme="minorHAnsi"/>
        </w:rPr>
        <w:instrText xml:space="preserve"> \* MERGEFORMAT </w:instrText>
      </w:r>
      <w:r w:rsidR="004101F2" w:rsidRPr="001D5690">
        <w:rPr>
          <w:rFonts w:asciiTheme="minorHAnsi" w:hAnsiTheme="minorHAnsi" w:cstheme="minorHAnsi"/>
        </w:rPr>
      </w:r>
      <w:r w:rsidR="004101F2" w:rsidRPr="001D5690">
        <w:rPr>
          <w:rFonts w:asciiTheme="minorHAnsi" w:hAnsiTheme="minorHAnsi" w:cstheme="minorHAnsi"/>
        </w:rPr>
        <w:fldChar w:fldCharType="separate"/>
      </w:r>
      <w:r w:rsidR="004B20FE">
        <w:rPr>
          <w:rFonts w:asciiTheme="minorHAnsi" w:hAnsiTheme="minorHAnsi" w:cstheme="minorHAnsi"/>
        </w:rPr>
        <w:t>V</w:t>
      </w:r>
      <w:r w:rsidR="004101F2" w:rsidRPr="001D5690">
        <w:rPr>
          <w:rFonts w:asciiTheme="minorHAnsi" w:hAnsiTheme="minorHAnsi" w:cstheme="minorHAnsi"/>
        </w:rPr>
        <w:fldChar w:fldCharType="end"/>
      </w:r>
      <w:r w:rsidR="000962B2" w:rsidRPr="001D5690">
        <w:rPr>
          <w:rFonts w:asciiTheme="minorHAnsi" w:hAnsiTheme="minorHAnsi" w:cstheme="minorHAnsi"/>
        </w:rPr>
        <w:t>.</w:t>
      </w:r>
      <w:r w:rsidR="00F11610" w:rsidRPr="001D5690">
        <w:rPr>
          <w:rFonts w:asciiTheme="minorHAnsi" w:hAnsiTheme="minorHAnsi" w:cstheme="minorHAnsi"/>
        </w:rPr>
        <w:t xml:space="preserve">  </w:t>
      </w:r>
      <w:r w:rsidR="00A46356" w:rsidRPr="001D5690">
        <w:rPr>
          <w:rFonts w:asciiTheme="minorHAnsi" w:hAnsiTheme="minorHAnsi" w:cstheme="minorHAnsi"/>
        </w:rPr>
        <w:t>Smlouvy</w:t>
      </w:r>
      <w:r w:rsidR="00F11610" w:rsidRPr="001D5690">
        <w:rPr>
          <w:rFonts w:asciiTheme="minorHAnsi" w:hAnsiTheme="minorHAnsi" w:cstheme="minorHAnsi"/>
        </w:rPr>
        <w:t xml:space="preserve">. </w:t>
      </w:r>
    </w:p>
    <w:p w14:paraId="706E8D1C" w14:textId="6944F29B" w:rsidR="0054285E" w:rsidRPr="001D5690" w:rsidRDefault="0054285E" w:rsidP="002666A7">
      <w:pPr>
        <w:pStyle w:val="Odst"/>
        <w:rPr>
          <w:rFonts w:asciiTheme="minorHAnsi" w:hAnsiTheme="minorHAnsi" w:cstheme="minorHAnsi"/>
        </w:rPr>
      </w:pPr>
      <w:r w:rsidRPr="001D5690">
        <w:rPr>
          <w:rFonts w:asciiTheme="minorHAnsi" w:hAnsiTheme="minorHAnsi" w:cstheme="minorHAnsi"/>
        </w:rPr>
        <w:t xml:space="preserve">Smluvní strany se dohodly, že v případě ukončení </w:t>
      </w:r>
      <w:r w:rsidR="00A46356" w:rsidRPr="001D5690">
        <w:rPr>
          <w:rFonts w:asciiTheme="minorHAnsi" w:hAnsiTheme="minorHAnsi" w:cstheme="minorHAnsi"/>
        </w:rPr>
        <w:t>Smlouvy</w:t>
      </w:r>
      <w:r w:rsidRPr="001D5690">
        <w:rPr>
          <w:rFonts w:asciiTheme="minorHAnsi" w:hAnsiTheme="minorHAnsi" w:cstheme="minorHAnsi"/>
        </w:rPr>
        <w:t xml:space="preserve"> je Zhotovitel po předchozím výslovném, písemném a prokazatelně doručeném pokynu Objednatele zlikvidovat všechna data obsažená</w:t>
      </w:r>
      <w:r w:rsidR="00123262" w:rsidRPr="001D5690">
        <w:rPr>
          <w:rFonts w:asciiTheme="minorHAnsi" w:hAnsiTheme="minorHAnsi" w:cstheme="minorHAnsi"/>
        </w:rPr>
        <w:t xml:space="preserve"> v</w:t>
      </w:r>
      <w:r w:rsidRPr="001D5690">
        <w:rPr>
          <w:rFonts w:asciiTheme="minorHAnsi" w:hAnsiTheme="minorHAnsi" w:cstheme="minorHAnsi"/>
        </w:rPr>
        <w:t xml:space="preserve"> </w:t>
      </w:r>
      <w:r w:rsidR="00123262" w:rsidRPr="001D5690">
        <w:rPr>
          <w:rFonts w:asciiTheme="minorHAnsi" w:hAnsiTheme="minorHAnsi" w:cstheme="minorHAnsi"/>
        </w:rPr>
        <w:t xml:space="preserve">té části </w:t>
      </w:r>
      <w:r w:rsidR="00292548">
        <w:rPr>
          <w:rFonts w:asciiTheme="minorHAnsi" w:hAnsiTheme="minorHAnsi" w:cstheme="minorHAnsi"/>
        </w:rPr>
        <w:t>Systému</w:t>
      </w:r>
      <w:r w:rsidR="00123262" w:rsidRPr="001D5690">
        <w:rPr>
          <w:rFonts w:asciiTheme="minorHAnsi" w:hAnsiTheme="minorHAnsi" w:cstheme="minorHAnsi"/>
        </w:rPr>
        <w:t xml:space="preserve">, které je systémem </w:t>
      </w:r>
      <w:r w:rsidRPr="001D5690">
        <w:rPr>
          <w:rFonts w:asciiTheme="minorHAnsi" w:hAnsiTheme="minorHAnsi" w:cstheme="minorHAnsi"/>
        </w:rPr>
        <w:t>takovým způsobem, aby k nim již neměl Zhotovitel a ani třetí osoby, s výjimkou třetích osob O</w:t>
      </w:r>
      <w:r w:rsidR="008666D8" w:rsidRPr="001D5690">
        <w:rPr>
          <w:rFonts w:asciiTheme="minorHAnsi" w:hAnsiTheme="minorHAnsi" w:cstheme="minorHAnsi"/>
        </w:rPr>
        <w:t>b</w:t>
      </w:r>
      <w:r w:rsidRPr="001D5690">
        <w:rPr>
          <w:rFonts w:asciiTheme="minorHAnsi" w:hAnsiTheme="minorHAnsi" w:cstheme="minorHAnsi"/>
        </w:rPr>
        <w:t xml:space="preserve">jednatelem případně výslovně </w:t>
      </w:r>
      <w:r w:rsidR="00A46356" w:rsidRPr="001D5690">
        <w:rPr>
          <w:rFonts w:asciiTheme="minorHAnsi" w:hAnsiTheme="minorHAnsi" w:cstheme="minorHAnsi"/>
        </w:rPr>
        <w:t>určených, přístup</w:t>
      </w:r>
      <w:r w:rsidRPr="001D5690">
        <w:rPr>
          <w:rFonts w:asciiTheme="minorHAnsi" w:hAnsiTheme="minorHAnsi" w:cstheme="minorHAnsi"/>
        </w:rPr>
        <w:t>. Likvidací dat je myšleno jejich nevratné odstranění zejména z datových nosičů, paměťových médií, serverů a disků Zhotovitele a všech ostatních médií, na nichž jsou data uložena.</w:t>
      </w:r>
    </w:p>
    <w:p w14:paraId="7946FFFC" w14:textId="25E27C37" w:rsidR="005513A1" w:rsidRPr="00F664AB" w:rsidRDefault="00FA1D50" w:rsidP="004870FC">
      <w:pPr>
        <w:pStyle w:val="Nadpis1"/>
        <w:ind w:left="0" w:firstLine="0"/>
        <w:rPr>
          <w:rFonts w:asciiTheme="minorHAnsi" w:hAnsiTheme="minorHAnsi" w:cstheme="minorHAnsi"/>
        </w:rPr>
      </w:pPr>
      <w:bookmarkStart w:id="189" w:name="_Toc89677508"/>
      <w:bookmarkStart w:id="190" w:name="_Toc89677653"/>
      <w:bookmarkStart w:id="191" w:name="_Toc163213701"/>
      <w:bookmarkStart w:id="192" w:name="_Toc163213702"/>
      <w:bookmarkStart w:id="193" w:name="_Toc163213703"/>
      <w:bookmarkStart w:id="194" w:name="_Toc163213704"/>
      <w:bookmarkStart w:id="195" w:name="_Toc163213705"/>
      <w:bookmarkStart w:id="196" w:name="_Toc163213706"/>
      <w:bookmarkStart w:id="197" w:name="_Toc163213707"/>
      <w:bookmarkStart w:id="198" w:name="_Toc163213708"/>
      <w:bookmarkStart w:id="199" w:name="_Toc163213709"/>
      <w:bookmarkStart w:id="200" w:name="_Ref45151207"/>
      <w:bookmarkStart w:id="201" w:name="_Toc49258795"/>
      <w:bookmarkStart w:id="202" w:name="_Toc167182275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ins w:id="203" w:author="Zeman Dušan, Bc." w:date="2024-07-23T08:44:00Z">
        <w:r>
          <w:rPr>
            <w:rFonts w:asciiTheme="minorHAnsi" w:hAnsiTheme="minorHAnsi" w:cstheme="minorHAnsi"/>
          </w:rPr>
          <w:t>Bezpečnost informací a o</w:t>
        </w:r>
      </w:ins>
      <w:r w:rsidR="005513A1" w:rsidRPr="00F664AB">
        <w:rPr>
          <w:rFonts w:asciiTheme="minorHAnsi" w:hAnsiTheme="minorHAnsi" w:cstheme="minorHAnsi"/>
        </w:rPr>
        <w:t>chrana osobních údajů</w:t>
      </w:r>
      <w:bookmarkEnd w:id="200"/>
      <w:bookmarkEnd w:id="201"/>
      <w:bookmarkEnd w:id="202"/>
    </w:p>
    <w:p w14:paraId="33D76208" w14:textId="0EEBB53E" w:rsidR="005879F5" w:rsidRPr="00F664AB" w:rsidRDefault="00180DA3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 je povinen zachovávat mlčenlivost o všech skutečnostech a informacích, které jsou obsažené v  </w:t>
      </w:r>
      <w:r w:rsidR="002364E7" w:rsidRPr="00F664AB">
        <w:rPr>
          <w:rFonts w:asciiTheme="minorHAnsi" w:hAnsiTheme="minorHAnsi" w:cstheme="minorHAnsi"/>
        </w:rPr>
        <w:t>S</w:t>
      </w:r>
      <w:r w:rsidR="005513A1" w:rsidRPr="00F664AB">
        <w:rPr>
          <w:rFonts w:asciiTheme="minorHAnsi" w:hAnsiTheme="minorHAnsi" w:cstheme="minorHAnsi"/>
        </w:rPr>
        <w:t xml:space="preserve">mlouvě a dále o všech skutečnostech a informacích, které mu byly v souvislosti s touto </w:t>
      </w:r>
      <w:r w:rsidR="002364E7" w:rsidRPr="00F664AB">
        <w:rPr>
          <w:rFonts w:asciiTheme="minorHAnsi" w:hAnsiTheme="minorHAnsi" w:cstheme="minorHAnsi"/>
        </w:rPr>
        <w:t>S</w:t>
      </w:r>
      <w:r w:rsidR="005513A1" w:rsidRPr="00F664AB">
        <w:rPr>
          <w:rFonts w:asciiTheme="minorHAnsi" w:hAnsiTheme="minorHAnsi" w:cstheme="minorHAnsi"/>
        </w:rPr>
        <w:t xml:space="preserve">mlouvou nebo jejím plněním jakkoliv zpřístupněny, předány či sděleny, nebo o nichž se jakkoliv dozvěděl, vyjma těch, které jsou v okamžiku, kdy se s nimi </w:t>
      </w: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 seznámil, prokazatelně veřejně přístupné nebo těch, které se bez zavinění </w:t>
      </w: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e veřejně přístupnými stanou (dále jen </w:t>
      </w:r>
      <w:r w:rsidR="002364E7" w:rsidRPr="00F664AB">
        <w:rPr>
          <w:rFonts w:asciiTheme="minorHAnsi" w:hAnsiTheme="minorHAnsi" w:cstheme="minorHAnsi"/>
        </w:rPr>
        <w:t>„</w:t>
      </w:r>
      <w:r w:rsidR="005513A1" w:rsidRPr="00F664AB">
        <w:rPr>
          <w:rFonts w:asciiTheme="minorHAnsi" w:hAnsiTheme="minorHAnsi" w:cstheme="minorHAnsi"/>
        </w:rPr>
        <w:t xml:space="preserve">důvěrné informace“). </w:t>
      </w:r>
    </w:p>
    <w:p w14:paraId="68D88D91" w14:textId="77777777" w:rsidR="005879F5" w:rsidRPr="00F664AB" w:rsidRDefault="00180DA3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 nesmí důvěrné informace použít v rozporu s jejich účelem, nesmí je použít ve prospěch svůj nebo třetích osob a nesmí je použít ani v neprospěch </w:t>
      </w:r>
      <w:r w:rsidRPr="00F664AB">
        <w:rPr>
          <w:rFonts w:asciiTheme="minorHAnsi" w:hAnsiTheme="minorHAnsi" w:cstheme="minorHAnsi"/>
        </w:rPr>
        <w:t>Objednatel</w:t>
      </w:r>
      <w:r w:rsidR="005513A1" w:rsidRPr="00F664AB">
        <w:rPr>
          <w:rFonts w:asciiTheme="minorHAnsi" w:hAnsiTheme="minorHAnsi" w:cstheme="minorHAnsi"/>
        </w:rPr>
        <w:t xml:space="preserve">e. </w:t>
      </w:r>
    </w:p>
    <w:p w14:paraId="56BBEA83" w14:textId="0EA7B3C7" w:rsidR="005879F5" w:rsidRPr="00F664AB" w:rsidRDefault="00180DA3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 se dále  zavazuje zejména zajistit ochranu </w:t>
      </w:r>
      <w:ins w:id="204" w:author="Zeman Dušan, Bc." w:date="2024-07-23T08:44:00Z">
        <w:r w:rsidR="00FA1D50">
          <w:rPr>
            <w:rFonts w:asciiTheme="minorHAnsi" w:hAnsiTheme="minorHAnsi" w:cstheme="minorHAnsi"/>
          </w:rPr>
          <w:t>osobních údajů, jichž je Objednatel správcem a osobních údajů případných</w:t>
        </w:r>
      </w:ins>
      <w:ins w:id="205" w:author="Zeman Dušan, Bc." w:date="2024-07-23T08:45:00Z">
        <w:r w:rsidR="00FA1D50">
          <w:rPr>
            <w:rFonts w:asciiTheme="minorHAnsi" w:hAnsiTheme="minorHAnsi" w:cstheme="minorHAnsi"/>
          </w:rPr>
          <w:t xml:space="preserve"> jiných subjektů údajů (třetích osob)</w:t>
        </w:r>
        <w:r w:rsidR="00FA1D50" w:rsidRPr="00F664AB">
          <w:rPr>
            <w:rFonts w:asciiTheme="minorHAnsi" w:hAnsiTheme="minorHAnsi" w:cstheme="minorHAnsi"/>
          </w:rPr>
          <w:t xml:space="preserve">, </w:t>
        </w:r>
        <w:r w:rsidR="00FA1D50">
          <w:rPr>
            <w:rFonts w:asciiTheme="minorHAnsi" w:hAnsiTheme="minorHAnsi" w:cstheme="minorHAnsi"/>
          </w:rPr>
          <w:t>jejichž zpracování bude nezbytné k dosažení účelu a předmětu smlouvy</w:t>
        </w:r>
      </w:ins>
      <w:r w:rsidR="005513A1" w:rsidRPr="00F664AB">
        <w:rPr>
          <w:rFonts w:asciiTheme="minorHAnsi" w:hAnsiTheme="minorHAnsi" w:cstheme="minorHAnsi"/>
        </w:rPr>
        <w:t xml:space="preserve">, a to </w:t>
      </w:r>
      <w:ins w:id="206" w:author="Zeman Dušan, Bc." w:date="2024-07-23T08:46:00Z">
        <w:r w:rsidR="00FA1D50">
          <w:rPr>
            <w:rFonts w:asciiTheme="minorHAnsi" w:hAnsiTheme="minorHAnsi" w:cstheme="minorHAnsi"/>
          </w:rPr>
          <w:t>zejména</w:t>
        </w:r>
        <w:r w:rsidR="00FA1D50" w:rsidRPr="00F664AB">
          <w:rPr>
            <w:rFonts w:asciiTheme="minorHAnsi" w:hAnsiTheme="minorHAnsi" w:cstheme="minorHAnsi"/>
          </w:rPr>
          <w:t xml:space="preserve"> </w:t>
        </w:r>
      </w:ins>
      <w:r w:rsidR="005513A1" w:rsidRPr="00F664AB">
        <w:rPr>
          <w:rFonts w:asciiTheme="minorHAnsi" w:hAnsiTheme="minorHAnsi" w:cstheme="minorHAnsi"/>
        </w:rPr>
        <w:t xml:space="preserve">v souladu </w:t>
      </w:r>
      <w:r w:rsidR="00AA6CCC">
        <w:rPr>
          <w:rFonts w:asciiTheme="minorHAnsi" w:hAnsiTheme="minorHAnsi" w:cstheme="minorHAnsi"/>
        </w:rPr>
        <w:t xml:space="preserve">s </w:t>
      </w:r>
      <w:ins w:id="207" w:author="Zeman Dušan, Bc." w:date="2024-07-23T08:46:00Z">
        <w:r w:rsidR="00FA1D50">
          <w:rPr>
            <w:rFonts w:asciiTheme="minorHAnsi" w:hAnsiTheme="minorHAnsi" w:cstheme="minorHAnsi"/>
          </w:rPr>
          <w:t>N</w:t>
        </w:r>
      </w:ins>
      <w:r w:rsidR="00AA6CCC" w:rsidRPr="00AA6CCC">
        <w:rPr>
          <w:rFonts w:asciiTheme="minorHAnsi" w:hAnsiTheme="minorHAnsi" w:cstheme="minorHAnsi"/>
        </w:rPr>
        <w:t xml:space="preserve">ařízením evropského parlamentu a rady (EU) 2016/679 ze dne </w:t>
      </w:r>
      <w:r w:rsidR="00135B4B">
        <w:rPr>
          <w:rFonts w:asciiTheme="minorHAnsi" w:hAnsiTheme="minorHAnsi" w:cstheme="minorHAnsi"/>
        </w:rPr>
        <w:br/>
      </w:r>
      <w:r w:rsidR="00AA6CCC" w:rsidRPr="00AA6CCC">
        <w:rPr>
          <w:rFonts w:asciiTheme="minorHAnsi" w:hAnsiTheme="minorHAnsi" w:cstheme="minorHAnsi"/>
        </w:rPr>
        <w:t>27. dubna 2016 o ochraně fyzických osob v souvislosti se zpracováním osobních údajů a o volném pohybu těchto údajů a o zrušení směrnice 95/46/ES (obecné nařízení o ochraně osobních údajů</w:t>
      </w:r>
      <w:r w:rsidR="00AA6CCC">
        <w:rPr>
          <w:rFonts w:asciiTheme="minorHAnsi" w:hAnsiTheme="minorHAnsi" w:cstheme="minorHAnsi"/>
        </w:rPr>
        <w:t>,</w:t>
      </w:r>
      <w:ins w:id="208" w:author="Zeman Dušan, Bc." w:date="2024-07-23T08:47:00Z">
        <w:r w:rsidR="00FA1D50">
          <w:rPr>
            <w:rFonts w:asciiTheme="minorHAnsi" w:hAnsiTheme="minorHAnsi" w:cstheme="minorHAnsi"/>
          </w:rPr>
          <w:t xml:space="preserve"> dále též „Nařízení“ nebo „GDPR“</w:t>
        </w:r>
        <w:r w:rsidR="00FA1D50" w:rsidRPr="00AA6CCC">
          <w:rPr>
            <w:rFonts w:asciiTheme="minorHAnsi" w:hAnsiTheme="minorHAnsi" w:cstheme="minorHAnsi"/>
          </w:rPr>
          <w:t>)</w:t>
        </w:r>
        <w:r w:rsidR="00FA1D50">
          <w:rPr>
            <w:rFonts w:asciiTheme="minorHAnsi" w:hAnsiTheme="minorHAnsi" w:cstheme="minorHAnsi"/>
          </w:rPr>
          <w:t xml:space="preserve"> a</w:t>
        </w:r>
      </w:ins>
      <w:r w:rsidR="00AA6CCC" w:rsidRPr="00AA6CCC">
        <w:rPr>
          <w:rFonts w:asciiTheme="minorHAnsi" w:hAnsiTheme="minorHAnsi" w:cstheme="minorHAnsi"/>
        </w:rPr>
        <w:t xml:space="preserve"> </w:t>
      </w:r>
      <w:r w:rsidR="005513A1" w:rsidRPr="00F664AB">
        <w:rPr>
          <w:rFonts w:asciiTheme="minorHAnsi" w:hAnsiTheme="minorHAnsi" w:cstheme="minorHAnsi"/>
        </w:rPr>
        <w:t>se zákonem č. 11</w:t>
      </w:r>
      <w:r w:rsidR="003D39EC" w:rsidRPr="00F664AB">
        <w:rPr>
          <w:rFonts w:asciiTheme="minorHAnsi" w:hAnsiTheme="minorHAnsi" w:cstheme="minorHAnsi"/>
        </w:rPr>
        <w:t>0</w:t>
      </w:r>
      <w:r w:rsidR="005513A1" w:rsidRPr="00F664AB">
        <w:rPr>
          <w:rFonts w:asciiTheme="minorHAnsi" w:hAnsiTheme="minorHAnsi" w:cstheme="minorHAnsi"/>
        </w:rPr>
        <w:t>/</w:t>
      </w:r>
      <w:r w:rsidR="003D39EC" w:rsidRPr="00F664AB">
        <w:rPr>
          <w:rFonts w:asciiTheme="minorHAnsi" w:hAnsiTheme="minorHAnsi" w:cstheme="minorHAnsi"/>
        </w:rPr>
        <w:t xml:space="preserve">2019 </w:t>
      </w:r>
      <w:r w:rsidR="005513A1" w:rsidRPr="00F664AB">
        <w:rPr>
          <w:rFonts w:asciiTheme="minorHAnsi" w:hAnsiTheme="minorHAnsi" w:cstheme="minorHAnsi"/>
        </w:rPr>
        <w:t xml:space="preserve">Sb., o </w:t>
      </w:r>
      <w:r w:rsidR="003D39EC" w:rsidRPr="00F664AB">
        <w:rPr>
          <w:rFonts w:asciiTheme="minorHAnsi" w:hAnsiTheme="minorHAnsi" w:cstheme="minorHAnsi"/>
        </w:rPr>
        <w:t>zpracování osobních</w:t>
      </w:r>
      <w:r w:rsidR="005513A1" w:rsidRPr="00F664AB">
        <w:rPr>
          <w:rFonts w:asciiTheme="minorHAnsi" w:hAnsiTheme="minorHAnsi" w:cstheme="minorHAnsi"/>
        </w:rPr>
        <w:t xml:space="preserve"> údajů</w:t>
      </w:r>
      <w:r w:rsidR="003D39EC" w:rsidRPr="00F664AB">
        <w:rPr>
          <w:rFonts w:asciiTheme="minorHAnsi" w:hAnsiTheme="minorHAnsi" w:cstheme="minorHAnsi"/>
        </w:rPr>
        <w:t>,</w:t>
      </w:r>
      <w:ins w:id="209" w:author="Zeman Dušan, Bc." w:date="2024-07-23T08:49:00Z">
        <w:r w:rsidR="00FA1D50">
          <w:rPr>
            <w:rFonts w:asciiTheme="minorHAnsi" w:hAnsiTheme="minorHAnsi" w:cstheme="minorHAnsi"/>
          </w:rPr>
          <w:t xml:space="preserve"> v</w:t>
        </w:r>
      </w:ins>
      <w:r w:rsidR="003D39EC" w:rsidRPr="00F664AB">
        <w:rPr>
          <w:rFonts w:asciiTheme="minorHAnsi" w:hAnsiTheme="minorHAnsi" w:cstheme="minorHAnsi"/>
        </w:rPr>
        <w:t xml:space="preserve"> </w:t>
      </w:r>
      <w:ins w:id="210" w:author="Zeman Dušan, Bc." w:date="2024-07-23T08:49:00Z">
        <w:r w:rsidR="00FA1D50">
          <w:rPr>
            <w:rFonts w:asciiTheme="minorHAnsi" w:hAnsiTheme="minorHAnsi" w:cstheme="minorHAnsi"/>
          </w:rPr>
          <w:t>platném zn</w:t>
        </w:r>
      </w:ins>
      <w:ins w:id="211" w:author="Zeman Dušan, Bc." w:date="2024-07-23T08:53:00Z">
        <w:r w:rsidR="00FA1D50">
          <w:rPr>
            <w:rFonts w:asciiTheme="minorHAnsi" w:hAnsiTheme="minorHAnsi" w:cstheme="minorHAnsi"/>
          </w:rPr>
          <w:t>ě</w:t>
        </w:r>
      </w:ins>
      <w:ins w:id="212" w:author="Zeman Dušan, Bc." w:date="2024-07-23T08:49:00Z">
        <w:r w:rsidR="00FA1D50">
          <w:rPr>
            <w:rFonts w:asciiTheme="minorHAnsi" w:hAnsiTheme="minorHAnsi" w:cstheme="minorHAnsi"/>
          </w:rPr>
          <w:t xml:space="preserve">ní. To </w:t>
        </w:r>
      </w:ins>
      <w:ins w:id="213" w:author="Zeman Dušan, Bc." w:date="2024-07-23T08:50:00Z">
        <w:r w:rsidR="00FA1D50">
          <w:rPr>
            <w:rFonts w:asciiTheme="minorHAnsi" w:hAnsiTheme="minorHAnsi" w:cstheme="minorHAnsi"/>
          </w:rPr>
          <w:t xml:space="preserve">zahrnuje </w:t>
        </w:r>
      </w:ins>
      <w:r w:rsidR="005513A1" w:rsidRPr="00F664AB">
        <w:rPr>
          <w:rFonts w:asciiTheme="minorHAnsi" w:hAnsiTheme="minorHAnsi" w:cstheme="minorHAnsi"/>
        </w:rPr>
        <w:t xml:space="preserve">zejména </w:t>
      </w:r>
      <w:ins w:id="214" w:author="Zeman Dušan, Bc." w:date="2024-07-23T08:50:00Z">
        <w:r w:rsidR="00FA1D50">
          <w:rPr>
            <w:rFonts w:asciiTheme="minorHAnsi" w:hAnsiTheme="minorHAnsi" w:cstheme="minorHAnsi"/>
          </w:rPr>
          <w:t xml:space="preserve">aplikaci takových bezpečnostních opatření, která zamezí nebo minimalizují porušení důvěrnosti těchto osobních údajů a povedou taktéž k zachování </w:t>
        </w:r>
      </w:ins>
      <w:r w:rsidR="005513A1" w:rsidRPr="00F664AB">
        <w:rPr>
          <w:rFonts w:asciiTheme="minorHAnsi" w:hAnsiTheme="minorHAnsi" w:cstheme="minorHAnsi"/>
        </w:rPr>
        <w:t xml:space="preserve"> mlčenlivost</w:t>
      </w:r>
      <w:ins w:id="215" w:author="Zeman Dušan, Bc." w:date="2024-07-23T08:50:00Z">
        <w:r w:rsidR="00FA1D50">
          <w:rPr>
            <w:rFonts w:asciiTheme="minorHAnsi" w:hAnsiTheme="minorHAnsi" w:cstheme="minorHAnsi"/>
          </w:rPr>
          <w:t>i</w:t>
        </w:r>
      </w:ins>
      <w:ins w:id="216" w:author="Zeman Dušan, Bc." w:date="2024-07-23T08:51:00Z">
        <w:r w:rsidR="00FA1D50">
          <w:rPr>
            <w:rFonts w:asciiTheme="minorHAnsi" w:hAnsiTheme="minorHAnsi" w:cstheme="minorHAnsi"/>
          </w:rPr>
          <w:t>.</w:t>
        </w:r>
      </w:ins>
      <w:r w:rsidR="005513A1" w:rsidRPr="00F664AB">
        <w:rPr>
          <w:rFonts w:asciiTheme="minorHAnsi" w:hAnsiTheme="minorHAnsi" w:cstheme="minorHAnsi"/>
        </w:rPr>
        <w:t xml:space="preserve"> </w:t>
      </w:r>
      <w:ins w:id="217" w:author="Zeman Dušan, Bc." w:date="2024-07-23T08:51:00Z">
        <w:r w:rsidR="00FA1D50">
          <w:rPr>
            <w:rFonts w:asciiTheme="minorHAnsi" w:hAnsiTheme="minorHAnsi" w:cstheme="minorHAnsi"/>
          </w:rPr>
          <w:t xml:space="preserve"> Zhotovitel se také zavazuje zachovávat mlčenlivost</w:t>
        </w:r>
        <w:r w:rsidR="00FA1D50" w:rsidRPr="00F664AB">
          <w:rPr>
            <w:rFonts w:asciiTheme="minorHAnsi" w:hAnsiTheme="minorHAnsi" w:cstheme="minorHAnsi"/>
          </w:rPr>
          <w:t xml:space="preserve"> </w:t>
        </w:r>
      </w:ins>
      <w:r w:rsidR="005513A1" w:rsidRPr="00F664AB">
        <w:rPr>
          <w:rFonts w:asciiTheme="minorHAnsi" w:hAnsiTheme="minorHAnsi" w:cstheme="minorHAnsi"/>
        </w:rPr>
        <w:t>o všech</w:t>
      </w:r>
      <w:ins w:id="218" w:author="Zeman Dušan, Bc." w:date="2024-07-23T08:51:00Z">
        <w:r w:rsidR="00FA1D50">
          <w:rPr>
            <w:rFonts w:asciiTheme="minorHAnsi" w:hAnsiTheme="minorHAnsi" w:cstheme="minorHAnsi"/>
          </w:rPr>
          <w:t xml:space="preserve"> přijatých</w:t>
        </w:r>
      </w:ins>
      <w:r w:rsidR="005513A1" w:rsidRPr="00F664AB">
        <w:rPr>
          <w:rFonts w:asciiTheme="minorHAnsi" w:hAnsiTheme="minorHAnsi" w:cstheme="minorHAnsi"/>
        </w:rPr>
        <w:t xml:space="preserve"> bezpečnostních opatřeních a</w:t>
      </w:r>
      <w:ins w:id="219" w:author="Zeman Dušan, Bc." w:date="2024-07-23T08:52:00Z">
        <w:r w:rsidR="00FA1D50">
          <w:rPr>
            <w:rFonts w:asciiTheme="minorHAnsi" w:hAnsiTheme="minorHAnsi" w:cstheme="minorHAnsi"/>
          </w:rPr>
          <w:t xml:space="preserve"> musí zajistit,</w:t>
        </w:r>
      </w:ins>
      <w:r w:rsidR="005513A1" w:rsidRPr="00F664AB">
        <w:rPr>
          <w:rFonts w:asciiTheme="minorHAnsi" w:hAnsiTheme="minorHAnsi" w:cstheme="minorHAnsi"/>
        </w:rPr>
        <w:t xml:space="preserve"> aby </w:t>
      </w:r>
      <w:ins w:id="220" w:author="Zeman Dušan, Bc." w:date="2024-07-23T08:52:00Z">
        <w:r w:rsidR="00FA1D50">
          <w:rPr>
            <w:rFonts w:asciiTheme="minorHAnsi" w:hAnsiTheme="minorHAnsi" w:cstheme="minorHAnsi"/>
          </w:rPr>
          <w:t xml:space="preserve">jeho </w:t>
        </w:r>
      </w:ins>
      <w:r w:rsidR="005513A1" w:rsidRPr="00F664AB">
        <w:rPr>
          <w:rFonts w:asciiTheme="minorHAnsi" w:hAnsiTheme="minorHAnsi" w:cstheme="minorHAnsi"/>
        </w:rPr>
        <w:t xml:space="preserve">zaměstnanci </w:t>
      </w:r>
      <w:ins w:id="221" w:author="Zeman Dušan, Bc." w:date="2024-07-23T08:52:00Z">
        <w:r w:rsidR="00FA1D50">
          <w:rPr>
            <w:rFonts w:asciiTheme="minorHAnsi" w:hAnsiTheme="minorHAnsi" w:cstheme="minorHAnsi"/>
          </w:rPr>
          <w:t xml:space="preserve">byli prokazatelně zavázáni k jejich ochraně, mlčenlivosti a aby </w:t>
        </w:r>
      </w:ins>
      <w:r w:rsidR="005513A1" w:rsidRPr="00F664AB">
        <w:rPr>
          <w:rFonts w:asciiTheme="minorHAnsi" w:hAnsiTheme="minorHAnsi" w:cstheme="minorHAnsi"/>
        </w:rPr>
        <w:t xml:space="preserve">vyvíjeli snahu jakémukoliv </w:t>
      </w:r>
      <w:ins w:id="222" w:author="Zeman Dušan, Bc." w:date="2024-07-23T08:52:00Z">
        <w:r w:rsidR="00FA1D50">
          <w:rPr>
            <w:rFonts w:asciiTheme="minorHAnsi" w:hAnsiTheme="minorHAnsi" w:cstheme="minorHAnsi"/>
          </w:rPr>
          <w:t xml:space="preserve">porušení bezpečnosti těchto informací zabránit. </w:t>
        </w:r>
      </w:ins>
    </w:p>
    <w:p w14:paraId="02208094" w14:textId="4C53F711" w:rsidR="00EC1AE3" w:rsidRDefault="005513A1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Povinnosti dle tohoto článku je </w:t>
      </w:r>
      <w:r w:rsidR="00180DA3" w:rsidRPr="00F664AB">
        <w:rPr>
          <w:rFonts w:asciiTheme="minorHAnsi" w:hAnsiTheme="minorHAnsi" w:cstheme="minorHAnsi"/>
        </w:rPr>
        <w:t>Zhotovitel</w:t>
      </w:r>
      <w:r w:rsidRPr="00F664AB">
        <w:rPr>
          <w:rFonts w:asciiTheme="minorHAnsi" w:hAnsiTheme="minorHAnsi" w:cstheme="minorHAnsi"/>
        </w:rPr>
        <w:t xml:space="preserve"> povinen zachovávat i po zániku závazku z</w:t>
      </w:r>
      <w:r w:rsidR="007402F5">
        <w:rPr>
          <w:rFonts w:asciiTheme="minorHAnsi" w:hAnsiTheme="minorHAnsi" w:cstheme="minorHAnsi"/>
        </w:rPr>
        <w:t>e</w:t>
      </w:r>
      <w:r w:rsidRPr="00F664AB">
        <w:rPr>
          <w:rFonts w:asciiTheme="minorHAnsi" w:hAnsiTheme="minorHAnsi" w:cstheme="minorHAnsi"/>
        </w:rPr>
        <w:t xml:space="preserve">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, vyjma případů, kdy se důvěrné informace údaje stanou prokazatelně veřejně přístupné bez zavinění </w:t>
      </w:r>
      <w:r w:rsidR="00180DA3" w:rsidRPr="00F664AB">
        <w:rPr>
          <w:rFonts w:asciiTheme="minorHAnsi" w:hAnsiTheme="minorHAnsi" w:cstheme="minorHAnsi"/>
        </w:rPr>
        <w:t>Zhotovitel</w:t>
      </w:r>
      <w:r w:rsidRPr="00F664AB">
        <w:rPr>
          <w:rFonts w:asciiTheme="minorHAnsi" w:hAnsiTheme="minorHAnsi" w:cstheme="minorHAnsi"/>
        </w:rPr>
        <w:t xml:space="preserve">e. Povinnosti dle tohoto článku se nevztahují na případy, kdy je </w:t>
      </w:r>
      <w:r w:rsidR="00180DA3" w:rsidRPr="00F664AB">
        <w:rPr>
          <w:rFonts w:asciiTheme="minorHAnsi" w:hAnsiTheme="minorHAnsi" w:cstheme="minorHAnsi"/>
        </w:rPr>
        <w:t>Zhotovitel</w:t>
      </w:r>
      <w:r w:rsidRPr="00F664AB">
        <w:rPr>
          <w:rFonts w:asciiTheme="minorHAnsi" w:hAnsiTheme="minorHAnsi" w:cstheme="minorHAnsi"/>
        </w:rPr>
        <w:t xml:space="preserve"> povinen </w:t>
      </w:r>
      <w:r w:rsidR="006F78D6" w:rsidRPr="00F664AB">
        <w:rPr>
          <w:rFonts w:asciiTheme="minorHAnsi" w:hAnsiTheme="minorHAnsi" w:cstheme="minorHAnsi"/>
        </w:rPr>
        <w:t>zveřejnit </w:t>
      </w:r>
      <w:r w:rsidR="000D72B8" w:rsidRPr="00F664AB">
        <w:rPr>
          <w:rFonts w:asciiTheme="minorHAnsi" w:hAnsiTheme="minorHAnsi" w:cstheme="minorHAnsi"/>
        </w:rPr>
        <w:t>chráněnou informaci na</w:t>
      </w:r>
      <w:r w:rsidRPr="00F664AB">
        <w:rPr>
          <w:rFonts w:asciiTheme="minorHAnsi" w:hAnsiTheme="minorHAnsi" w:cstheme="minorHAnsi"/>
        </w:rPr>
        <w:t xml:space="preserve"> základě povinnosti uložené </w:t>
      </w:r>
      <w:r w:rsidR="00180DA3" w:rsidRPr="00F664AB">
        <w:rPr>
          <w:rFonts w:asciiTheme="minorHAnsi" w:hAnsiTheme="minorHAnsi" w:cstheme="minorHAnsi"/>
        </w:rPr>
        <w:t>Zhotovitel</w:t>
      </w:r>
      <w:r w:rsidRPr="00F664AB">
        <w:rPr>
          <w:rFonts w:asciiTheme="minorHAnsi" w:hAnsiTheme="minorHAnsi" w:cstheme="minorHAnsi"/>
        </w:rPr>
        <w:t>i platným právním předpisem nebo rozhodnutím orgánu veřejné moci.</w:t>
      </w:r>
    </w:p>
    <w:p w14:paraId="262C7F6D" w14:textId="51BCF1E7" w:rsidR="006D278C" w:rsidRPr="00EC1FAD" w:rsidRDefault="006D278C" w:rsidP="00091F16">
      <w:pPr>
        <w:pStyle w:val="Odst"/>
        <w:numPr>
          <w:ilvl w:val="0"/>
          <w:numId w:val="0"/>
        </w:numPr>
        <w:rPr>
          <w:rFonts w:asciiTheme="minorHAnsi" w:hAnsiTheme="minorHAnsi" w:cstheme="minorHAnsi"/>
          <w:color w:val="000000"/>
        </w:rPr>
      </w:pPr>
    </w:p>
    <w:p w14:paraId="3369C2C8" w14:textId="14212F26" w:rsidR="006D278C" w:rsidRPr="00F664AB" w:rsidRDefault="006D278C" w:rsidP="00EC1FAD">
      <w:pPr>
        <w:pStyle w:val="Odst"/>
        <w:numPr>
          <w:ilvl w:val="0"/>
          <w:numId w:val="0"/>
        </w:numPr>
        <w:rPr>
          <w:rFonts w:asciiTheme="minorHAnsi" w:hAnsiTheme="minorHAnsi" w:cstheme="minorHAnsi"/>
        </w:rPr>
      </w:pPr>
    </w:p>
    <w:p w14:paraId="33F17134" w14:textId="77777777" w:rsidR="00ED750E" w:rsidRPr="00C02DB2" w:rsidRDefault="00ED750E" w:rsidP="004870FC">
      <w:pPr>
        <w:pStyle w:val="Nadpis1"/>
        <w:ind w:left="0" w:firstLine="0"/>
        <w:rPr>
          <w:rFonts w:asciiTheme="minorHAnsi" w:hAnsiTheme="minorHAnsi" w:cstheme="minorHAnsi"/>
        </w:rPr>
      </w:pPr>
      <w:bookmarkStart w:id="223" w:name="_Ref45151499"/>
      <w:bookmarkStart w:id="224" w:name="_Ref45151520"/>
      <w:bookmarkStart w:id="225" w:name="_Toc49258796"/>
      <w:bookmarkStart w:id="226" w:name="_Toc167182276"/>
      <w:r w:rsidRPr="00C02DB2">
        <w:rPr>
          <w:rFonts w:asciiTheme="minorHAnsi" w:hAnsiTheme="minorHAnsi" w:cstheme="minorHAnsi"/>
        </w:rPr>
        <w:t>Pojištění odpovědnosti</w:t>
      </w:r>
      <w:bookmarkEnd w:id="223"/>
      <w:bookmarkEnd w:id="224"/>
      <w:bookmarkEnd w:id="225"/>
      <w:bookmarkEnd w:id="226"/>
    </w:p>
    <w:p w14:paraId="50909DA7" w14:textId="77F3B662" w:rsidR="005879F5" w:rsidRPr="00F664AB" w:rsidRDefault="00ED750E" w:rsidP="002666A7">
      <w:pPr>
        <w:pStyle w:val="Odst"/>
        <w:rPr>
          <w:rFonts w:asciiTheme="minorHAnsi" w:hAnsiTheme="minorHAnsi" w:cstheme="minorHAnsi"/>
        </w:rPr>
      </w:pPr>
      <w:bookmarkStart w:id="227" w:name="_Ref45150431"/>
      <w:r w:rsidRPr="00F664AB">
        <w:rPr>
          <w:rFonts w:asciiTheme="minorHAnsi" w:hAnsiTheme="minorHAnsi" w:cstheme="minorHAnsi"/>
        </w:rPr>
        <w:t xml:space="preserve">Zhotovitel </w:t>
      </w:r>
      <w:r w:rsidR="00406431">
        <w:rPr>
          <w:rFonts w:asciiTheme="minorHAnsi" w:hAnsiTheme="minorHAnsi" w:cstheme="minorHAnsi"/>
        </w:rPr>
        <w:t>se zavazuje</w:t>
      </w:r>
      <w:r w:rsidRPr="00F664AB">
        <w:rPr>
          <w:rFonts w:asciiTheme="minorHAnsi" w:hAnsiTheme="minorHAnsi" w:cstheme="minorHAnsi"/>
        </w:rPr>
        <w:t>, že Objednateli</w:t>
      </w:r>
      <w:r w:rsidR="00B0478D" w:rsidRPr="00F664AB">
        <w:rPr>
          <w:rFonts w:asciiTheme="minorHAnsi" w:hAnsiTheme="minorHAnsi" w:cstheme="minorHAnsi"/>
        </w:rPr>
        <w:t xml:space="preserve"> předlož</w:t>
      </w:r>
      <w:r w:rsidR="00406431">
        <w:rPr>
          <w:rFonts w:asciiTheme="minorHAnsi" w:hAnsiTheme="minorHAnsi" w:cstheme="minorHAnsi"/>
        </w:rPr>
        <w:t>í</w:t>
      </w:r>
      <w:r w:rsidR="00B0478D" w:rsidRPr="00F664AB">
        <w:rPr>
          <w:rFonts w:asciiTheme="minorHAnsi" w:hAnsiTheme="minorHAnsi" w:cstheme="minorHAnsi"/>
        </w:rPr>
        <w:t xml:space="preserve"> </w:t>
      </w:r>
      <w:r w:rsidRPr="00A13B7E">
        <w:rPr>
          <w:rFonts w:asciiTheme="minorHAnsi" w:hAnsiTheme="minorHAnsi" w:cstheme="minorHAnsi"/>
        </w:rPr>
        <w:t>pojistnou</w:t>
      </w:r>
      <w:r w:rsidRPr="00F664AB">
        <w:rPr>
          <w:rFonts w:asciiTheme="minorHAnsi" w:hAnsiTheme="minorHAnsi" w:cstheme="minorHAnsi"/>
        </w:rPr>
        <w:t xml:space="preserve"> </w:t>
      </w:r>
      <w:r w:rsidR="00FD0BA3" w:rsidRPr="00F664AB">
        <w:rPr>
          <w:rFonts w:asciiTheme="minorHAnsi" w:hAnsiTheme="minorHAnsi" w:cstheme="minorHAnsi"/>
        </w:rPr>
        <w:t>s</w:t>
      </w:r>
      <w:r w:rsidRPr="00F664AB">
        <w:rPr>
          <w:rFonts w:asciiTheme="minorHAnsi" w:hAnsiTheme="minorHAnsi" w:cstheme="minorHAnsi"/>
        </w:rPr>
        <w:t>mlouvu</w:t>
      </w:r>
      <w:r w:rsidR="00D332E8" w:rsidRPr="00F664AB">
        <w:rPr>
          <w:rFonts w:asciiTheme="minorHAnsi" w:hAnsiTheme="minorHAnsi" w:cstheme="minorHAnsi"/>
        </w:rPr>
        <w:t>,</w:t>
      </w:r>
      <w:r w:rsidRPr="00F664AB">
        <w:rPr>
          <w:rFonts w:asciiTheme="minorHAnsi" w:hAnsiTheme="minorHAnsi" w:cstheme="minorHAnsi"/>
        </w:rPr>
        <w:t xml:space="preserve"> resp. pojistku nebo pojistný certifikát, jejímž předmětem </w:t>
      </w:r>
      <w:r w:rsidR="00B0478D" w:rsidRPr="00F664AB">
        <w:rPr>
          <w:rFonts w:asciiTheme="minorHAnsi" w:hAnsiTheme="minorHAnsi" w:cstheme="minorHAnsi"/>
        </w:rPr>
        <w:t xml:space="preserve">je </w:t>
      </w:r>
      <w:r w:rsidRPr="00F664AB">
        <w:rPr>
          <w:rFonts w:asciiTheme="minorHAnsi" w:hAnsiTheme="minorHAnsi" w:cstheme="minorHAnsi"/>
        </w:rPr>
        <w:t xml:space="preserve">pojištění odpovědnosti Zhotovitele </w:t>
      </w:r>
      <w:bookmarkStart w:id="228" w:name="_Hlk530330703"/>
      <w:r w:rsidRPr="00F664AB">
        <w:rPr>
          <w:rFonts w:asciiTheme="minorHAnsi" w:hAnsiTheme="minorHAnsi" w:cstheme="minorHAnsi"/>
        </w:rPr>
        <w:t xml:space="preserve">za škodu či nemajetkovou újmu způsobenou při provádění </w:t>
      </w:r>
      <w:r w:rsidR="00292548">
        <w:rPr>
          <w:rFonts w:asciiTheme="minorHAnsi" w:hAnsiTheme="minorHAnsi" w:cstheme="minorHAnsi"/>
        </w:rPr>
        <w:t>Systému</w:t>
      </w:r>
      <w:r w:rsidRPr="00F664AB">
        <w:rPr>
          <w:rFonts w:asciiTheme="minorHAnsi" w:hAnsiTheme="minorHAnsi" w:cstheme="minorHAnsi"/>
        </w:rPr>
        <w:t xml:space="preserve"> třetí osobě</w:t>
      </w:r>
      <w:bookmarkEnd w:id="228"/>
      <w:r w:rsidRPr="00F664AB">
        <w:rPr>
          <w:rFonts w:asciiTheme="minorHAnsi" w:hAnsiTheme="minorHAnsi" w:cstheme="minorHAnsi"/>
        </w:rPr>
        <w:t xml:space="preserve">, </w:t>
      </w:r>
      <w:bookmarkStart w:id="229" w:name="_Hlk530332505"/>
      <w:r w:rsidRPr="00F664AB">
        <w:rPr>
          <w:rFonts w:asciiTheme="minorHAnsi" w:hAnsiTheme="minorHAnsi" w:cstheme="minorHAnsi"/>
        </w:rPr>
        <w:t xml:space="preserve">či při poskytování </w:t>
      </w:r>
      <w:r w:rsidR="00BC3D33" w:rsidRPr="00F664AB">
        <w:rPr>
          <w:rFonts w:asciiTheme="minorHAnsi" w:hAnsiTheme="minorHAnsi" w:cstheme="minorHAnsi"/>
        </w:rPr>
        <w:t xml:space="preserve">Servisních </w:t>
      </w:r>
      <w:r w:rsidRPr="00F664AB">
        <w:rPr>
          <w:rFonts w:asciiTheme="minorHAnsi" w:hAnsiTheme="minorHAnsi" w:cstheme="minorHAnsi"/>
        </w:rPr>
        <w:t xml:space="preserve">služeb třetí osobě s pojistným plněním na jednu pojistnou událost ve výši </w:t>
      </w:r>
      <w:r w:rsidRPr="00C02DB2">
        <w:rPr>
          <w:rFonts w:asciiTheme="minorHAnsi" w:hAnsiTheme="minorHAnsi" w:cstheme="minorHAnsi"/>
        </w:rPr>
        <w:t xml:space="preserve">minimálně </w:t>
      </w:r>
      <w:bookmarkEnd w:id="229"/>
      <w:r w:rsidR="009203B4" w:rsidRPr="00C02DB2">
        <w:rPr>
          <w:rFonts w:asciiTheme="minorHAnsi" w:hAnsiTheme="minorHAnsi" w:cstheme="minorHAnsi"/>
        </w:rPr>
        <w:t>2</w:t>
      </w:r>
      <w:r w:rsidR="00A46356" w:rsidRPr="00C02DB2">
        <w:rPr>
          <w:rFonts w:asciiTheme="minorHAnsi" w:hAnsiTheme="minorHAnsi" w:cstheme="minorHAnsi"/>
        </w:rPr>
        <w:t>.000.000,-</w:t>
      </w:r>
      <w:r w:rsidRPr="00C02DB2">
        <w:rPr>
          <w:rFonts w:asciiTheme="minorHAnsi" w:hAnsiTheme="minorHAnsi" w:cstheme="minorHAnsi"/>
        </w:rPr>
        <w:t xml:space="preserve"> Kč</w:t>
      </w:r>
      <w:r w:rsidR="00406431" w:rsidRPr="00C02DB2">
        <w:rPr>
          <w:rFonts w:asciiTheme="minorHAnsi" w:hAnsiTheme="minorHAnsi" w:cstheme="minorHAnsi"/>
        </w:rPr>
        <w:t>,</w:t>
      </w:r>
      <w:r w:rsidR="00406431">
        <w:rPr>
          <w:rFonts w:asciiTheme="minorHAnsi" w:hAnsiTheme="minorHAnsi" w:cstheme="minorHAnsi"/>
        </w:rPr>
        <w:t xml:space="preserve"> a to nejpozději do 10 pracovních dnů následujících po dni, kdy mu bude doručena výzva Objednatele k takovému předložení.</w:t>
      </w:r>
      <w:bookmarkEnd w:id="227"/>
    </w:p>
    <w:p w14:paraId="56FCDE44" w14:textId="71C5DFC3" w:rsidR="005879F5" w:rsidRPr="00F664AB" w:rsidRDefault="00ED750E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Zhotovitel se zavazuje udržovat pojištění</w:t>
      </w:r>
      <w:r w:rsidR="00D332E8" w:rsidRPr="00F664AB">
        <w:rPr>
          <w:rFonts w:asciiTheme="minorHAnsi" w:hAnsiTheme="minorHAnsi" w:cstheme="minorHAnsi"/>
        </w:rPr>
        <w:t xml:space="preserve"> dle odst. </w:t>
      </w:r>
      <w:r w:rsidR="004101F2" w:rsidRPr="00F664AB">
        <w:rPr>
          <w:rFonts w:asciiTheme="minorHAnsi" w:hAnsiTheme="minorHAnsi" w:cstheme="minorHAnsi"/>
        </w:rPr>
        <w:fldChar w:fldCharType="begin"/>
      </w:r>
      <w:r w:rsidR="004101F2" w:rsidRPr="00F664AB">
        <w:rPr>
          <w:rFonts w:asciiTheme="minorHAnsi" w:hAnsiTheme="minorHAnsi" w:cstheme="minorHAnsi"/>
        </w:rPr>
        <w:instrText xml:space="preserve"> REF _Ref45150431 \n \h </w:instrText>
      </w:r>
      <w:r w:rsidR="00F664AB">
        <w:rPr>
          <w:rFonts w:asciiTheme="minorHAnsi" w:hAnsiTheme="minorHAnsi" w:cstheme="minorHAnsi"/>
        </w:rPr>
        <w:instrText xml:space="preserve"> \* MERGEFORMAT </w:instrText>
      </w:r>
      <w:r w:rsidR="004101F2" w:rsidRPr="00F664AB">
        <w:rPr>
          <w:rFonts w:asciiTheme="minorHAnsi" w:hAnsiTheme="minorHAnsi" w:cstheme="minorHAnsi"/>
        </w:rPr>
      </w:r>
      <w:r w:rsidR="004101F2" w:rsidRPr="00F664AB">
        <w:rPr>
          <w:rFonts w:asciiTheme="minorHAnsi" w:hAnsiTheme="minorHAnsi" w:cstheme="minorHAnsi"/>
        </w:rPr>
        <w:fldChar w:fldCharType="separate"/>
      </w:r>
      <w:r w:rsidR="004B20FE">
        <w:rPr>
          <w:rFonts w:asciiTheme="minorHAnsi" w:hAnsiTheme="minorHAnsi" w:cstheme="minorHAnsi"/>
        </w:rPr>
        <w:t>1</w:t>
      </w:r>
      <w:r w:rsidR="004101F2" w:rsidRPr="00F664AB">
        <w:rPr>
          <w:rFonts w:asciiTheme="minorHAnsi" w:hAnsiTheme="minorHAnsi" w:cstheme="minorHAnsi"/>
        </w:rPr>
        <w:fldChar w:fldCharType="end"/>
      </w:r>
      <w:r w:rsidR="00D332E8" w:rsidRPr="00F664AB">
        <w:rPr>
          <w:rFonts w:asciiTheme="minorHAnsi" w:hAnsiTheme="minorHAnsi" w:cstheme="minorHAnsi"/>
        </w:rPr>
        <w:t xml:space="preserve"> tohoto článku</w:t>
      </w:r>
      <w:r w:rsidRPr="00F664AB">
        <w:rPr>
          <w:rFonts w:asciiTheme="minorHAnsi" w:hAnsiTheme="minorHAnsi" w:cstheme="minorHAnsi"/>
        </w:rPr>
        <w:t xml:space="preserve"> </w:t>
      </w:r>
      <w:r w:rsidR="00FD0BA3" w:rsidRPr="00F664AB">
        <w:rPr>
          <w:rFonts w:asciiTheme="minorHAnsi" w:hAnsiTheme="minorHAnsi" w:cstheme="minorHAnsi"/>
        </w:rPr>
        <w:t xml:space="preserve">v platnosti </w:t>
      </w:r>
      <w:r w:rsidR="00D332E8" w:rsidRPr="00F664AB">
        <w:rPr>
          <w:rFonts w:asciiTheme="minorHAnsi" w:hAnsiTheme="minorHAnsi" w:cstheme="minorHAnsi"/>
        </w:rPr>
        <w:t xml:space="preserve">po celou dobu </w:t>
      </w:r>
      <w:r w:rsidR="00D332E8" w:rsidRPr="00A13B7E">
        <w:rPr>
          <w:rFonts w:asciiTheme="minorHAnsi" w:hAnsiTheme="minorHAnsi" w:cstheme="minorHAnsi"/>
        </w:rPr>
        <w:t>platnosti</w:t>
      </w:r>
      <w:r w:rsidR="00D332E8" w:rsidRPr="00F664AB">
        <w:rPr>
          <w:rFonts w:asciiTheme="minorHAnsi" w:hAnsiTheme="minorHAnsi" w:cstheme="minorHAnsi"/>
        </w:rPr>
        <w:t xml:space="preserve"> </w:t>
      </w:r>
      <w:r w:rsidR="00A46356" w:rsidRPr="00F664AB">
        <w:rPr>
          <w:rFonts w:asciiTheme="minorHAnsi" w:hAnsiTheme="minorHAnsi" w:cstheme="minorHAnsi"/>
        </w:rPr>
        <w:t>Smlouvy</w:t>
      </w:r>
      <w:r w:rsidR="00D332E8" w:rsidRPr="00F664AB">
        <w:rPr>
          <w:rFonts w:asciiTheme="minorHAnsi" w:hAnsiTheme="minorHAnsi" w:cstheme="minorHAnsi"/>
        </w:rPr>
        <w:t>, a to počínaje jejím uzavřením.</w:t>
      </w:r>
      <w:r w:rsidRPr="00F664AB">
        <w:rPr>
          <w:rFonts w:asciiTheme="minorHAnsi" w:hAnsiTheme="minorHAnsi" w:cstheme="minorHAnsi"/>
        </w:rPr>
        <w:t xml:space="preserve"> </w:t>
      </w:r>
    </w:p>
    <w:p w14:paraId="3DE7C54C" w14:textId="062582FD" w:rsidR="007D5645" w:rsidRPr="00F664AB" w:rsidRDefault="007D5645" w:rsidP="002666A7">
      <w:pPr>
        <w:pStyle w:val="Odst"/>
        <w:rPr>
          <w:rFonts w:asciiTheme="minorHAnsi" w:hAnsiTheme="minorHAnsi" w:cstheme="minorHAnsi"/>
        </w:rPr>
      </w:pPr>
      <w:bookmarkStart w:id="230" w:name="_Ref45151429"/>
      <w:r w:rsidRPr="00F664AB">
        <w:rPr>
          <w:rFonts w:asciiTheme="minorHAnsi" w:hAnsiTheme="minorHAnsi" w:cstheme="minorHAnsi"/>
        </w:rPr>
        <w:t xml:space="preserve">Zhotovitel se zavazuje předložit na výzvu Objednatele do 5 pracovních dnů od Objednatelem učiněné výzvy kdykoliv v průběhu trvání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 doklad o uzavřeném pojištění dle odst. </w:t>
      </w:r>
      <w:r w:rsidR="004101F2" w:rsidRPr="00F664AB">
        <w:rPr>
          <w:rFonts w:asciiTheme="minorHAnsi" w:hAnsiTheme="minorHAnsi" w:cstheme="minorHAnsi"/>
        </w:rPr>
        <w:fldChar w:fldCharType="begin"/>
      </w:r>
      <w:r w:rsidR="004101F2" w:rsidRPr="00F664AB">
        <w:rPr>
          <w:rFonts w:asciiTheme="minorHAnsi" w:hAnsiTheme="minorHAnsi" w:cstheme="minorHAnsi"/>
        </w:rPr>
        <w:instrText xml:space="preserve"> REF _Ref45150431 \n \h </w:instrText>
      </w:r>
      <w:r w:rsidR="00F664AB">
        <w:rPr>
          <w:rFonts w:asciiTheme="minorHAnsi" w:hAnsiTheme="minorHAnsi" w:cstheme="minorHAnsi"/>
        </w:rPr>
        <w:instrText xml:space="preserve"> \* MERGEFORMAT </w:instrText>
      </w:r>
      <w:r w:rsidR="004101F2" w:rsidRPr="00F664AB">
        <w:rPr>
          <w:rFonts w:asciiTheme="minorHAnsi" w:hAnsiTheme="minorHAnsi" w:cstheme="minorHAnsi"/>
        </w:rPr>
      </w:r>
      <w:r w:rsidR="004101F2" w:rsidRPr="00F664AB">
        <w:rPr>
          <w:rFonts w:asciiTheme="minorHAnsi" w:hAnsiTheme="minorHAnsi" w:cstheme="minorHAnsi"/>
        </w:rPr>
        <w:fldChar w:fldCharType="separate"/>
      </w:r>
      <w:r w:rsidR="004B20FE">
        <w:rPr>
          <w:rFonts w:asciiTheme="minorHAnsi" w:hAnsiTheme="minorHAnsi" w:cstheme="minorHAnsi"/>
        </w:rPr>
        <w:t>1</w:t>
      </w:r>
      <w:r w:rsidR="004101F2" w:rsidRPr="00F664AB">
        <w:rPr>
          <w:rFonts w:asciiTheme="minorHAnsi" w:hAnsiTheme="minorHAnsi" w:cstheme="minorHAnsi"/>
        </w:rPr>
        <w:fldChar w:fldCharType="end"/>
      </w:r>
      <w:r w:rsidRPr="00F664AB">
        <w:rPr>
          <w:rFonts w:asciiTheme="minorHAnsi" w:hAnsiTheme="minorHAnsi" w:cstheme="minorHAnsi"/>
        </w:rPr>
        <w:t xml:space="preserve"> tohoto článku.</w:t>
      </w:r>
      <w:bookmarkEnd w:id="230"/>
    </w:p>
    <w:p w14:paraId="7F88D257" w14:textId="77777777" w:rsidR="00DC1E94" w:rsidRPr="00F664AB" w:rsidRDefault="00DC1E94" w:rsidP="004870FC">
      <w:pPr>
        <w:pStyle w:val="Nadpis1"/>
        <w:ind w:left="0" w:firstLine="0"/>
        <w:rPr>
          <w:rFonts w:asciiTheme="minorHAnsi" w:hAnsiTheme="minorHAnsi" w:cstheme="minorHAnsi"/>
        </w:rPr>
      </w:pPr>
      <w:bookmarkStart w:id="231" w:name="_Toc45191194"/>
      <w:bookmarkStart w:id="232" w:name="_Toc45191359"/>
      <w:bookmarkStart w:id="233" w:name="_Toc45191396"/>
      <w:bookmarkStart w:id="234" w:name="_Toc49258797"/>
      <w:bookmarkStart w:id="235" w:name="_Toc167182277"/>
      <w:bookmarkEnd w:id="231"/>
      <w:bookmarkEnd w:id="232"/>
      <w:bookmarkEnd w:id="233"/>
      <w:r w:rsidRPr="00F664AB">
        <w:rPr>
          <w:rFonts w:asciiTheme="minorHAnsi" w:hAnsiTheme="minorHAnsi" w:cstheme="minorHAnsi"/>
        </w:rPr>
        <w:t>Realizační tým</w:t>
      </w:r>
      <w:bookmarkEnd w:id="234"/>
      <w:bookmarkEnd w:id="235"/>
      <w:r w:rsidRPr="00F664AB">
        <w:rPr>
          <w:rFonts w:asciiTheme="minorHAnsi" w:hAnsiTheme="minorHAnsi" w:cstheme="minorHAnsi"/>
        </w:rPr>
        <w:t xml:space="preserve"> </w:t>
      </w:r>
    </w:p>
    <w:p w14:paraId="3EFA5CBA" w14:textId="52E46F0B" w:rsidR="00DC1E94" w:rsidRPr="00F664AB" w:rsidRDefault="00DC1E94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Zhotovitel se zavazuje realizovat plnění dle 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 prostřednictvím osob (dále také jen „realizační tým </w:t>
      </w:r>
      <w:r w:rsidR="0093229C">
        <w:rPr>
          <w:rFonts w:asciiTheme="minorHAnsi" w:hAnsiTheme="minorHAnsi" w:cstheme="minorHAnsi"/>
        </w:rPr>
        <w:t>Z</w:t>
      </w:r>
      <w:r w:rsidRPr="00F664AB">
        <w:rPr>
          <w:rFonts w:asciiTheme="minorHAnsi" w:hAnsiTheme="minorHAnsi" w:cstheme="minorHAnsi"/>
        </w:rPr>
        <w:t>hotovitele“), které uvedl v rámci prokazování kvalifikace</w:t>
      </w:r>
      <w:r w:rsidR="00F30BD7">
        <w:rPr>
          <w:rFonts w:asciiTheme="minorHAnsi" w:hAnsiTheme="minorHAnsi" w:cstheme="minorHAnsi"/>
        </w:rPr>
        <w:t>.</w:t>
      </w:r>
    </w:p>
    <w:p w14:paraId="25C40EA2" w14:textId="77777777" w:rsidR="00DC1E94" w:rsidRDefault="00DC1E94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Zhotovitel je povinen po celou dobu trvání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 mít ve svém realizačním týmu obsazeny min. role:</w:t>
      </w:r>
    </w:p>
    <w:p w14:paraId="6D722621" w14:textId="709BFB43" w:rsidR="007002E0" w:rsidRPr="00F664AB" w:rsidRDefault="008D3B0B" w:rsidP="007002E0">
      <w:pPr>
        <w:pStyle w:val="Odst"/>
        <w:numPr>
          <w:ilvl w:val="0"/>
          <w:numId w:val="0"/>
        </w:numPr>
        <w:rPr>
          <w:rFonts w:asciiTheme="minorHAnsi" w:hAnsiTheme="minorHAnsi" w:cstheme="minorHAnsi"/>
        </w:rPr>
      </w:pPr>
      <w:r w:rsidRPr="008D3B0B">
        <w:rPr>
          <w:rFonts w:asciiTheme="minorHAnsi" w:hAnsiTheme="minorHAnsi" w:cstheme="minorHAnsi"/>
        </w:rPr>
        <w:t>Systémový specialista</w:t>
      </w:r>
    </w:p>
    <w:p w14:paraId="4F2DB28E" w14:textId="6FC8E1BF" w:rsidR="00DC1E94" w:rsidRPr="00F664AB" w:rsidRDefault="00DC1E94" w:rsidP="00DC1E94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F664AB">
        <w:rPr>
          <w:rFonts w:asciiTheme="minorHAnsi" w:hAnsiTheme="minorHAnsi" w:cstheme="minorHAnsi"/>
          <w:sz w:val="22"/>
          <w:szCs w:val="22"/>
        </w:rPr>
        <w:t>Jme</w:t>
      </w:r>
      <w:r w:rsidR="0054285E" w:rsidRPr="00F664AB">
        <w:rPr>
          <w:rFonts w:asciiTheme="minorHAnsi" w:hAnsiTheme="minorHAnsi" w:cstheme="minorHAnsi"/>
          <w:sz w:val="22"/>
          <w:szCs w:val="22"/>
        </w:rPr>
        <w:t>nný</w:t>
      </w:r>
      <w:r w:rsidRPr="00F664AB">
        <w:rPr>
          <w:rFonts w:asciiTheme="minorHAnsi" w:hAnsiTheme="minorHAnsi" w:cstheme="minorHAnsi"/>
          <w:sz w:val="22"/>
          <w:szCs w:val="22"/>
        </w:rPr>
        <w:t xml:space="preserve"> seznam členů realizačního týmu </w:t>
      </w:r>
      <w:r w:rsidR="0054285E" w:rsidRPr="00F664AB">
        <w:rPr>
          <w:rFonts w:asciiTheme="minorHAnsi" w:hAnsiTheme="minorHAnsi" w:cstheme="minorHAnsi"/>
          <w:sz w:val="22"/>
          <w:szCs w:val="22"/>
        </w:rPr>
        <w:t xml:space="preserve">včetně minimálních požadavků na členy realizačního </w:t>
      </w:r>
      <w:r w:rsidR="00376F08" w:rsidRPr="00F664AB">
        <w:rPr>
          <w:rFonts w:asciiTheme="minorHAnsi" w:hAnsiTheme="minorHAnsi" w:cstheme="minorHAnsi"/>
          <w:sz w:val="22"/>
          <w:szCs w:val="22"/>
        </w:rPr>
        <w:t>týmu</w:t>
      </w:r>
      <w:r w:rsidR="004F5103" w:rsidRPr="00F664AB">
        <w:rPr>
          <w:rFonts w:asciiTheme="minorHAnsi" w:hAnsiTheme="minorHAnsi" w:cstheme="minorHAnsi"/>
          <w:sz w:val="22"/>
          <w:szCs w:val="22"/>
        </w:rPr>
        <w:t xml:space="preserve"> </w:t>
      </w:r>
      <w:r w:rsidR="00855600">
        <w:rPr>
          <w:rFonts w:asciiTheme="minorHAnsi" w:hAnsiTheme="minorHAnsi" w:cstheme="minorHAnsi"/>
          <w:sz w:val="22"/>
          <w:szCs w:val="22"/>
        </w:rPr>
        <w:br/>
      </w:r>
      <w:r w:rsidR="004F5103" w:rsidRPr="00F664AB">
        <w:rPr>
          <w:rFonts w:asciiTheme="minorHAnsi" w:hAnsiTheme="minorHAnsi" w:cstheme="minorHAnsi"/>
          <w:sz w:val="22"/>
          <w:szCs w:val="22"/>
        </w:rPr>
        <w:t>a jejich kontaktních údajů (telefon, e-mail)</w:t>
      </w:r>
      <w:r w:rsidR="00376F08" w:rsidRPr="00F664AB">
        <w:rPr>
          <w:rFonts w:asciiTheme="minorHAnsi" w:hAnsiTheme="minorHAnsi" w:cstheme="minorHAnsi"/>
          <w:sz w:val="22"/>
          <w:szCs w:val="22"/>
        </w:rPr>
        <w:t xml:space="preserve"> </w:t>
      </w:r>
      <w:r w:rsidRPr="00F664AB">
        <w:rPr>
          <w:rFonts w:asciiTheme="minorHAnsi" w:hAnsiTheme="minorHAnsi" w:cstheme="minorHAnsi"/>
          <w:sz w:val="22"/>
          <w:szCs w:val="22"/>
        </w:rPr>
        <w:t xml:space="preserve">je uveden v příloze č. </w:t>
      </w:r>
      <w:r w:rsidR="002F10A2">
        <w:rPr>
          <w:rFonts w:asciiTheme="minorHAnsi" w:hAnsiTheme="minorHAnsi" w:cstheme="minorHAnsi"/>
          <w:sz w:val="22"/>
          <w:szCs w:val="22"/>
        </w:rPr>
        <w:t>6</w:t>
      </w:r>
      <w:r w:rsidRPr="00F664AB">
        <w:rPr>
          <w:rFonts w:asciiTheme="minorHAnsi" w:hAnsiTheme="minorHAnsi" w:cstheme="minorHAnsi"/>
          <w:sz w:val="22"/>
          <w:szCs w:val="22"/>
        </w:rPr>
        <w:t xml:space="preserve"> </w:t>
      </w:r>
      <w:r w:rsidR="00A46356" w:rsidRPr="00F664AB">
        <w:rPr>
          <w:rFonts w:asciiTheme="minorHAnsi" w:hAnsiTheme="minorHAnsi" w:cstheme="minorHAnsi"/>
          <w:sz w:val="22"/>
          <w:szCs w:val="22"/>
        </w:rPr>
        <w:t>Smlouvy</w:t>
      </w:r>
      <w:r w:rsidR="007A5A98">
        <w:rPr>
          <w:rFonts w:asciiTheme="minorHAnsi" w:hAnsiTheme="minorHAnsi" w:cstheme="minorHAnsi"/>
          <w:sz w:val="22"/>
          <w:szCs w:val="22"/>
        </w:rPr>
        <w:t xml:space="preserve"> – </w:t>
      </w:r>
      <w:r w:rsidR="00F30BD7">
        <w:rPr>
          <w:rFonts w:asciiTheme="minorHAnsi" w:hAnsiTheme="minorHAnsi" w:cstheme="minorHAnsi"/>
          <w:sz w:val="22"/>
          <w:szCs w:val="22"/>
        </w:rPr>
        <w:t>Seznam členů realizačního týmu</w:t>
      </w:r>
      <w:r w:rsidRPr="00F664AB">
        <w:rPr>
          <w:rFonts w:asciiTheme="minorHAnsi" w:hAnsiTheme="minorHAnsi" w:cstheme="minorHAnsi"/>
          <w:sz w:val="22"/>
          <w:szCs w:val="22"/>
        </w:rPr>
        <w:t>.</w:t>
      </w:r>
    </w:p>
    <w:p w14:paraId="2727C116" w14:textId="77777777" w:rsidR="00DC1E94" w:rsidRPr="00F664AB" w:rsidRDefault="00DC1E94" w:rsidP="002666A7">
      <w:pPr>
        <w:pStyle w:val="Odst"/>
        <w:rPr>
          <w:rFonts w:asciiTheme="minorHAnsi" w:hAnsiTheme="minorHAnsi" w:cstheme="minorHAnsi"/>
        </w:rPr>
      </w:pPr>
      <w:bookmarkStart w:id="236" w:name="_Ref433119755"/>
      <w:r w:rsidRPr="00F664AB">
        <w:rPr>
          <w:rFonts w:asciiTheme="minorHAnsi" w:hAnsiTheme="minorHAnsi" w:cstheme="minorHAnsi"/>
        </w:rPr>
        <w:t xml:space="preserve">Zhotovitel je oprávněn změnit člena, resp. členy svého realizačního týmu z důvodů na straně Zhotovitele pouze s předchozím písemným souhlasem </w:t>
      </w:r>
      <w:r w:rsidR="009A11FB">
        <w:rPr>
          <w:rFonts w:asciiTheme="minorHAnsi" w:hAnsiTheme="minorHAnsi" w:cstheme="minorHAnsi"/>
        </w:rPr>
        <w:t>O</w:t>
      </w:r>
      <w:r w:rsidRPr="00F664AB">
        <w:rPr>
          <w:rFonts w:asciiTheme="minorHAnsi" w:hAnsiTheme="minorHAnsi" w:cstheme="minorHAnsi"/>
        </w:rPr>
        <w:t>bjednatele. Objednatel vydá písemný souhlas se změnou do 10 dnů od doručení žádosti Zhotovitele. Objednatel souhlas se změnou nevydá, pokud:</w:t>
      </w:r>
      <w:bookmarkEnd w:id="236"/>
      <w:r w:rsidRPr="00F664AB">
        <w:rPr>
          <w:rFonts w:asciiTheme="minorHAnsi" w:hAnsiTheme="minorHAnsi" w:cstheme="minorHAnsi"/>
        </w:rPr>
        <w:t xml:space="preserve"> </w:t>
      </w:r>
    </w:p>
    <w:p w14:paraId="3B27381E" w14:textId="77777777" w:rsidR="00DC1E94" w:rsidRPr="00F664AB" w:rsidRDefault="00DC1E94" w:rsidP="002666A7">
      <w:pPr>
        <w:pStyle w:val="Psm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nový člen realizačního týmu </w:t>
      </w:r>
      <w:r w:rsidR="005B1744">
        <w:rPr>
          <w:rFonts w:asciiTheme="minorHAnsi" w:hAnsiTheme="minorHAnsi" w:cstheme="minorHAnsi"/>
        </w:rPr>
        <w:t>Z</w:t>
      </w:r>
      <w:r w:rsidR="005B1744" w:rsidRPr="00F664AB">
        <w:rPr>
          <w:rFonts w:asciiTheme="minorHAnsi" w:hAnsiTheme="minorHAnsi" w:cstheme="minorHAnsi"/>
        </w:rPr>
        <w:t xml:space="preserve">hotovitele </w:t>
      </w:r>
      <w:r w:rsidRPr="00F664AB">
        <w:rPr>
          <w:rFonts w:asciiTheme="minorHAnsi" w:hAnsiTheme="minorHAnsi" w:cstheme="minorHAnsi"/>
        </w:rPr>
        <w:t>nebude mít stejnou či vyšší</w:t>
      </w:r>
      <w:r w:rsidR="003001E0" w:rsidRPr="00F664AB">
        <w:rPr>
          <w:rFonts w:asciiTheme="minorHAnsi" w:hAnsiTheme="minorHAnsi" w:cstheme="minorHAnsi"/>
        </w:rPr>
        <w:t xml:space="preserve"> způsobilost a</w:t>
      </w:r>
      <w:r w:rsidRPr="00F664AB">
        <w:rPr>
          <w:rFonts w:asciiTheme="minorHAnsi" w:hAnsiTheme="minorHAnsi" w:cstheme="minorHAnsi"/>
        </w:rPr>
        <w:t xml:space="preserve"> kvalifikaci</w:t>
      </w:r>
      <w:r w:rsidR="003001E0" w:rsidRPr="00F664AB">
        <w:rPr>
          <w:rFonts w:asciiTheme="minorHAnsi" w:hAnsiTheme="minorHAnsi" w:cstheme="minorHAnsi"/>
        </w:rPr>
        <w:t xml:space="preserve"> dle </w:t>
      </w:r>
      <w:r w:rsidR="006D383C" w:rsidRPr="00F664AB">
        <w:rPr>
          <w:rFonts w:asciiTheme="minorHAnsi" w:hAnsiTheme="minorHAnsi" w:cstheme="minorHAnsi"/>
        </w:rPr>
        <w:t>zadávacích</w:t>
      </w:r>
      <w:r w:rsidR="003001E0" w:rsidRPr="00F664AB">
        <w:rPr>
          <w:rFonts w:asciiTheme="minorHAnsi" w:hAnsiTheme="minorHAnsi" w:cstheme="minorHAnsi"/>
        </w:rPr>
        <w:t xml:space="preserve"> podmínek</w:t>
      </w:r>
      <w:r w:rsidRPr="00F664AB">
        <w:rPr>
          <w:rFonts w:asciiTheme="minorHAnsi" w:hAnsiTheme="minorHAnsi" w:cstheme="minorHAnsi"/>
        </w:rPr>
        <w:t>,</w:t>
      </w:r>
      <w:r w:rsidRPr="00F664AB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 </w:t>
      </w:r>
      <w:r w:rsidRPr="00F664AB">
        <w:rPr>
          <w:rFonts w:asciiTheme="minorHAnsi" w:hAnsiTheme="minorHAnsi" w:cstheme="minorHAnsi"/>
        </w:rPr>
        <w:t>přičemž splnění</w:t>
      </w:r>
      <w:r w:rsidR="006D383C" w:rsidRPr="00F664AB">
        <w:rPr>
          <w:rFonts w:asciiTheme="minorHAnsi" w:hAnsiTheme="minorHAnsi" w:cstheme="minorHAnsi"/>
        </w:rPr>
        <w:t xml:space="preserve"> způsobilosti a</w:t>
      </w:r>
      <w:r w:rsidRPr="00F664AB">
        <w:rPr>
          <w:rFonts w:asciiTheme="minorHAnsi" w:hAnsiTheme="minorHAnsi" w:cstheme="minorHAnsi"/>
        </w:rPr>
        <w:t xml:space="preserve"> kvalifikace prokazuje </w:t>
      </w:r>
      <w:r w:rsidR="00933F80">
        <w:rPr>
          <w:rFonts w:asciiTheme="minorHAnsi" w:hAnsiTheme="minorHAnsi" w:cstheme="minorHAnsi"/>
        </w:rPr>
        <w:t>Z</w:t>
      </w:r>
      <w:r w:rsidRPr="00F664AB">
        <w:rPr>
          <w:rFonts w:asciiTheme="minorHAnsi" w:hAnsiTheme="minorHAnsi" w:cstheme="minorHAnsi"/>
        </w:rPr>
        <w:t>hotovitel ve stejném rozsahu a stejným způsobem jako v případě podání nabídky dle požadavků stanovených zadávací dokumentací nebo</w:t>
      </w:r>
    </w:p>
    <w:p w14:paraId="6AA0A98B" w14:textId="77777777" w:rsidR="00DC1E94" w:rsidRPr="00F664AB" w:rsidRDefault="00DC1E94" w:rsidP="002666A7">
      <w:pPr>
        <w:pStyle w:val="Psm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po Objednateli nelze spravedlivě požadovat, aby s takovou změnou souhlasil.</w:t>
      </w:r>
    </w:p>
    <w:p w14:paraId="309520C0" w14:textId="77777777" w:rsidR="00DC1E94" w:rsidRPr="00F664AB" w:rsidRDefault="00DC1E94" w:rsidP="002666A7">
      <w:pPr>
        <w:pStyle w:val="Odst"/>
        <w:rPr>
          <w:rFonts w:asciiTheme="minorHAnsi" w:hAnsiTheme="minorHAnsi" w:cstheme="minorHAnsi"/>
        </w:rPr>
      </w:pPr>
      <w:bookmarkStart w:id="237" w:name="_Ref523734278"/>
      <w:r w:rsidRPr="00F664AB">
        <w:rPr>
          <w:rFonts w:asciiTheme="minorHAnsi" w:hAnsiTheme="minorHAnsi" w:cstheme="minorHAnsi"/>
        </w:rPr>
        <w:t xml:space="preserve">Objednatel je oprávněn požadovat a </w:t>
      </w:r>
      <w:r w:rsidR="003B4C08">
        <w:rPr>
          <w:rFonts w:asciiTheme="minorHAnsi" w:hAnsiTheme="minorHAnsi" w:cstheme="minorHAnsi"/>
        </w:rPr>
        <w:t>Z</w:t>
      </w:r>
      <w:r w:rsidRPr="00F664AB">
        <w:rPr>
          <w:rFonts w:asciiTheme="minorHAnsi" w:hAnsiTheme="minorHAnsi" w:cstheme="minorHAnsi"/>
        </w:rPr>
        <w:t>hotovitel je povinen zabezpečit změnu člena jeho realizačního týmu, pokud je jeho činnost nedostatečná nebo neuspokojivá, a to v případech, kdy:</w:t>
      </w:r>
      <w:bookmarkEnd w:id="237"/>
    </w:p>
    <w:p w14:paraId="641624C3" w14:textId="4972E4A5" w:rsidR="00DC1E94" w:rsidRPr="00F664AB" w:rsidRDefault="0054285E" w:rsidP="002666A7">
      <w:pPr>
        <w:pStyle w:val="Psm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plnění dle </w:t>
      </w:r>
      <w:r w:rsidR="00A46356" w:rsidRPr="00F664AB">
        <w:rPr>
          <w:rFonts w:asciiTheme="minorHAnsi" w:hAnsiTheme="minorHAnsi" w:cstheme="minorHAnsi"/>
        </w:rPr>
        <w:t>Smlouvy není</w:t>
      </w:r>
      <w:r w:rsidR="00DC1E94" w:rsidRPr="00F664AB">
        <w:rPr>
          <w:rFonts w:asciiTheme="minorHAnsi" w:hAnsiTheme="minorHAnsi" w:cstheme="minorHAnsi"/>
        </w:rPr>
        <w:t xml:space="preserve"> dostatečné nebo uspokojivé</w:t>
      </w:r>
      <w:r w:rsidR="007F02B9" w:rsidRPr="00F664AB">
        <w:rPr>
          <w:rFonts w:asciiTheme="minorHAnsi" w:hAnsiTheme="minorHAnsi" w:cstheme="minorHAnsi"/>
        </w:rPr>
        <w:t>,</w:t>
      </w:r>
    </w:p>
    <w:p w14:paraId="408D43D4" w14:textId="77777777" w:rsidR="00DC1E94" w:rsidRPr="00F664AB" w:rsidRDefault="0054285E" w:rsidP="002666A7">
      <w:pPr>
        <w:pStyle w:val="Psm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není vykonáváno dle racionálních a v souladu s touto Smlouvou vydaných pokynů</w:t>
      </w:r>
      <w:r w:rsidR="00DC1E94" w:rsidRPr="00F664AB">
        <w:rPr>
          <w:rFonts w:asciiTheme="minorHAnsi" w:hAnsiTheme="minorHAnsi" w:cstheme="minorHAnsi"/>
        </w:rPr>
        <w:t xml:space="preserve"> Objednatele</w:t>
      </w:r>
      <w:r w:rsidR="007F02B9" w:rsidRPr="00F664AB">
        <w:rPr>
          <w:rFonts w:asciiTheme="minorHAnsi" w:hAnsiTheme="minorHAnsi" w:cstheme="minorHAnsi"/>
        </w:rPr>
        <w:t>,</w:t>
      </w:r>
    </w:p>
    <w:p w14:paraId="066FE094" w14:textId="77777777" w:rsidR="00DC1E94" w:rsidRPr="00F664AB" w:rsidRDefault="00DC1E94" w:rsidP="002666A7">
      <w:pPr>
        <w:pStyle w:val="Psm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bude dán jiný závažný důvod pro změnu člena realizačního týmu </w:t>
      </w:r>
      <w:r w:rsidR="003209A8">
        <w:rPr>
          <w:rFonts w:asciiTheme="minorHAnsi" w:hAnsiTheme="minorHAnsi" w:cstheme="minorHAnsi"/>
        </w:rPr>
        <w:t>Z</w:t>
      </w:r>
      <w:r w:rsidRPr="00F664AB">
        <w:rPr>
          <w:rFonts w:asciiTheme="minorHAnsi" w:hAnsiTheme="minorHAnsi" w:cstheme="minorHAnsi"/>
        </w:rPr>
        <w:t>hotovitele.</w:t>
      </w:r>
    </w:p>
    <w:p w14:paraId="0D0748F6" w14:textId="3750517A" w:rsidR="00DC1E94" w:rsidRPr="00F664AB" w:rsidRDefault="00DC1E94" w:rsidP="002666A7">
      <w:pPr>
        <w:pStyle w:val="Odst"/>
        <w:rPr>
          <w:rFonts w:asciiTheme="minorHAnsi" w:hAnsiTheme="minorHAnsi" w:cstheme="minorHAnsi"/>
        </w:rPr>
      </w:pPr>
      <w:bookmarkStart w:id="238" w:name="_Ref45151368"/>
      <w:r w:rsidRPr="00F664AB">
        <w:rPr>
          <w:rFonts w:asciiTheme="minorHAnsi" w:hAnsiTheme="minorHAnsi" w:cstheme="minorHAnsi"/>
        </w:rPr>
        <w:t>Zhotovitel je povinen navrhnout nového člena svého realizačního týmu do 10</w:t>
      </w:r>
      <w:r w:rsidR="0054285E" w:rsidRPr="00F664AB">
        <w:rPr>
          <w:rFonts w:asciiTheme="minorHAnsi" w:hAnsiTheme="minorHAnsi" w:cstheme="minorHAnsi"/>
        </w:rPr>
        <w:t xml:space="preserve"> </w:t>
      </w:r>
      <w:r w:rsidRPr="00F664AB">
        <w:rPr>
          <w:rFonts w:asciiTheme="minorHAnsi" w:hAnsiTheme="minorHAnsi" w:cstheme="minorHAnsi"/>
        </w:rPr>
        <w:t xml:space="preserve">dnů od doručení žádosti Objednatele dle odst. </w:t>
      </w:r>
      <w:r w:rsidR="004101F2" w:rsidRPr="00F664AB">
        <w:rPr>
          <w:rFonts w:asciiTheme="minorHAnsi" w:hAnsiTheme="minorHAnsi" w:cstheme="minorHAnsi"/>
        </w:rPr>
        <w:fldChar w:fldCharType="begin"/>
      </w:r>
      <w:r w:rsidR="004101F2" w:rsidRPr="00F664AB">
        <w:rPr>
          <w:rFonts w:asciiTheme="minorHAnsi" w:hAnsiTheme="minorHAnsi" w:cstheme="minorHAnsi"/>
        </w:rPr>
        <w:instrText xml:space="preserve"> REF _Ref523734278 \n \h </w:instrText>
      </w:r>
      <w:r w:rsidR="00F664AB">
        <w:rPr>
          <w:rFonts w:asciiTheme="minorHAnsi" w:hAnsiTheme="minorHAnsi" w:cstheme="minorHAnsi"/>
        </w:rPr>
        <w:instrText xml:space="preserve"> \* MERGEFORMAT </w:instrText>
      </w:r>
      <w:r w:rsidR="004101F2" w:rsidRPr="00F664AB">
        <w:rPr>
          <w:rFonts w:asciiTheme="minorHAnsi" w:hAnsiTheme="minorHAnsi" w:cstheme="minorHAnsi"/>
        </w:rPr>
      </w:r>
      <w:r w:rsidR="004101F2" w:rsidRPr="00F664AB">
        <w:rPr>
          <w:rFonts w:asciiTheme="minorHAnsi" w:hAnsiTheme="minorHAnsi" w:cstheme="minorHAnsi"/>
        </w:rPr>
        <w:fldChar w:fldCharType="separate"/>
      </w:r>
      <w:r w:rsidR="004B20FE">
        <w:rPr>
          <w:rFonts w:asciiTheme="minorHAnsi" w:hAnsiTheme="minorHAnsi" w:cstheme="minorHAnsi"/>
        </w:rPr>
        <w:t>4</w:t>
      </w:r>
      <w:r w:rsidR="004101F2" w:rsidRPr="00F664AB">
        <w:rPr>
          <w:rFonts w:asciiTheme="minorHAnsi" w:hAnsiTheme="minorHAnsi" w:cstheme="minorHAnsi"/>
        </w:rPr>
        <w:fldChar w:fldCharType="end"/>
      </w:r>
      <w:r w:rsidRPr="00F664AB">
        <w:rPr>
          <w:rFonts w:asciiTheme="minorHAnsi" w:hAnsiTheme="minorHAnsi" w:cstheme="minorHAnsi"/>
        </w:rPr>
        <w:t xml:space="preserve"> tohoto článku. Nový člen realizačního týmu zhotovitele musí být odsouhlasen Objednatelem postupem obdobným postupu podle odst. </w:t>
      </w:r>
      <w:r w:rsidR="004101F2" w:rsidRPr="00F664AB">
        <w:rPr>
          <w:rFonts w:asciiTheme="minorHAnsi" w:hAnsiTheme="minorHAnsi" w:cstheme="minorHAnsi"/>
        </w:rPr>
        <w:fldChar w:fldCharType="begin"/>
      </w:r>
      <w:r w:rsidR="004101F2" w:rsidRPr="00F664AB">
        <w:rPr>
          <w:rFonts w:asciiTheme="minorHAnsi" w:hAnsiTheme="minorHAnsi" w:cstheme="minorHAnsi"/>
        </w:rPr>
        <w:instrText xml:space="preserve"> REF _Ref433119755 \n \h </w:instrText>
      </w:r>
      <w:r w:rsidR="00F664AB">
        <w:rPr>
          <w:rFonts w:asciiTheme="minorHAnsi" w:hAnsiTheme="minorHAnsi" w:cstheme="minorHAnsi"/>
        </w:rPr>
        <w:instrText xml:space="preserve"> \* MERGEFORMAT </w:instrText>
      </w:r>
      <w:r w:rsidR="004101F2" w:rsidRPr="00F664AB">
        <w:rPr>
          <w:rFonts w:asciiTheme="minorHAnsi" w:hAnsiTheme="minorHAnsi" w:cstheme="minorHAnsi"/>
        </w:rPr>
      </w:r>
      <w:r w:rsidR="004101F2" w:rsidRPr="00F664AB">
        <w:rPr>
          <w:rFonts w:asciiTheme="minorHAnsi" w:hAnsiTheme="minorHAnsi" w:cstheme="minorHAnsi"/>
        </w:rPr>
        <w:fldChar w:fldCharType="separate"/>
      </w:r>
      <w:r w:rsidR="004B20FE">
        <w:rPr>
          <w:rFonts w:asciiTheme="minorHAnsi" w:hAnsiTheme="minorHAnsi" w:cstheme="minorHAnsi"/>
        </w:rPr>
        <w:t>3</w:t>
      </w:r>
      <w:r w:rsidR="004101F2" w:rsidRPr="00F664AB">
        <w:rPr>
          <w:rFonts w:asciiTheme="minorHAnsi" w:hAnsiTheme="minorHAnsi" w:cstheme="minorHAnsi"/>
        </w:rPr>
        <w:fldChar w:fldCharType="end"/>
      </w:r>
      <w:r w:rsidRPr="00F664AB">
        <w:rPr>
          <w:rFonts w:asciiTheme="minorHAnsi" w:hAnsiTheme="minorHAnsi" w:cstheme="minorHAnsi"/>
        </w:rPr>
        <w:t xml:space="preserve"> tohoto článku </w:t>
      </w:r>
      <w:bookmarkStart w:id="239" w:name="_Ref524081179"/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>.</w:t>
      </w:r>
      <w:bookmarkEnd w:id="238"/>
    </w:p>
    <w:p w14:paraId="6B86CBDF" w14:textId="0FE13D44" w:rsidR="00DC1E94" w:rsidRPr="00F664AB" w:rsidRDefault="00DC1E94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Objednatel se zavazuje poskytnout součinnost Zhotoviteli prostřednictvím svého realizačního týmu, </w:t>
      </w:r>
      <w:r w:rsidR="00376F08" w:rsidRPr="00F664AB">
        <w:rPr>
          <w:rFonts w:asciiTheme="minorHAnsi" w:hAnsiTheme="minorHAnsi" w:cstheme="minorHAnsi"/>
        </w:rPr>
        <w:t xml:space="preserve">jehož členové jsou uvedeni v příloze </w:t>
      </w:r>
      <w:r w:rsidR="007A43F4" w:rsidRPr="00F664AB">
        <w:rPr>
          <w:rFonts w:asciiTheme="minorHAnsi" w:hAnsiTheme="minorHAnsi" w:cstheme="minorHAnsi"/>
        </w:rPr>
        <w:t xml:space="preserve">č. </w:t>
      </w:r>
      <w:r w:rsidR="002F10A2">
        <w:rPr>
          <w:rFonts w:asciiTheme="minorHAnsi" w:hAnsiTheme="minorHAnsi" w:cstheme="minorHAnsi"/>
        </w:rPr>
        <w:t>6</w:t>
      </w:r>
      <w:r w:rsidR="007A43F4" w:rsidRPr="00F664AB">
        <w:rPr>
          <w:rFonts w:asciiTheme="minorHAnsi" w:hAnsiTheme="minorHAnsi" w:cstheme="minorHAnsi"/>
        </w:rPr>
        <w:t xml:space="preserve"> </w:t>
      </w:r>
      <w:r w:rsidR="00376F08" w:rsidRPr="00F664AB">
        <w:rPr>
          <w:rFonts w:asciiTheme="minorHAnsi" w:hAnsiTheme="minorHAnsi" w:cstheme="minorHAnsi"/>
        </w:rPr>
        <w:t>Smlouvy</w:t>
      </w:r>
      <w:r w:rsidR="0054285E" w:rsidRPr="00F664AB">
        <w:rPr>
          <w:rFonts w:asciiTheme="minorHAnsi" w:hAnsiTheme="minorHAnsi" w:cstheme="minorHAnsi"/>
        </w:rPr>
        <w:t>.</w:t>
      </w:r>
    </w:p>
    <w:p w14:paraId="2D48274B" w14:textId="77777777" w:rsidR="00DC1E94" w:rsidRPr="00F664AB" w:rsidRDefault="00DC1E94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Objednatel je oprávněn změnit člena, resp. členy svého realizačního týmu z důvodů na straně Objednatele, o čemž je povinen informovat Zhotovitele zasláním oznámení. </w:t>
      </w:r>
    </w:p>
    <w:p w14:paraId="441836B2" w14:textId="77777777" w:rsidR="00DC1E94" w:rsidRPr="00F664AB" w:rsidRDefault="00DC1E94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Pro případ jakékoliv změny těchto členů realizačního týmu se Smluvní strany dohodly, že není potřeba uzavírat tomu odpovídající dodatek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 a taková změna je účinná dnem doručení písemného souhlasu Objednatele Zhotoviteli, resp. dnem doručení oznámení Objednatele Zhotoviteli.</w:t>
      </w:r>
    </w:p>
    <w:p w14:paraId="6FF72B52" w14:textId="33FF9BC1" w:rsidR="00DC1E94" w:rsidRPr="00F664AB" w:rsidRDefault="00DC1E94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Komunikace související s plněním předmětu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 bude adresována vždy na vedoucího </w:t>
      </w:r>
      <w:r w:rsidR="00220B3D">
        <w:rPr>
          <w:rFonts w:asciiTheme="minorHAnsi" w:hAnsiTheme="minorHAnsi" w:cstheme="minorHAnsi"/>
        </w:rPr>
        <w:t xml:space="preserve">oddělení </w:t>
      </w:r>
      <w:r w:rsidR="00220B3D" w:rsidRPr="004B6396">
        <w:rPr>
          <w:rFonts w:asciiTheme="minorHAnsi" w:hAnsiTheme="minorHAnsi" w:cstheme="minorHAnsi"/>
        </w:rPr>
        <w:t>implementace a rozvoj IT systémů</w:t>
      </w:r>
      <w:r w:rsidRPr="00F664AB">
        <w:rPr>
          <w:rFonts w:asciiTheme="minorHAnsi" w:hAnsiTheme="minorHAnsi" w:cstheme="minorHAnsi"/>
        </w:rPr>
        <w:t>,</w:t>
      </w:r>
      <w:r w:rsidR="00DE33CF">
        <w:rPr>
          <w:rFonts w:asciiTheme="minorHAnsi" w:hAnsiTheme="minorHAnsi" w:cstheme="minorHAnsi"/>
        </w:rPr>
        <w:t xml:space="preserve"> </w:t>
      </w:r>
      <w:r w:rsidRPr="00F664AB">
        <w:rPr>
          <w:rFonts w:asciiTheme="minorHAnsi" w:hAnsiTheme="minorHAnsi" w:cstheme="minorHAnsi"/>
        </w:rPr>
        <w:t>a to jak na straně Zhotovitele, tak i na straně Objednatele.</w:t>
      </w:r>
      <w:bookmarkEnd w:id="239"/>
      <w:r w:rsidRPr="00F664AB">
        <w:rPr>
          <w:rFonts w:asciiTheme="minorHAnsi" w:hAnsiTheme="minorHAnsi" w:cstheme="minorHAnsi"/>
        </w:rPr>
        <w:t xml:space="preserve"> </w:t>
      </w:r>
    </w:p>
    <w:p w14:paraId="7845CEC3" w14:textId="77777777" w:rsidR="005513A1" w:rsidRPr="00F664AB" w:rsidRDefault="005513A1" w:rsidP="004870FC">
      <w:pPr>
        <w:pStyle w:val="Nadpis1"/>
        <w:ind w:left="0" w:firstLine="0"/>
        <w:rPr>
          <w:rFonts w:asciiTheme="minorHAnsi" w:hAnsiTheme="minorHAnsi" w:cstheme="minorHAnsi"/>
        </w:rPr>
      </w:pPr>
      <w:bookmarkStart w:id="240" w:name="_Toc49258798"/>
      <w:bookmarkStart w:id="241" w:name="_Toc167182278"/>
      <w:r w:rsidRPr="00F664AB">
        <w:rPr>
          <w:rFonts w:asciiTheme="minorHAnsi" w:hAnsiTheme="minorHAnsi" w:cstheme="minorHAnsi"/>
        </w:rPr>
        <w:t xml:space="preserve">Sankce a odstoupení od </w:t>
      </w:r>
      <w:r w:rsidR="00A46356" w:rsidRPr="00F664AB">
        <w:rPr>
          <w:rFonts w:asciiTheme="minorHAnsi" w:hAnsiTheme="minorHAnsi" w:cstheme="minorHAnsi"/>
        </w:rPr>
        <w:t>Smlouvy</w:t>
      </w:r>
      <w:bookmarkEnd w:id="240"/>
      <w:bookmarkEnd w:id="241"/>
    </w:p>
    <w:p w14:paraId="291A1749" w14:textId="3B39A472" w:rsidR="005879F5" w:rsidRPr="00F664AB" w:rsidRDefault="005513A1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Nedodrží-li </w:t>
      </w:r>
      <w:r w:rsidR="00180DA3" w:rsidRPr="00F664AB">
        <w:rPr>
          <w:rFonts w:asciiTheme="minorHAnsi" w:hAnsiTheme="minorHAnsi" w:cstheme="minorHAnsi"/>
        </w:rPr>
        <w:t>Zhotovitel</w:t>
      </w:r>
      <w:r w:rsidRPr="00F664AB">
        <w:rPr>
          <w:rFonts w:asciiTheme="minorHAnsi" w:hAnsiTheme="minorHAnsi" w:cstheme="minorHAnsi"/>
        </w:rPr>
        <w:t xml:space="preserve"> lhůtu k odstranění vad dle čl. </w:t>
      </w:r>
      <w:r w:rsidR="004101F2" w:rsidRPr="00F664AB">
        <w:rPr>
          <w:rFonts w:asciiTheme="minorHAnsi" w:hAnsiTheme="minorHAnsi" w:cstheme="minorHAnsi"/>
        </w:rPr>
        <w:fldChar w:fldCharType="begin"/>
      </w:r>
      <w:r w:rsidR="004101F2" w:rsidRPr="00F664AB">
        <w:rPr>
          <w:rFonts w:asciiTheme="minorHAnsi" w:hAnsiTheme="minorHAnsi" w:cstheme="minorHAnsi"/>
        </w:rPr>
        <w:instrText xml:space="preserve"> REF _Ref45150719 \n \h </w:instrText>
      </w:r>
      <w:r w:rsidR="00F664AB">
        <w:rPr>
          <w:rFonts w:asciiTheme="minorHAnsi" w:hAnsiTheme="minorHAnsi" w:cstheme="minorHAnsi"/>
        </w:rPr>
        <w:instrText xml:space="preserve"> \* MERGEFORMAT </w:instrText>
      </w:r>
      <w:r w:rsidR="004101F2" w:rsidRPr="00F664AB">
        <w:rPr>
          <w:rFonts w:asciiTheme="minorHAnsi" w:hAnsiTheme="minorHAnsi" w:cstheme="minorHAnsi"/>
        </w:rPr>
      </w:r>
      <w:r w:rsidR="004101F2" w:rsidRPr="00F664AB">
        <w:rPr>
          <w:rFonts w:asciiTheme="minorHAnsi" w:hAnsiTheme="minorHAnsi" w:cstheme="minorHAnsi"/>
        </w:rPr>
        <w:fldChar w:fldCharType="separate"/>
      </w:r>
      <w:r w:rsidR="004B20FE">
        <w:rPr>
          <w:rFonts w:asciiTheme="minorHAnsi" w:hAnsiTheme="minorHAnsi" w:cstheme="minorHAnsi"/>
        </w:rPr>
        <w:t>X</w:t>
      </w:r>
      <w:r w:rsidR="004101F2" w:rsidRPr="00F664AB">
        <w:rPr>
          <w:rFonts w:asciiTheme="minorHAnsi" w:hAnsiTheme="minorHAnsi" w:cstheme="minorHAnsi"/>
        </w:rPr>
        <w:fldChar w:fldCharType="end"/>
      </w:r>
      <w:r w:rsidR="000962B2">
        <w:rPr>
          <w:rFonts w:asciiTheme="minorHAnsi" w:hAnsiTheme="minorHAnsi" w:cstheme="minorHAnsi"/>
        </w:rPr>
        <w:t>.</w:t>
      </w:r>
      <w:r w:rsidRPr="00F664AB">
        <w:rPr>
          <w:rFonts w:asciiTheme="minorHAnsi" w:hAnsiTheme="minorHAnsi" w:cstheme="minorHAnsi"/>
        </w:rPr>
        <w:t xml:space="preserve">  </w:t>
      </w:r>
      <w:r w:rsidR="00A46356" w:rsidRPr="00F664AB">
        <w:rPr>
          <w:rFonts w:asciiTheme="minorHAnsi" w:hAnsiTheme="minorHAnsi" w:cstheme="minorHAnsi"/>
        </w:rPr>
        <w:t>Smlouvy</w:t>
      </w:r>
      <w:r w:rsidR="00F30F17">
        <w:rPr>
          <w:rFonts w:asciiTheme="minorHAnsi" w:hAnsiTheme="minorHAnsi" w:cstheme="minorHAnsi"/>
        </w:rPr>
        <w:t xml:space="preserve"> nebo lhůtu zkušebního provozu dle čl.</w:t>
      </w:r>
      <w:r w:rsidR="00FC7F26">
        <w:rPr>
          <w:rFonts w:asciiTheme="minorHAnsi" w:hAnsiTheme="minorHAnsi" w:cstheme="minorHAnsi"/>
        </w:rPr>
        <w:t xml:space="preserve"> IV. písm. j) S</w:t>
      </w:r>
      <w:r w:rsidR="007402F5">
        <w:rPr>
          <w:rFonts w:asciiTheme="minorHAnsi" w:hAnsiTheme="minorHAnsi" w:cstheme="minorHAnsi"/>
        </w:rPr>
        <w:t>m</w:t>
      </w:r>
      <w:r w:rsidR="00FC7F26">
        <w:rPr>
          <w:rFonts w:asciiTheme="minorHAnsi" w:hAnsiTheme="minorHAnsi" w:cstheme="minorHAnsi"/>
        </w:rPr>
        <w:t>louvy</w:t>
      </w:r>
      <w:r w:rsidRPr="00F664AB">
        <w:rPr>
          <w:rFonts w:asciiTheme="minorHAnsi" w:hAnsiTheme="minorHAnsi" w:cstheme="minorHAnsi"/>
        </w:rPr>
        <w:t xml:space="preserve">, je povinen uhradit </w:t>
      </w:r>
      <w:r w:rsidR="00180DA3" w:rsidRPr="00F664AB">
        <w:rPr>
          <w:rFonts w:asciiTheme="minorHAnsi" w:hAnsiTheme="minorHAnsi" w:cstheme="minorHAnsi"/>
        </w:rPr>
        <w:t>Objednatel</w:t>
      </w:r>
      <w:r w:rsidRPr="00F664AB">
        <w:rPr>
          <w:rFonts w:asciiTheme="minorHAnsi" w:hAnsiTheme="minorHAnsi" w:cstheme="minorHAnsi"/>
        </w:rPr>
        <w:t>i smluvní pokutu ve výši 0,</w:t>
      </w:r>
      <w:r w:rsidR="00C84424" w:rsidRPr="00F664AB">
        <w:rPr>
          <w:rFonts w:asciiTheme="minorHAnsi" w:hAnsiTheme="minorHAnsi" w:cstheme="minorHAnsi"/>
        </w:rPr>
        <w:t>1</w:t>
      </w:r>
      <w:r w:rsidR="000A3064" w:rsidRPr="00F664AB">
        <w:rPr>
          <w:rFonts w:asciiTheme="minorHAnsi" w:hAnsiTheme="minorHAnsi" w:cstheme="minorHAnsi"/>
        </w:rPr>
        <w:t xml:space="preserve"> </w:t>
      </w:r>
      <w:r w:rsidRPr="00F664AB">
        <w:rPr>
          <w:rFonts w:asciiTheme="minorHAnsi" w:hAnsiTheme="minorHAnsi" w:cstheme="minorHAnsi"/>
        </w:rPr>
        <w:t xml:space="preserve">% z celkové ceny </w:t>
      </w:r>
      <w:r w:rsidR="00292548">
        <w:rPr>
          <w:rFonts w:asciiTheme="minorHAnsi" w:hAnsiTheme="minorHAnsi" w:cstheme="minorHAnsi"/>
        </w:rPr>
        <w:t>Systému</w:t>
      </w:r>
      <w:r w:rsidR="00AA26DE" w:rsidRPr="00F664AB">
        <w:rPr>
          <w:rFonts w:asciiTheme="minorHAnsi" w:hAnsiTheme="minorHAnsi" w:cstheme="minorHAnsi"/>
        </w:rPr>
        <w:t xml:space="preserve"> </w:t>
      </w:r>
      <w:r w:rsidR="00FD0BA3" w:rsidRPr="00F664AB">
        <w:rPr>
          <w:rFonts w:asciiTheme="minorHAnsi" w:hAnsiTheme="minorHAnsi" w:cstheme="minorHAnsi"/>
        </w:rPr>
        <w:t>bez DPH</w:t>
      </w:r>
      <w:r w:rsidRPr="00F664AB">
        <w:rPr>
          <w:rFonts w:asciiTheme="minorHAnsi" w:hAnsiTheme="minorHAnsi" w:cstheme="minorHAnsi"/>
        </w:rPr>
        <w:t xml:space="preserve"> </w:t>
      </w:r>
      <w:r w:rsidR="00036884" w:rsidRPr="00F664AB">
        <w:rPr>
          <w:rFonts w:asciiTheme="minorHAnsi" w:hAnsiTheme="minorHAnsi" w:cstheme="minorHAnsi"/>
        </w:rPr>
        <w:t xml:space="preserve">dle </w:t>
      </w:r>
      <w:r w:rsidR="00FD0BA3" w:rsidRPr="00F664AB">
        <w:rPr>
          <w:rFonts w:asciiTheme="minorHAnsi" w:hAnsiTheme="minorHAnsi" w:cstheme="minorHAnsi"/>
        </w:rPr>
        <w:t>bodu</w:t>
      </w:r>
      <w:r w:rsidR="00036884" w:rsidRPr="00F664AB">
        <w:rPr>
          <w:rFonts w:asciiTheme="minorHAnsi" w:hAnsiTheme="minorHAnsi" w:cstheme="minorHAnsi"/>
        </w:rPr>
        <w:t xml:space="preserve"> 1.</w:t>
      </w:r>
      <w:r w:rsidR="007A43F4" w:rsidRPr="00F664AB">
        <w:rPr>
          <w:rFonts w:asciiTheme="minorHAnsi" w:hAnsiTheme="minorHAnsi" w:cstheme="minorHAnsi"/>
        </w:rPr>
        <w:t>1</w:t>
      </w:r>
      <w:r w:rsidR="000F37C0" w:rsidRPr="00F664AB">
        <w:rPr>
          <w:rFonts w:asciiTheme="minorHAnsi" w:hAnsiTheme="minorHAnsi" w:cstheme="minorHAnsi"/>
        </w:rPr>
        <w:t>.</w:t>
      </w:r>
      <w:r w:rsidR="00036884" w:rsidRPr="00F664AB">
        <w:rPr>
          <w:rFonts w:asciiTheme="minorHAnsi" w:hAnsiTheme="minorHAnsi" w:cstheme="minorHAnsi"/>
        </w:rPr>
        <w:t xml:space="preserve"> </w:t>
      </w:r>
      <w:r w:rsidR="00FD0BA3" w:rsidRPr="00F664AB">
        <w:rPr>
          <w:rFonts w:asciiTheme="minorHAnsi" w:hAnsiTheme="minorHAnsi" w:cstheme="minorHAnsi"/>
        </w:rPr>
        <w:t>Cenové kalkulace</w:t>
      </w:r>
      <w:r w:rsidR="003747F2">
        <w:rPr>
          <w:rFonts w:asciiTheme="minorHAnsi" w:hAnsiTheme="minorHAnsi" w:cstheme="minorHAnsi"/>
        </w:rPr>
        <w:t xml:space="preserve"> („</w:t>
      </w:r>
      <w:r w:rsidR="003747F2" w:rsidRPr="00B97BA6">
        <w:rPr>
          <w:rFonts w:asciiTheme="minorHAnsi" w:hAnsiTheme="minorHAnsi" w:cstheme="minorHAnsi"/>
        </w:rPr>
        <w:t xml:space="preserve">Celková cena </w:t>
      </w:r>
      <w:r w:rsidR="00B97BA6" w:rsidRPr="00B97BA6">
        <w:rPr>
          <w:rFonts w:asciiTheme="minorHAnsi" w:hAnsiTheme="minorHAnsi" w:cstheme="minorHAnsi"/>
        </w:rPr>
        <w:t>Systému</w:t>
      </w:r>
      <w:r w:rsidR="003747F2" w:rsidRPr="00B97BA6">
        <w:rPr>
          <w:rFonts w:asciiTheme="minorHAnsi" w:hAnsiTheme="minorHAnsi" w:cstheme="minorHAnsi"/>
        </w:rPr>
        <w:t>“)</w:t>
      </w:r>
      <w:r w:rsidR="00FD0BA3" w:rsidRPr="00B97BA6">
        <w:rPr>
          <w:rFonts w:asciiTheme="minorHAnsi" w:hAnsiTheme="minorHAnsi" w:cstheme="minorHAnsi"/>
        </w:rPr>
        <w:t>,</w:t>
      </w:r>
      <w:r w:rsidR="00FD0BA3" w:rsidRPr="00F664AB">
        <w:rPr>
          <w:rFonts w:asciiTheme="minorHAnsi" w:hAnsiTheme="minorHAnsi" w:cstheme="minorHAnsi"/>
        </w:rPr>
        <w:t xml:space="preserve"> a to</w:t>
      </w:r>
      <w:r w:rsidR="00036884" w:rsidRPr="00F664AB">
        <w:rPr>
          <w:rFonts w:asciiTheme="minorHAnsi" w:hAnsiTheme="minorHAnsi" w:cstheme="minorHAnsi"/>
        </w:rPr>
        <w:t xml:space="preserve"> </w:t>
      </w:r>
      <w:r w:rsidRPr="00F664AB">
        <w:rPr>
          <w:rFonts w:asciiTheme="minorHAnsi" w:hAnsiTheme="minorHAnsi" w:cstheme="minorHAnsi"/>
        </w:rPr>
        <w:t xml:space="preserve">za </w:t>
      </w:r>
      <w:r w:rsidR="000D72B8" w:rsidRPr="00F664AB">
        <w:rPr>
          <w:rFonts w:asciiTheme="minorHAnsi" w:hAnsiTheme="minorHAnsi" w:cstheme="minorHAnsi"/>
        </w:rPr>
        <w:t>každý,</w:t>
      </w:r>
      <w:r w:rsidRPr="00F664AB">
        <w:rPr>
          <w:rFonts w:asciiTheme="minorHAnsi" w:hAnsiTheme="minorHAnsi" w:cstheme="minorHAnsi"/>
        </w:rPr>
        <w:t xml:space="preserve"> </w:t>
      </w:r>
      <w:r w:rsidR="00FD0BA3" w:rsidRPr="00F664AB">
        <w:rPr>
          <w:rFonts w:asciiTheme="minorHAnsi" w:hAnsiTheme="minorHAnsi" w:cstheme="minorHAnsi"/>
        </w:rPr>
        <w:t xml:space="preserve">byť </w:t>
      </w:r>
      <w:r w:rsidRPr="00F664AB">
        <w:rPr>
          <w:rFonts w:asciiTheme="minorHAnsi" w:hAnsiTheme="minorHAnsi" w:cstheme="minorHAnsi"/>
        </w:rPr>
        <w:t xml:space="preserve">započatý den prodlení. Nárok </w:t>
      </w:r>
      <w:r w:rsidR="00180DA3" w:rsidRPr="00F664AB">
        <w:rPr>
          <w:rFonts w:asciiTheme="minorHAnsi" w:hAnsiTheme="minorHAnsi" w:cstheme="minorHAnsi"/>
        </w:rPr>
        <w:t>Objednatel</w:t>
      </w:r>
      <w:r w:rsidRPr="00F664AB">
        <w:rPr>
          <w:rFonts w:asciiTheme="minorHAnsi" w:hAnsiTheme="minorHAnsi" w:cstheme="minorHAnsi"/>
        </w:rPr>
        <w:t xml:space="preserve">e na náhradu škody, která přesahuje smluvní pokutu, není tímto ustanovením dotčen. </w:t>
      </w:r>
    </w:p>
    <w:p w14:paraId="68FC1C84" w14:textId="6F571B96" w:rsidR="005879F5" w:rsidRPr="00F664AB" w:rsidRDefault="005513A1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Nedodrží-li </w:t>
      </w:r>
      <w:r w:rsidR="00180DA3" w:rsidRPr="00F664AB">
        <w:rPr>
          <w:rFonts w:asciiTheme="minorHAnsi" w:hAnsiTheme="minorHAnsi" w:cstheme="minorHAnsi"/>
        </w:rPr>
        <w:t>Objednatel</w:t>
      </w:r>
      <w:r w:rsidRPr="00F664AB">
        <w:rPr>
          <w:rFonts w:asciiTheme="minorHAnsi" w:hAnsiTheme="minorHAnsi" w:cstheme="minorHAnsi"/>
        </w:rPr>
        <w:t xml:space="preserve"> lhůtu splatnosti ceny </w:t>
      </w:r>
      <w:r w:rsidR="00292548">
        <w:rPr>
          <w:rFonts w:asciiTheme="minorHAnsi" w:hAnsiTheme="minorHAnsi" w:cstheme="minorHAnsi"/>
        </w:rPr>
        <w:t>Systému</w:t>
      </w:r>
      <w:r w:rsidRPr="00F664AB">
        <w:rPr>
          <w:rFonts w:asciiTheme="minorHAnsi" w:hAnsiTheme="minorHAnsi" w:cstheme="minorHAnsi"/>
        </w:rPr>
        <w:t xml:space="preserve"> dle čl. </w:t>
      </w:r>
      <w:r w:rsidR="004101F2" w:rsidRPr="00F664AB">
        <w:rPr>
          <w:rFonts w:asciiTheme="minorHAnsi" w:hAnsiTheme="minorHAnsi" w:cstheme="minorHAnsi"/>
        </w:rPr>
        <w:fldChar w:fldCharType="begin"/>
      </w:r>
      <w:r w:rsidR="004101F2" w:rsidRPr="00F664AB">
        <w:rPr>
          <w:rFonts w:asciiTheme="minorHAnsi" w:hAnsiTheme="minorHAnsi" w:cstheme="minorHAnsi"/>
        </w:rPr>
        <w:instrText xml:space="preserve"> REF _Ref45150752 \w \h \d " odst. " </w:instrText>
      </w:r>
      <w:r w:rsidR="004C5247" w:rsidRPr="00F664AB">
        <w:rPr>
          <w:rFonts w:asciiTheme="minorHAnsi" w:hAnsiTheme="minorHAnsi" w:cstheme="minorHAnsi"/>
        </w:rPr>
        <w:instrText xml:space="preserve"> \* MERGEFORMAT </w:instrText>
      </w:r>
      <w:r w:rsidR="004101F2" w:rsidRPr="00F664AB">
        <w:rPr>
          <w:rFonts w:asciiTheme="minorHAnsi" w:hAnsiTheme="minorHAnsi" w:cstheme="minorHAnsi"/>
        </w:rPr>
      </w:r>
      <w:r w:rsidR="004101F2" w:rsidRPr="00F664AB">
        <w:rPr>
          <w:rFonts w:asciiTheme="minorHAnsi" w:hAnsiTheme="minorHAnsi" w:cstheme="minorHAnsi"/>
        </w:rPr>
        <w:fldChar w:fldCharType="separate"/>
      </w:r>
      <w:r w:rsidR="004B20FE">
        <w:rPr>
          <w:rFonts w:asciiTheme="minorHAnsi" w:hAnsiTheme="minorHAnsi" w:cstheme="minorHAnsi"/>
        </w:rPr>
        <w:t>VII. odst. 1</w:t>
      </w:r>
      <w:r w:rsidR="004101F2" w:rsidRPr="00F664AB">
        <w:rPr>
          <w:rFonts w:asciiTheme="minorHAnsi" w:hAnsiTheme="minorHAnsi" w:cstheme="minorHAnsi"/>
        </w:rPr>
        <w:fldChar w:fldCharType="end"/>
      </w:r>
      <w:r w:rsidRPr="00F664AB">
        <w:rPr>
          <w:rFonts w:asciiTheme="minorHAnsi" w:hAnsiTheme="minorHAnsi" w:cstheme="minorHAnsi"/>
        </w:rPr>
        <w:t xml:space="preserve">, resp. čl. </w:t>
      </w:r>
      <w:r w:rsidR="004101F2" w:rsidRPr="00F664AB">
        <w:rPr>
          <w:rFonts w:asciiTheme="minorHAnsi" w:hAnsiTheme="minorHAnsi" w:cstheme="minorHAnsi"/>
        </w:rPr>
        <w:fldChar w:fldCharType="begin"/>
      </w:r>
      <w:r w:rsidR="004101F2" w:rsidRPr="00F664AB">
        <w:rPr>
          <w:rFonts w:asciiTheme="minorHAnsi" w:hAnsiTheme="minorHAnsi" w:cstheme="minorHAnsi"/>
        </w:rPr>
        <w:instrText xml:space="preserve"> REF _Ref45150779 \w \h \d " odst. " </w:instrText>
      </w:r>
      <w:r w:rsidR="004C5247" w:rsidRPr="00F664AB">
        <w:rPr>
          <w:rFonts w:asciiTheme="minorHAnsi" w:hAnsiTheme="minorHAnsi" w:cstheme="minorHAnsi"/>
        </w:rPr>
        <w:instrText xml:space="preserve"> \* MERGEFORMAT </w:instrText>
      </w:r>
      <w:r w:rsidR="004101F2" w:rsidRPr="00F664AB">
        <w:rPr>
          <w:rFonts w:asciiTheme="minorHAnsi" w:hAnsiTheme="minorHAnsi" w:cstheme="minorHAnsi"/>
        </w:rPr>
      </w:r>
      <w:r w:rsidR="004101F2" w:rsidRPr="00F664AB">
        <w:rPr>
          <w:rFonts w:asciiTheme="minorHAnsi" w:hAnsiTheme="minorHAnsi" w:cstheme="minorHAnsi"/>
        </w:rPr>
        <w:fldChar w:fldCharType="separate"/>
      </w:r>
      <w:r w:rsidR="004B20FE">
        <w:rPr>
          <w:rFonts w:asciiTheme="minorHAnsi" w:hAnsiTheme="minorHAnsi" w:cstheme="minorHAnsi"/>
        </w:rPr>
        <w:t>XV. odst. 2</w:t>
      </w:r>
      <w:r w:rsidR="004101F2" w:rsidRPr="00F664AB">
        <w:rPr>
          <w:rFonts w:asciiTheme="minorHAnsi" w:hAnsiTheme="minorHAnsi" w:cstheme="minorHAnsi"/>
        </w:rPr>
        <w:fldChar w:fldCharType="end"/>
      </w:r>
      <w:r w:rsidRPr="00F664AB">
        <w:rPr>
          <w:rFonts w:asciiTheme="minorHAnsi" w:hAnsiTheme="minorHAnsi" w:cstheme="minorHAnsi"/>
        </w:rPr>
        <w:t xml:space="preserve"> a čl. </w:t>
      </w:r>
      <w:r w:rsidR="004101F2" w:rsidRPr="00F664AB">
        <w:rPr>
          <w:rFonts w:asciiTheme="minorHAnsi" w:hAnsiTheme="minorHAnsi" w:cstheme="minorHAnsi"/>
        </w:rPr>
        <w:fldChar w:fldCharType="begin"/>
      </w:r>
      <w:r w:rsidR="004101F2" w:rsidRPr="00F664AB">
        <w:rPr>
          <w:rFonts w:asciiTheme="minorHAnsi" w:hAnsiTheme="minorHAnsi" w:cstheme="minorHAnsi"/>
        </w:rPr>
        <w:instrText xml:space="preserve"> REF _Ref45150800 \w \h \d " odst. " </w:instrText>
      </w:r>
      <w:r w:rsidR="004C5247" w:rsidRPr="00F664AB">
        <w:rPr>
          <w:rFonts w:asciiTheme="minorHAnsi" w:hAnsiTheme="minorHAnsi" w:cstheme="minorHAnsi"/>
        </w:rPr>
        <w:instrText xml:space="preserve"> \* MERGEFORMAT </w:instrText>
      </w:r>
      <w:r w:rsidR="004101F2" w:rsidRPr="00F664AB">
        <w:rPr>
          <w:rFonts w:asciiTheme="minorHAnsi" w:hAnsiTheme="minorHAnsi" w:cstheme="minorHAnsi"/>
        </w:rPr>
      </w:r>
      <w:r w:rsidR="004101F2" w:rsidRPr="00F664AB">
        <w:rPr>
          <w:rFonts w:asciiTheme="minorHAnsi" w:hAnsiTheme="minorHAnsi" w:cstheme="minorHAnsi"/>
        </w:rPr>
        <w:fldChar w:fldCharType="separate"/>
      </w:r>
      <w:r w:rsidR="004B20FE">
        <w:rPr>
          <w:rFonts w:asciiTheme="minorHAnsi" w:hAnsiTheme="minorHAnsi" w:cstheme="minorHAnsi"/>
        </w:rPr>
        <w:t>XIX. odst. 2</w:t>
      </w:r>
      <w:r w:rsidR="004101F2" w:rsidRPr="00F664AB">
        <w:rPr>
          <w:rFonts w:asciiTheme="minorHAnsi" w:hAnsiTheme="minorHAnsi" w:cstheme="minorHAnsi"/>
        </w:rPr>
        <w:fldChar w:fldCharType="end"/>
      </w:r>
      <w:r w:rsidRPr="00F664AB">
        <w:rPr>
          <w:rFonts w:asciiTheme="minorHAnsi" w:hAnsiTheme="minorHAnsi" w:cstheme="minorHAnsi"/>
        </w:rPr>
        <w:t xml:space="preserve"> 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, je povinen uhradit </w:t>
      </w:r>
      <w:r w:rsidR="00180DA3" w:rsidRPr="00F664AB">
        <w:rPr>
          <w:rFonts w:asciiTheme="minorHAnsi" w:hAnsiTheme="minorHAnsi" w:cstheme="minorHAnsi"/>
        </w:rPr>
        <w:t>Zhotovitel</w:t>
      </w:r>
      <w:r w:rsidR="001265D1" w:rsidRPr="00F664AB">
        <w:rPr>
          <w:rFonts w:asciiTheme="minorHAnsi" w:hAnsiTheme="minorHAnsi" w:cstheme="minorHAnsi"/>
        </w:rPr>
        <w:t xml:space="preserve">i </w:t>
      </w:r>
      <w:r w:rsidR="008C6A21" w:rsidRPr="00F664AB">
        <w:rPr>
          <w:rFonts w:asciiTheme="minorHAnsi" w:hAnsiTheme="minorHAnsi" w:cstheme="minorHAnsi"/>
        </w:rPr>
        <w:t>smluvní pokutu</w:t>
      </w:r>
      <w:r w:rsidR="001265D1" w:rsidRPr="00F664AB">
        <w:rPr>
          <w:rFonts w:asciiTheme="minorHAnsi" w:hAnsiTheme="minorHAnsi" w:cstheme="minorHAnsi"/>
        </w:rPr>
        <w:t xml:space="preserve"> ve výši 0,</w:t>
      </w:r>
      <w:r w:rsidR="00C84424" w:rsidRPr="00F664AB">
        <w:rPr>
          <w:rFonts w:asciiTheme="minorHAnsi" w:hAnsiTheme="minorHAnsi" w:cstheme="minorHAnsi"/>
        </w:rPr>
        <w:t>1</w:t>
      </w:r>
      <w:r w:rsidRPr="00F664AB">
        <w:rPr>
          <w:rFonts w:asciiTheme="minorHAnsi" w:hAnsiTheme="minorHAnsi" w:cstheme="minorHAnsi"/>
        </w:rPr>
        <w:t xml:space="preserve"> % z neuhrazené části ceny </w:t>
      </w:r>
      <w:r w:rsidR="00292548">
        <w:rPr>
          <w:rFonts w:asciiTheme="minorHAnsi" w:hAnsiTheme="minorHAnsi" w:cstheme="minorHAnsi"/>
        </w:rPr>
        <w:t>Systému</w:t>
      </w:r>
      <w:r w:rsidR="00FD0BA3" w:rsidRPr="00F664AB">
        <w:rPr>
          <w:rFonts w:asciiTheme="minorHAnsi" w:hAnsiTheme="minorHAnsi" w:cstheme="minorHAnsi"/>
        </w:rPr>
        <w:t xml:space="preserve"> bez DPH, a to</w:t>
      </w:r>
      <w:r w:rsidRPr="00F664AB">
        <w:rPr>
          <w:rFonts w:asciiTheme="minorHAnsi" w:hAnsiTheme="minorHAnsi" w:cstheme="minorHAnsi"/>
        </w:rPr>
        <w:t xml:space="preserve"> za </w:t>
      </w:r>
      <w:r w:rsidR="000D72B8" w:rsidRPr="00F664AB">
        <w:rPr>
          <w:rFonts w:asciiTheme="minorHAnsi" w:hAnsiTheme="minorHAnsi" w:cstheme="minorHAnsi"/>
        </w:rPr>
        <w:t>každý,</w:t>
      </w:r>
      <w:r w:rsidR="00FD0BA3" w:rsidRPr="00F664AB">
        <w:rPr>
          <w:rFonts w:asciiTheme="minorHAnsi" w:hAnsiTheme="minorHAnsi" w:cstheme="minorHAnsi"/>
        </w:rPr>
        <w:t xml:space="preserve"> byť</w:t>
      </w:r>
      <w:r w:rsidRPr="00F664AB">
        <w:rPr>
          <w:rFonts w:asciiTheme="minorHAnsi" w:hAnsiTheme="minorHAnsi" w:cstheme="minorHAnsi"/>
        </w:rPr>
        <w:t xml:space="preserve"> započatý den prodlení. </w:t>
      </w:r>
    </w:p>
    <w:p w14:paraId="2ADEDB5B" w14:textId="52417614" w:rsidR="0054285E" w:rsidRPr="007002E0" w:rsidRDefault="0054285E" w:rsidP="002666A7">
      <w:pPr>
        <w:pStyle w:val="Odst"/>
        <w:rPr>
          <w:rFonts w:asciiTheme="minorHAnsi" w:hAnsiTheme="minorHAnsi" w:cstheme="minorHAnsi"/>
        </w:rPr>
      </w:pPr>
      <w:r w:rsidRPr="007002E0">
        <w:rPr>
          <w:rFonts w:asciiTheme="minorHAnsi" w:hAnsiTheme="minorHAnsi" w:cstheme="minorHAnsi"/>
        </w:rPr>
        <w:t>Zhotovitel je povinen zaplatit smluvní pokut</w:t>
      </w:r>
      <w:r w:rsidR="001E0596" w:rsidRPr="007002E0">
        <w:rPr>
          <w:rFonts w:asciiTheme="minorHAnsi" w:hAnsiTheme="minorHAnsi" w:cstheme="minorHAnsi"/>
        </w:rPr>
        <w:t>u Objednateli</w:t>
      </w:r>
      <w:r w:rsidR="006E34C0" w:rsidRPr="007002E0">
        <w:rPr>
          <w:rFonts w:asciiTheme="minorHAnsi" w:hAnsiTheme="minorHAnsi" w:cstheme="minorHAnsi"/>
        </w:rPr>
        <w:t>,</w:t>
      </w:r>
      <w:r w:rsidRPr="007002E0">
        <w:rPr>
          <w:rFonts w:asciiTheme="minorHAnsi" w:hAnsiTheme="minorHAnsi" w:cstheme="minorHAnsi"/>
        </w:rPr>
        <w:t xml:space="preserve"> pokud způsob poskytování servisních služeb je v rozporu s požadavky na servis</w:t>
      </w:r>
      <w:r w:rsidR="001E0596" w:rsidRPr="007002E0">
        <w:rPr>
          <w:rFonts w:asciiTheme="minorHAnsi" w:hAnsiTheme="minorHAnsi" w:cstheme="minorHAnsi"/>
        </w:rPr>
        <w:t xml:space="preserve">ní služby </w:t>
      </w:r>
      <w:r w:rsidR="00A46356" w:rsidRPr="007002E0">
        <w:rPr>
          <w:rFonts w:asciiTheme="minorHAnsi" w:hAnsiTheme="minorHAnsi" w:cstheme="minorHAnsi"/>
        </w:rPr>
        <w:t>vymezen</w:t>
      </w:r>
      <w:r w:rsidR="004C5247" w:rsidRPr="007002E0">
        <w:rPr>
          <w:rFonts w:asciiTheme="minorHAnsi" w:hAnsiTheme="minorHAnsi" w:cstheme="minorHAnsi"/>
        </w:rPr>
        <w:t>ými</w:t>
      </w:r>
      <w:r w:rsidR="00A46356" w:rsidRPr="007002E0">
        <w:rPr>
          <w:rFonts w:asciiTheme="minorHAnsi" w:hAnsiTheme="minorHAnsi" w:cstheme="minorHAnsi"/>
        </w:rPr>
        <w:t xml:space="preserve"> </w:t>
      </w:r>
      <w:r w:rsidR="004173AE">
        <w:rPr>
          <w:rFonts w:asciiTheme="minorHAnsi" w:hAnsiTheme="minorHAnsi" w:cstheme="minorHAnsi"/>
        </w:rPr>
        <w:t xml:space="preserve">Přílohy č. </w:t>
      </w:r>
      <w:r w:rsidR="002F10A2">
        <w:rPr>
          <w:rFonts w:asciiTheme="minorHAnsi" w:hAnsiTheme="minorHAnsi" w:cstheme="minorHAnsi"/>
        </w:rPr>
        <w:t>2</w:t>
      </w:r>
      <w:r w:rsidR="004173AE">
        <w:rPr>
          <w:rFonts w:asciiTheme="minorHAnsi" w:hAnsiTheme="minorHAnsi" w:cstheme="minorHAnsi"/>
        </w:rPr>
        <w:t xml:space="preserve"> Smlouvy</w:t>
      </w:r>
      <w:r w:rsidR="001E0596" w:rsidRPr="007002E0">
        <w:rPr>
          <w:rFonts w:asciiTheme="minorHAnsi" w:hAnsiTheme="minorHAnsi" w:cstheme="minorHAnsi"/>
        </w:rPr>
        <w:t>, kter</w:t>
      </w:r>
      <w:r w:rsidR="004173AE">
        <w:rPr>
          <w:rFonts w:asciiTheme="minorHAnsi" w:hAnsiTheme="minorHAnsi" w:cstheme="minorHAnsi"/>
        </w:rPr>
        <w:t>á</w:t>
      </w:r>
      <w:r w:rsidR="001E0596" w:rsidRPr="007002E0">
        <w:rPr>
          <w:rFonts w:asciiTheme="minorHAnsi" w:hAnsiTheme="minorHAnsi" w:cstheme="minorHAnsi"/>
        </w:rPr>
        <w:t xml:space="preserve"> je k ve vztahu k tomuto ustanovení </w:t>
      </w:r>
      <w:r w:rsidR="00A46356" w:rsidRPr="007002E0">
        <w:rPr>
          <w:rFonts w:asciiTheme="minorHAnsi" w:hAnsiTheme="minorHAnsi" w:cstheme="minorHAnsi"/>
        </w:rPr>
        <w:t>Smlouvy</w:t>
      </w:r>
      <w:r w:rsidR="001E0596" w:rsidRPr="007002E0">
        <w:rPr>
          <w:rFonts w:asciiTheme="minorHAnsi" w:hAnsiTheme="minorHAnsi" w:cstheme="minorHAnsi"/>
        </w:rPr>
        <w:t xml:space="preserve"> </w:t>
      </w:r>
      <w:r w:rsidR="004173AE">
        <w:rPr>
          <w:rFonts w:asciiTheme="minorHAnsi" w:hAnsiTheme="minorHAnsi" w:cstheme="minorHAnsi"/>
        </w:rPr>
        <w:t xml:space="preserve">ve vztahu </w:t>
      </w:r>
      <w:r w:rsidR="001E0596" w:rsidRPr="007002E0">
        <w:rPr>
          <w:rFonts w:asciiTheme="minorHAnsi" w:hAnsiTheme="minorHAnsi" w:cstheme="minorHAnsi"/>
        </w:rPr>
        <w:t>speciální</w:t>
      </w:r>
      <w:r w:rsidR="004173AE">
        <w:rPr>
          <w:rFonts w:asciiTheme="minorHAnsi" w:hAnsiTheme="minorHAnsi" w:cstheme="minorHAnsi"/>
        </w:rPr>
        <w:t>m</w:t>
      </w:r>
      <w:r w:rsidR="001E0596" w:rsidRPr="007002E0">
        <w:rPr>
          <w:rFonts w:asciiTheme="minorHAnsi" w:hAnsiTheme="minorHAnsi" w:cstheme="minorHAnsi"/>
        </w:rPr>
        <w:t>.</w:t>
      </w:r>
    </w:p>
    <w:p w14:paraId="4291FF03" w14:textId="1DF598BA" w:rsidR="008C6A21" w:rsidRPr="00AE74F5" w:rsidRDefault="008C6A21" w:rsidP="00AE74F5">
      <w:pPr>
        <w:pStyle w:val="Odst"/>
        <w:rPr>
          <w:rFonts w:asciiTheme="minorHAnsi" w:hAnsiTheme="minorHAnsi" w:cstheme="minorHAnsi"/>
        </w:rPr>
      </w:pPr>
      <w:r w:rsidRPr="00AE74F5">
        <w:rPr>
          <w:rFonts w:asciiTheme="minorHAnsi" w:hAnsiTheme="minorHAnsi" w:cstheme="minorHAnsi"/>
        </w:rPr>
        <w:t xml:space="preserve">Zhotovitel je povinen zaplatit smluvní pokutu </w:t>
      </w:r>
      <w:r w:rsidR="00A46356" w:rsidRPr="00AE74F5">
        <w:rPr>
          <w:rFonts w:asciiTheme="minorHAnsi" w:hAnsiTheme="minorHAnsi" w:cstheme="minorHAnsi"/>
        </w:rPr>
        <w:t>Objednateli,</w:t>
      </w:r>
      <w:r w:rsidRPr="00AE74F5">
        <w:rPr>
          <w:rFonts w:asciiTheme="minorHAnsi" w:hAnsiTheme="minorHAnsi" w:cstheme="minorHAnsi"/>
        </w:rPr>
        <w:t xml:space="preserve"> pokud nebude Zhotovitelem dodržen termín dokončení Rozvoje stanovený Smluvními stranami na základě </w:t>
      </w:r>
      <w:r w:rsidR="00AE74F5" w:rsidRPr="00AE74F5">
        <w:rPr>
          <w:rFonts w:asciiTheme="minorHAnsi" w:hAnsiTheme="minorHAnsi" w:cstheme="minorHAnsi"/>
        </w:rPr>
        <w:t xml:space="preserve">Zadávacího listu rozvoje </w:t>
      </w:r>
      <w:r w:rsidRPr="00AE74F5">
        <w:rPr>
          <w:rFonts w:asciiTheme="minorHAnsi" w:hAnsiTheme="minorHAnsi" w:cstheme="minorHAnsi"/>
        </w:rPr>
        <w:t xml:space="preserve">dle čl. </w:t>
      </w:r>
      <w:r w:rsidR="00774FDB">
        <w:rPr>
          <w:rFonts w:asciiTheme="minorHAnsi" w:hAnsiTheme="minorHAnsi" w:cstheme="minorHAnsi"/>
        </w:rPr>
        <w:t>XVII odst. 14</w:t>
      </w:r>
      <w:r w:rsidR="00A46356" w:rsidRPr="00AE74F5">
        <w:rPr>
          <w:rFonts w:asciiTheme="minorHAnsi" w:hAnsiTheme="minorHAnsi" w:cstheme="minorHAnsi"/>
        </w:rPr>
        <w:t>Smlouvy</w:t>
      </w:r>
      <w:r w:rsidR="00AE74F5">
        <w:rPr>
          <w:rFonts w:asciiTheme="minorHAnsi" w:hAnsiTheme="minorHAnsi" w:cstheme="minorHAnsi"/>
        </w:rPr>
        <w:t xml:space="preserve"> ve výši 0,1 % ze </w:t>
      </w:r>
      <w:r w:rsidR="00AE74F5" w:rsidRPr="00AE74F5">
        <w:rPr>
          <w:rFonts w:asciiTheme="minorHAnsi" w:hAnsiTheme="minorHAnsi" w:cstheme="minorHAnsi"/>
        </w:rPr>
        <w:t>Zadávací</w:t>
      </w:r>
      <w:r w:rsidR="00AE74F5">
        <w:rPr>
          <w:rFonts w:asciiTheme="minorHAnsi" w:hAnsiTheme="minorHAnsi" w:cstheme="minorHAnsi"/>
        </w:rPr>
        <w:t>ho</w:t>
      </w:r>
      <w:r w:rsidR="00AE74F5" w:rsidRPr="00AE74F5">
        <w:rPr>
          <w:rFonts w:asciiTheme="minorHAnsi" w:hAnsiTheme="minorHAnsi" w:cstheme="minorHAnsi"/>
        </w:rPr>
        <w:t xml:space="preserve"> list</w:t>
      </w:r>
      <w:r w:rsidR="00AE74F5">
        <w:rPr>
          <w:rFonts w:asciiTheme="minorHAnsi" w:hAnsiTheme="minorHAnsi" w:cstheme="minorHAnsi"/>
        </w:rPr>
        <w:t>u</w:t>
      </w:r>
      <w:r w:rsidR="00AE74F5" w:rsidRPr="00AE74F5">
        <w:rPr>
          <w:rFonts w:asciiTheme="minorHAnsi" w:hAnsiTheme="minorHAnsi" w:cstheme="minorHAnsi"/>
        </w:rPr>
        <w:t xml:space="preserve"> rozvoje </w:t>
      </w:r>
      <w:r w:rsidR="00CC62EC">
        <w:rPr>
          <w:rFonts w:asciiTheme="minorHAnsi" w:hAnsiTheme="minorHAnsi" w:cstheme="minorHAnsi"/>
        </w:rPr>
        <w:t>stanovené ceny Rozvoje, a to za každý, byť započatý den prodlení.</w:t>
      </w:r>
    </w:p>
    <w:p w14:paraId="75F0DE78" w14:textId="1EC59A60" w:rsidR="008C6A21" w:rsidRPr="00F664AB" w:rsidRDefault="008C6A21" w:rsidP="002666A7">
      <w:pPr>
        <w:pStyle w:val="Odst"/>
        <w:rPr>
          <w:rFonts w:asciiTheme="minorHAnsi" w:hAnsiTheme="minorHAnsi" w:cstheme="minorHAnsi"/>
        </w:rPr>
      </w:pPr>
      <w:r w:rsidRPr="00CB2943">
        <w:rPr>
          <w:rFonts w:asciiTheme="minorHAnsi" w:hAnsiTheme="minorHAnsi" w:cstheme="minorHAnsi"/>
        </w:rPr>
        <w:t>Zhotovitel je povinen zaplatit smluvní pokutu Objednateli</w:t>
      </w:r>
      <w:r w:rsidR="007E73A3" w:rsidRPr="00CB2943">
        <w:rPr>
          <w:rFonts w:asciiTheme="minorHAnsi" w:hAnsiTheme="minorHAnsi" w:cstheme="minorHAnsi"/>
        </w:rPr>
        <w:t>,</w:t>
      </w:r>
      <w:r w:rsidRPr="00CB2943">
        <w:rPr>
          <w:rFonts w:asciiTheme="minorHAnsi" w:hAnsiTheme="minorHAnsi" w:cstheme="minorHAnsi"/>
        </w:rPr>
        <w:t xml:space="preserve"> pokud nebudou dodrženy podmínky čl. XII.</w:t>
      </w:r>
      <w:r w:rsidR="00CB2943">
        <w:rPr>
          <w:rFonts w:asciiTheme="minorHAnsi" w:hAnsiTheme="minorHAnsi" w:cstheme="minorHAnsi"/>
        </w:rPr>
        <w:t xml:space="preserve"> </w:t>
      </w:r>
      <w:r w:rsidR="00CB2943" w:rsidRPr="00CB2943">
        <w:rPr>
          <w:rFonts w:asciiTheme="minorHAnsi" w:hAnsiTheme="minorHAnsi" w:cstheme="minorHAnsi"/>
        </w:rPr>
        <w:t xml:space="preserve">odst. 13 </w:t>
      </w:r>
      <w:r w:rsidR="00A46356" w:rsidRPr="00CB2943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 Zhotovitelem ve výši 5</w:t>
      </w:r>
      <w:r w:rsidR="007A43F4" w:rsidRPr="00F664AB">
        <w:rPr>
          <w:rFonts w:asciiTheme="minorHAnsi" w:hAnsiTheme="minorHAnsi" w:cstheme="minorHAnsi"/>
        </w:rPr>
        <w:t>.</w:t>
      </w:r>
      <w:r w:rsidRPr="00F664AB">
        <w:rPr>
          <w:rFonts w:asciiTheme="minorHAnsi" w:hAnsiTheme="minorHAnsi" w:cstheme="minorHAnsi"/>
        </w:rPr>
        <w:t xml:space="preserve">000,- Kč za každý, byť započatý den prodlení. </w:t>
      </w:r>
    </w:p>
    <w:p w14:paraId="34938D44" w14:textId="3F62418F" w:rsidR="005879F5" w:rsidRPr="00F664AB" w:rsidRDefault="005513A1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Poruší-li </w:t>
      </w:r>
      <w:r w:rsidR="00180DA3" w:rsidRPr="00F664AB">
        <w:rPr>
          <w:rFonts w:asciiTheme="minorHAnsi" w:hAnsiTheme="minorHAnsi" w:cstheme="minorHAnsi"/>
        </w:rPr>
        <w:t>Zhotovitel</w:t>
      </w:r>
      <w:r w:rsidRPr="00F664AB">
        <w:rPr>
          <w:rFonts w:asciiTheme="minorHAnsi" w:hAnsiTheme="minorHAnsi" w:cstheme="minorHAnsi"/>
        </w:rPr>
        <w:t xml:space="preserve"> některé z práv ochrany osobních údajů ve </w:t>
      </w:r>
      <w:r w:rsidR="00AA26DE" w:rsidRPr="00F664AB">
        <w:rPr>
          <w:rFonts w:asciiTheme="minorHAnsi" w:hAnsiTheme="minorHAnsi" w:cstheme="minorHAnsi"/>
        </w:rPr>
        <w:t xml:space="preserve">smyslu čl. </w:t>
      </w:r>
      <w:r w:rsidR="004101F2" w:rsidRPr="00F664AB">
        <w:rPr>
          <w:rFonts w:asciiTheme="minorHAnsi" w:hAnsiTheme="minorHAnsi" w:cstheme="minorHAnsi"/>
        </w:rPr>
        <w:fldChar w:fldCharType="begin"/>
      </w:r>
      <w:r w:rsidR="004101F2" w:rsidRPr="00F664AB">
        <w:rPr>
          <w:rFonts w:asciiTheme="minorHAnsi" w:hAnsiTheme="minorHAnsi" w:cstheme="minorHAnsi"/>
        </w:rPr>
        <w:instrText xml:space="preserve"> REF _Ref45151207 \n \h </w:instrText>
      </w:r>
      <w:r w:rsidR="00D47B97" w:rsidRPr="00F664AB">
        <w:rPr>
          <w:rFonts w:asciiTheme="minorHAnsi" w:hAnsiTheme="minorHAnsi" w:cstheme="minorHAnsi"/>
        </w:rPr>
        <w:instrText xml:space="preserve"> \* MERGEFORMAT </w:instrText>
      </w:r>
      <w:r w:rsidR="004101F2" w:rsidRPr="00F664AB">
        <w:rPr>
          <w:rFonts w:asciiTheme="minorHAnsi" w:hAnsiTheme="minorHAnsi" w:cstheme="minorHAnsi"/>
        </w:rPr>
      </w:r>
      <w:r w:rsidR="004101F2" w:rsidRPr="00F664AB">
        <w:rPr>
          <w:rFonts w:asciiTheme="minorHAnsi" w:hAnsiTheme="minorHAnsi" w:cstheme="minorHAnsi"/>
        </w:rPr>
        <w:fldChar w:fldCharType="separate"/>
      </w:r>
      <w:r w:rsidR="004B20FE">
        <w:rPr>
          <w:rFonts w:asciiTheme="minorHAnsi" w:hAnsiTheme="minorHAnsi" w:cstheme="minorHAnsi"/>
        </w:rPr>
        <w:t>XXI</w:t>
      </w:r>
      <w:r w:rsidR="00B31A14">
        <w:rPr>
          <w:rFonts w:asciiTheme="minorHAnsi" w:hAnsiTheme="minorHAnsi" w:cstheme="minorHAnsi"/>
        </w:rPr>
        <w:t>II</w:t>
      </w:r>
      <w:r w:rsidR="004101F2" w:rsidRPr="00F664AB">
        <w:rPr>
          <w:rFonts w:asciiTheme="minorHAnsi" w:hAnsiTheme="minorHAnsi" w:cstheme="minorHAnsi"/>
        </w:rPr>
        <w:fldChar w:fldCharType="end"/>
      </w:r>
      <w:r w:rsidR="000962B2">
        <w:rPr>
          <w:rFonts w:asciiTheme="minorHAnsi" w:hAnsiTheme="minorHAnsi" w:cstheme="minorHAnsi"/>
        </w:rPr>
        <w:t xml:space="preserve">. </w:t>
      </w:r>
      <w:r w:rsidRPr="00F664AB">
        <w:rPr>
          <w:rFonts w:asciiTheme="minorHAnsi" w:hAnsiTheme="minorHAnsi" w:cstheme="minorHAnsi"/>
        </w:rPr>
        <w:t xml:space="preserve">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, sjednávají smluvní strany smluvní pokutu ve výši </w:t>
      </w:r>
      <w:r w:rsidR="00A46356" w:rsidRPr="00F664AB">
        <w:rPr>
          <w:rFonts w:asciiTheme="minorHAnsi" w:hAnsiTheme="minorHAnsi" w:cstheme="minorHAnsi"/>
        </w:rPr>
        <w:t>100.000,-</w:t>
      </w:r>
      <w:r w:rsidRPr="00F664AB">
        <w:rPr>
          <w:rFonts w:asciiTheme="minorHAnsi" w:hAnsiTheme="minorHAnsi" w:cstheme="minorHAnsi"/>
        </w:rPr>
        <w:t xml:space="preserve"> Kč za každé takové porušení, byť by mělo za následek souběžně postih prostředky deliktního správního práva.</w:t>
      </w:r>
    </w:p>
    <w:p w14:paraId="1B9F444B" w14:textId="1E282A45" w:rsidR="007E73A3" w:rsidRPr="00F664AB" w:rsidRDefault="007E73A3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Poruší-li Zhotovitel </w:t>
      </w:r>
      <w:r w:rsidR="002F388A" w:rsidRPr="00F664AB">
        <w:rPr>
          <w:rFonts w:asciiTheme="minorHAnsi" w:hAnsiTheme="minorHAnsi" w:cstheme="minorHAnsi"/>
        </w:rPr>
        <w:t xml:space="preserve">svou </w:t>
      </w:r>
      <w:r w:rsidRPr="00F664AB">
        <w:rPr>
          <w:rFonts w:asciiTheme="minorHAnsi" w:hAnsiTheme="minorHAnsi" w:cstheme="minorHAnsi"/>
        </w:rPr>
        <w:t xml:space="preserve">povinnost </w:t>
      </w:r>
      <w:r w:rsidR="00A46356" w:rsidRPr="00F664AB">
        <w:rPr>
          <w:rFonts w:asciiTheme="minorHAnsi" w:hAnsiTheme="minorHAnsi" w:cstheme="minorHAnsi"/>
        </w:rPr>
        <w:t>oznámit,</w:t>
      </w:r>
      <w:r w:rsidRPr="00F664AB">
        <w:rPr>
          <w:rFonts w:asciiTheme="minorHAnsi" w:hAnsiTheme="minorHAnsi" w:cstheme="minorHAnsi"/>
        </w:rPr>
        <w:t xml:space="preserve"> resp. navrhnout změnu člena realizačního t</w:t>
      </w:r>
      <w:r w:rsidR="00376F08" w:rsidRPr="00F664AB">
        <w:rPr>
          <w:rFonts w:asciiTheme="minorHAnsi" w:hAnsiTheme="minorHAnsi" w:cstheme="minorHAnsi"/>
        </w:rPr>
        <w:t>ý</w:t>
      </w:r>
      <w:r w:rsidRPr="00F664AB">
        <w:rPr>
          <w:rFonts w:asciiTheme="minorHAnsi" w:hAnsiTheme="minorHAnsi" w:cstheme="minorHAnsi"/>
        </w:rPr>
        <w:t xml:space="preserve">mu za podmínek dle </w:t>
      </w:r>
      <w:proofErr w:type="spellStart"/>
      <w:r w:rsidRPr="00F664AB">
        <w:rPr>
          <w:rFonts w:asciiTheme="minorHAnsi" w:hAnsiTheme="minorHAnsi" w:cstheme="minorHAnsi"/>
        </w:rPr>
        <w:t>ust</w:t>
      </w:r>
      <w:proofErr w:type="spellEnd"/>
      <w:r w:rsidRPr="00F664AB">
        <w:rPr>
          <w:rFonts w:asciiTheme="minorHAnsi" w:hAnsiTheme="minorHAnsi" w:cstheme="minorHAnsi"/>
        </w:rPr>
        <w:t xml:space="preserve">. </w:t>
      </w:r>
      <w:proofErr w:type="gramStart"/>
      <w:r w:rsidRPr="00F664AB">
        <w:rPr>
          <w:rFonts w:asciiTheme="minorHAnsi" w:hAnsiTheme="minorHAnsi" w:cstheme="minorHAnsi"/>
        </w:rPr>
        <w:t>čl.</w:t>
      </w:r>
      <w:proofErr w:type="gramEnd"/>
      <w:r w:rsidRPr="00F664AB">
        <w:rPr>
          <w:rFonts w:asciiTheme="minorHAnsi" w:hAnsiTheme="minorHAnsi" w:cstheme="minorHAnsi"/>
        </w:rPr>
        <w:t xml:space="preserve"> </w:t>
      </w:r>
      <w:r w:rsidR="004101F2" w:rsidRPr="00F664AB">
        <w:rPr>
          <w:rFonts w:asciiTheme="minorHAnsi" w:hAnsiTheme="minorHAnsi" w:cstheme="minorHAnsi"/>
        </w:rPr>
        <w:fldChar w:fldCharType="begin"/>
      </w:r>
      <w:r w:rsidR="004101F2" w:rsidRPr="00F664AB">
        <w:rPr>
          <w:rFonts w:asciiTheme="minorHAnsi" w:hAnsiTheme="minorHAnsi" w:cstheme="minorHAnsi"/>
        </w:rPr>
        <w:instrText xml:space="preserve"> REF _Ref433119755 \w \h \d " odst. " </w:instrText>
      </w:r>
      <w:r w:rsidR="00F664AB">
        <w:rPr>
          <w:rFonts w:asciiTheme="minorHAnsi" w:hAnsiTheme="minorHAnsi" w:cstheme="minorHAnsi"/>
        </w:rPr>
        <w:instrText xml:space="preserve"> \* MERGEFORMAT </w:instrText>
      </w:r>
      <w:r w:rsidR="004101F2" w:rsidRPr="00F664AB">
        <w:rPr>
          <w:rFonts w:asciiTheme="minorHAnsi" w:hAnsiTheme="minorHAnsi" w:cstheme="minorHAnsi"/>
        </w:rPr>
      </w:r>
      <w:r w:rsidR="004101F2" w:rsidRPr="00F664AB">
        <w:rPr>
          <w:rFonts w:asciiTheme="minorHAnsi" w:hAnsiTheme="minorHAnsi" w:cstheme="minorHAnsi"/>
        </w:rPr>
        <w:fldChar w:fldCharType="separate"/>
      </w:r>
      <w:r w:rsidR="004B20FE">
        <w:rPr>
          <w:rFonts w:asciiTheme="minorHAnsi" w:hAnsiTheme="minorHAnsi" w:cstheme="minorHAnsi"/>
        </w:rPr>
        <w:t>XXV. odst. 3</w:t>
      </w:r>
      <w:r w:rsidR="004101F2" w:rsidRPr="00F664AB">
        <w:rPr>
          <w:rFonts w:asciiTheme="minorHAnsi" w:hAnsiTheme="minorHAnsi" w:cstheme="minorHAnsi"/>
        </w:rPr>
        <w:fldChar w:fldCharType="end"/>
      </w:r>
      <w:r w:rsidRPr="00F664AB">
        <w:rPr>
          <w:rFonts w:asciiTheme="minorHAnsi" w:hAnsiTheme="minorHAnsi" w:cstheme="minorHAnsi"/>
        </w:rPr>
        <w:t xml:space="preserve"> a </w:t>
      </w:r>
      <w:r w:rsidR="004101F2" w:rsidRPr="00F664AB">
        <w:rPr>
          <w:rFonts w:asciiTheme="minorHAnsi" w:hAnsiTheme="minorHAnsi" w:cstheme="minorHAnsi"/>
        </w:rPr>
        <w:fldChar w:fldCharType="begin"/>
      </w:r>
      <w:r w:rsidR="004101F2" w:rsidRPr="00F664AB">
        <w:rPr>
          <w:rFonts w:asciiTheme="minorHAnsi" w:hAnsiTheme="minorHAnsi" w:cstheme="minorHAnsi"/>
        </w:rPr>
        <w:instrText xml:space="preserve"> REF _Ref45151368 \n \h </w:instrText>
      </w:r>
      <w:r w:rsidR="00F664AB">
        <w:rPr>
          <w:rFonts w:asciiTheme="minorHAnsi" w:hAnsiTheme="minorHAnsi" w:cstheme="minorHAnsi"/>
        </w:rPr>
        <w:instrText xml:space="preserve"> \* MERGEFORMAT </w:instrText>
      </w:r>
      <w:r w:rsidR="004101F2" w:rsidRPr="00F664AB">
        <w:rPr>
          <w:rFonts w:asciiTheme="minorHAnsi" w:hAnsiTheme="minorHAnsi" w:cstheme="minorHAnsi"/>
        </w:rPr>
      </w:r>
      <w:r w:rsidR="004101F2" w:rsidRPr="00F664AB">
        <w:rPr>
          <w:rFonts w:asciiTheme="minorHAnsi" w:hAnsiTheme="minorHAnsi" w:cstheme="minorHAnsi"/>
        </w:rPr>
        <w:fldChar w:fldCharType="separate"/>
      </w:r>
      <w:r w:rsidR="004B20FE">
        <w:rPr>
          <w:rFonts w:asciiTheme="minorHAnsi" w:hAnsiTheme="minorHAnsi" w:cstheme="minorHAnsi"/>
        </w:rPr>
        <w:t>5</w:t>
      </w:r>
      <w:r w:rsidR="004101F2" w:rsidRPr="00F664AB">
        <w:rPr>
          <w:rFonts w:asciiTheme="minorHAnsi" w:hAnsiTheme="minorHAnsi" w:cstheme="minorHAnsi"/>
        </w:rPr>
        <w:fldChar w:fldCharType="end"/>
      </w:r>
      <w:r w:rsidRPr="00F664AB">
        <w:rPr>
          <w:rFonts w:asciiTheme="minorHAnsi" w:hAnsiTheme="minorHAnsi" w:cstheme="minorHAnsi"/>
        </w:rPr>
        <w:t xml:space="preserve">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, je povinen zaplatit Objednateli smluvní pokutu ve výši </w:t>
      </w:r>
      <w:r w:rsidR="00A46356" w:rsidRPr="00F664AB">
        <w:rPr>
          <w:rFonts w:asciiTheme="minorHAnsi" w:hAnsiTheme="minorHAnsi" w:cstheme="minorHAnsi"/>
        </w:rPr>
        <w:t>10.000,-</w:t>
      </w:r>
      <w:r w:rsidRPr="00F664AB">
        <w:rPr>
          <w:rFonts w:asciiTheme="minorHAnsi" w:hAnsiTheme="minorHAnsi" w:cstheme="minorHAnsi"/>
        </w:rPr>
        <w:t xml:space="preserve"> za každé takové porušení.</w:t>
      </w:r>
    </w:p>
    <w:p w14:paraId="480BBBE0" w14:textId="1471D2DC" w:rsidR="00D04BA5" w:rsidRPr="00F664AB" w:rsidRDefault="00D04BA5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Provede-li Zhotovitel činnost</w:t>
      </w:r>
      <w:r w:rsidR="00A63B38" w:rsidRPr="00F664AB">
        <w:rPr>
          <w:rFonts w:asciiTheme="minorHAnsi" w:hAnsiTheme="minorHAnsi" w:cstheme="minorHAnsi"/>
        </w:rPr>
        <w:t>i</w:t>
      </w:r>
      <w:r w:rsidRPr="00F664AB">
        <w:rPr>
          <w:rFonts w:asciiTheme="minorHAnsi" w:hAnsiTheme="minorHAnsi" w:cstheme="minorHAnsi"/>
        </w:rPr>
        <w:t xml:space="preserve"> dle smlouvy osobou, která není členem realizačního týmu</w:t>
      </w:r>
      <w:r w:rsidR="00A63B38" w:rsidRPr="00F664AB">
        <w:rPr>
          <w:rFonts w:asciiTheme="minorHAnsi" w:hAnsiTheme="minorHAnsi" w:cstheme="minorHAnsi"/>
        </w:rPr>
        <w:t>,</w:t>
      </w:r>
      <w:r w:rsidRPr="00F664AB">
        <w:rPr>
          <w:rFonts w:asciiTheme="minorHAnsi" w:hAnsiTheme="minorHAnsi" w:cstheme="minorHAnsi"/>
        </w:rPr>
        <w:t xml:space="preserve"> je povinen zapl</w:t>
      </w:r>
      <w:r w:rsidR="00F0288D" w:rsidRPr="00F664AB">
        <w:rPr>
          <w:rFonts w:asciiTheme="minorHAnsi" w:hAnsiTheme="minorHAnsi" w:cstheme="minorHAnsi"/>
        </w:rPr>
        <w:t>a</w:t>
      </w:r>
      <w:r w:rsidRPr="00F664AB">
        <w:rPr>
          <w:rFonts w:asciiTheme="minorHAnsi" w:hAnsiTheme="minorHAnsi" w:cstheme="minorHAnsi"/>
        </w:rPr>
        <w:t>tit Objednateli smluvní pokutu ve výši 50.000,- Kč za každé takové porušení.</w:t>
      </w:r>
    </w:p>
    <w:p w14:paraId="053356EC" w14:textId="732AC878" w:rsidR="002F388A" w:rsidRPr="00F664AB" w:rsidRDefault="002F388A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Poruší-li Zhotovitel svou povinnost předložit ve lhůtě dle</w:t>
      </w:r>
      <w:r w:rsidR="004101F2" w:rsidRPr="00F664AB">
        <w:rPr>
          <w:rFonts w:asciiTheme="minorHAnsi" w:hAnsiTheme="minorHAnsi" w:cstheme="minorHAnsi"/>
        </w:rPr>
        <w:t xml:space="preserve"> čl.</w:t>
      </w:r>
      <w:r w:rsidRPr="00F664AB">
        <w:rPr>
          <w:rFonts w:asciiTheme="minorHAnsi" w:hAnsiTheme="minorHAnsi" w:cstheme="minorHAnsi"/>
        </w:rPr>
        <w:t xml:space="preserve"> </w:t>
      </w:r>
      <w:r w:rsidR="004101F2" w:rsidRPr="00F664AB">
        <w:rPr>
          <w:rFonts w:asciiTheme="minorHAnsi" w:hAnsiTheme="minorHAnsi" w:cstheme="minorHAnsi"/>
        </w:rPr>
        <w:fldChar w:fldCharType="begin"/>
      </w:r>
      <w:r w:rsidR="004101F2" w:rsidRPr="00F664AB">
        <w:rPr>
          <w:rFonts w:asciiTheme="minorHAnsi" w:hAnsiTheme="minorHAnsi" w:cstheme="minorHAnsi"/>
        </w:rPr>
        <w:instrText xml:space="preserve"> REF _Ref45151429 \w \h \d " odst. " </w:instrText>
      </w:r>
      <w:r w:rsidR="00F664AB">
        <w:rPr>
          <w:rFonts w:asciiTheme="minorHAnsi" w:hAnsiTheme="minorHAnsi" w:cstheme="minorHAnsi"/>
        </w:rPr>
        <w:instrText xml:space="preserve"> \* MERGEFORMAT </w:instrText>
      </w:r>
      <w:r w:rsidR="004101F2" w:rsidRPr="00F664AB">
        <w:rPr>
          <w:rFonts w:asciiTheme="minorHAnsi" w:hAnsiTheme="minorHAnsi" w:cstheme="minorHAnsi"/>
        </w:rPr>
      </w:r>
      <w:r w:rsidR="004101F2" w:rsidRPr="00F664AB">
        <w:rPr>
          <w:rFonts w:asciiTheme="minorHAnsi" w:hAnsiTheme="minorHAnsi" w:cstheme="minorHAnsi"/>
        </w:rPr>
        <w:fldChar w:fldCharType="separate"/>
      </w:r>
      <w:r w:rsidR="004B20FE">
        <w:rPr>
          <w:rFonts w:asciiTheme="minorHAnsi" w:hAnsiTheme="minorHAnsi" w:cstheme="minorHAnsi"/>
        </w:rPr>
        <w:t>XXV. odst. 3</w:t>
      </w:r>
      <w:r w:rsidR="004101F2" w:rsidRPr="00F664AB">
        <w:rPr>
          <w:rFonts w:asciiTheme="minorHAnsi" w:hAnsiTheme="minorHAnsi" w:cstheme="minorHAnsi"/>
        </w:rPr>
        <w:fldChar w:fldCharType="end"/>
      </w:r>
      <w:r w:rsidRPr="00F664AB">
        <w:rPr>
          <w:rFonts w:asciiTheme="minorHAnsi" w:hAnsiTheme="minorHAnsi" w:cstheme="minorHAnsi"/>
        </w:rPr>
        <w:t xml:space="preserve">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 doklad o</w:t>
      </w:r>
      <w:r w:rsidR="00F0288D" w:rsidRPr="00F664AB">
        <w:rPr>
          <w:rFonts w:asciiTheme="minorHAnsi" w:hAnsiTheme="minorHAnsi" w:cstheme="minorHAnsi"/>
        </w:rPr>
        <w:t> </w:t>
      </w:r>
      <w:r w:rsidRPr="00F664AB">
        <w:rPr>
          <w:rFonts w:asciiTheme="minorHAnsi" w:hAnsiTheme="minorHAnsi" w:cstheme="minorHAnsi"/>
        </w:rPr>
        <w:t>pojištění odpovědnosti, je povinen zaplatit Objednateli smluvní pokutu ve výši</w:t>
      </w:r>
      <w:r w:rsidR="00B2566D">
        <w:rPr>
          <w:rFonts w:asciiTheme="minorHAnsi" w:hAnsiTheme="minorHAnsi" w:cstheme="minorHAnsi"/>
        </w:rPr>
        <w:t xml:space="preserve"> 1.000</w:t>
      </w:r>
      <w:r w:rsidR="00027D72">
        <w:rPr>
          <w:rFonts w:asciiTheme="minorHAnsi" w:hAnsiTheme="minorHAnsi" w:cstheme="minorHAnsi"/>
        </w:rPr>
        <w:t>,-</w:t>
      </w:r>
      <w:r w:rsidR="00B2566D">
        <w:rPr>
          <w:rFonts w:asciiTheme="minorHAnsi" w:hAnsiTheme="minorHAnsi" w:cstheme="minorHAnsi"/>
        </w:rPr>
        <w:t xml:space="preserve"> Kč, a to </w:t>
      </w:r>
      <w:r w:rsidRPr="00F664AB">
        <w:rPr>
          <w:rFonts w:asciiTheme="minorHAnsi" w:hAnsiTheme="minorHAnsi" w:cstheme="minorHAnsi"/>
        </w:rPr>
        <w:t>za každý, byť započatý den prodlení.</w:t>
      </w:r>
    </w:p>
    <w:p w14:paraId="1D9A4758" w14:textId="469D1808" w:rsidR="00015426" w:rsidRPr="00F664AB" w:rsidRDefault="00015426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Poruší-li Zhotovitel svou povinnost mít v době trvání závazku z</w:t>
      </w:r>
      <w:r w:rsidR="007402F5">
        <w:rPr>
          <w:rFonts w:asciiTheme="minorHAnsi" w:hAnsiTheme="minorHAnsi" w:cstheme="minorHAnsi"/>
        </w:rPr>
        <w:t>e</w:t>
      </w:r>
      <w:r w:rsidRPr="00F664AB">
        <w:rPr>
          <w:rFonts w:asciiTheme="minorHAnsi" w:hAnsiTheme="minorHAnsi" w:cstheme="minorHAnsi"/>
        </w:rPr>
        <w:t xml:space="preserve"> Smlouvy uzavřeno pojištění odpovědnosti dle čl. </w:t>
      </w:r>
      <w:r w:rsidR="004101F2" w:rsidRPr="00F664AB">
        <w:rPr>
          <w:rFonts w:asciiTheme="minorHAnsi" w:hAnsiTheme="minorHAnsi" w:cstheme="minorHAnsi"/>
        </w:rPr>
        <w:fldChar w:fldCharType="begin"/>
      </w:r>
      <w:r w:rsidR="004101F2" w:rsidRPr="00F664AB">
        <w:rPr>
          <w:rFonts w:asciiTheme="minorHAnsi" w:hAnsiTheme="minorHAnsi" w:cstheme="minorHAnsi"/>
        </w:rPr>
        <w:instrText xml:space="preserve"> REF _Ref45151499 \n \h </w:instrText>
      </w:r>
      <w:r w:rsidR="00F664AB">
        <w:rPr>
          <w:rFonts w:asciiTheme="minorHAnsi" w:hAnsiTheme="minorHAnsi" w:cstheme="minorHAnsi"/>
        </w:rPr>
        <w:instrText xml:space="preserve"> \* MERGEFORMAT </w:instrText>
      </w:r>
      <w:r w:rsidR="004101F2" w:rsidRPr="00F664AB">
        <w:rPr>
          <w:rFonts w:asciiTheme="minorHAnsi" w:hAnsiTheme="minorHAnsi" w:cstheme="minorHAnsi"/>
        </w:rPr>
      </w:r>
      <w:r w:rsidR="004101F2" w:rsidRPr="00F664AB">
        <w:rPr>
          <w:rFonts w:asciiTheme="minorHAnsi" w:hAnsiTheme="minorHAnsi" w:cstheme="minorHAnsi"/>
        </w:rPr>
        <w:fldChar w:fldCharType="separate"/>
      </w:r>
      <w:r w:rsidR="004B20FE">
        <w:rPr>
          <w:rFonts w:asciiTheme="minorHAnsi" w:hAnsiTheme="minorHAnsi" w:cstheme="minorHAnsi"/>
        </w:rPr>
        <w:t>XXV</w:t>
      </w:r>
      <w:r w:rsidR="004101F2" w:rsidRPr="00F664AB">
        <w:rPr>
          <w:rFonts w:asciiTheme="minorHAnsi" w:hAnsiTheme="minorHAnsi" w:cstheme="minorHAnsi"/>
        </w:rPr>
        <w:fldChar w:fldCharType="end"/>
      </w:r>
      <w:r w:rsidR="000962B2">
        <w:rPr>
          <w:rFonts w:asciiTheme="minorHAnsi" w:hAnsiTheme="minorHAnsi" w:cstheme="minorHAnsi"/>
        </w:rPr>
        <w:t>.</w:t>
      </w:r>
      <w:r w:rsidRPr="00F664AB">
        <w:rPr>
          <w:rFonts w:asciiTheme="minorHAnsi" w:hAnsiTheme="minorHAnsi" w:cstheme="minorHAnsi"/>
        </w:rPr>
        <w:t>, je povinen uhradit Zhotov</w:t>
      </w:r>
      <w:r w:rsidR="00B2566D">
        <w:rPr>
          <w:rFonts w:asciiTheme="minorHAnsi" w:hAnsiTheme="minorHAnsi" w:cstheme="minorHAnsi"/>
        </w:rPr>
        <w:t xml:space="preserve">iteli 2.000,- Kč, a to za každý, byť </w:t>
      </w:r>
      <w:r w:rsidRPr="00F664AB">
        <w:rPr>
          <w:rFonts w:asciiTheme="minorHAnsi" w:hAnsiTheme="minorHAnsi" w:cstheme="minorHAnsi"/>
        </w:rPr>
        <w:t xml:space="preserve">započatý den, v němž neměl pojištění dle čl. </w:t>
      </w:r>
      <w:r w:rsidR="004101F2" w:rsidRPr="00F664AB">
        <w:rPr>
          <w:rFonts w:asciiTheme="minorHAnsi" w:hAnsiTheme="minorHAnsi" w:cstheme="minorHAnsi"/>
        </w:rPr>
        <w:fldChar w:fldCharType="begin"/>
      </w:r>
      <w:r w:rsidR="004101F2" w:rsidRPr="00F664AB">
        <w:rPr>
          <w:rFonts w:asciiTheme="minorHAnsi" w:hAnsiTheme="minorHAnsi" w:cstheme="minorHAnsi"/>
        </w:rPr>
        <w:instrText xml:space="preserve"> REF _Ref45151520 \n \h </w:instrText>
      </w:r>
      <w:r w:rsidR="00F664AB">
        <w:rPr>
          <w:rFonts w:asciiTheme="minorHAnsi" w:hAnsiTheme="minorHAnsi" w:cstheme="minorHAnsi"/>
        </w:rPr>
        <w:instrText xml:space="preserve"> \* MERGEFORMAT </w:instrText>
      </w:r>
      <w:r w:rsidR="004101F2" w:rsidRPr="00F664AB">
        <w:rPr>
          <w:rFonts w:asciiTheme="minorHAnsi" w:hAnsiTheme="minorHAnsi" w:cstheme="minorHAnsi"/>
        </w:rPr>
      </w:r>
      <w:r w:rsidR="004101F2" w:rsidRPr="00F664AB">
        <w:rPr>
          <w:rFonts w:asciiTheme="minorHAnsi" w:hAnsiTheme="minorHAnsi" w:cstheme="minorHAnsi"/>
        </w:rPr>
        <w:fldChar w:fldCharType="separate"/>
      </w:r>
      <w:r w:rsidR="004B20FE">
        <w:rPr>
          <w:rFonts w:asciiTheme="minorHAnsi" w:hAnsiTheme="minorHAnsi" w:cstheme="minorHAnsi"/>
        </w:rPr>
        <w:t>XXV</w:t>
      </w:r>
      <w:r w:rsidR="004101F2" w:rsidRPr="00F664AB">
        <w:rPr>
          <w:rFonts w:asciiTheme="minorHAnsi" w:hAnsiTheme="minorHAnsi" w:cstheme="minorHAnsi"/>
        </w:rPr>
        <w:fldChar w:fldCharType="end"/>
      </w:r>
      <w:r w:rsidR="000962B2">
        <w:rPr>
          <w:rFonts w:asciiTheme="minorHAnsi" w:hAnsiTheme="minorHAnsi" w:cstheme="minorHAnsi"/>
        </w:rPr>
        <w:t>.</w:t>
      </w:r>
      <w:r w:rsidRPr="00F664AB">
        <w:rPr>
          <w:rFonts w:asciiTheme="minorHAnsi" w:hAnsiTheme="minorHAnsi" w:cstheme="minorHAnsi"/>
        </w:rPr>
        <w:t xml:space="preserve"> v době trvání závazku plynoucího z</w:t>
      </w:r>
      <w:r w:rsidR="007402F5">
        <w:rPr>
          <w:rFonts w:asciiTheme="minorHAnsi" w:hAnsiTheme="minorHAnsi" w:cstheme="minorHAnsi"/>
        </w:rPr>
        <w:t>e</w:t>
      </w:r>
      <w:r w:rsidRPr="00F664AB">
        <w:rPr>
          <w:rFonts w:asciiTheme="minorHAnsi" w:hAnsiTheme="minorHAnsi" w:cstheme="minorHAnsi"/>
        </w:rPr>
        <w:t> Smlouvy uzavřeno.</w:t>
      </w:r>
    </w:p>
    <w:p w14:paraId="6CE02DC0" w14:textId="3F1D825A" w:rsidR="005879F5" w:rsidRPr="00B31A14" w:rsidRDefault="005513A1" w:rsidP="00440619">
      <w:pPr>
        <w:pStyle w:val="Odst"/>
        <w:rPr>
          <w:rFonts w:asciiTheme="minorHAnsi" w:hAnsiTheme="minorHAnsi" w:cstheme="minorHAnsi"/>
        </w:rPr>
      </w:pPr>
      <w:r w:rsidRPr="009203B4">
        <w:rPr>
          <w:rFonts w:asciiTheme="minorHAnsi" w:hAnsiTheme="minorHAnsi" w:cstheme="minorHAnsi"/>
        </w:rPr>
        <w:t xml:space="preserve">Nevypracuje-li </w:t>
      </w:r>
      <w:r w:rsidR="00180DA3" w:rsidRPr="009203B4">
        <w:rPr>
          <w:rFonts w:asciiTheme="minorHAnsi" w:hAnsiTheme="minorHAnsi" w:cstheme="minorHAnsi"/>
        </w:rPr>
        <w:t>Zhotovitel</w:t>
      </w:r>
      <w:r w:rsidRPr="009203B4">
        <w:rPr>
          <w:rFonts w:asciiTheme="minorHAnsi" w:hAnsiTheme="minorHAnsi" w:cstheme="minorHAnsi"/>
        </w:rPr>
        <w:t xml:space="preserve"> Exitový plán dle čl. </w:t>
      </w:r>
      <w:r w:rsidR="00BA1095" w:rsidRPr="009203B4">
        <w:rPr>
          <w:rFonts w:asciiTheme="minorHAnsi" w:hAnsiTheme="minorHAnsi" w:cstheme="minorHAnsi"/>
        </w:rPr>
        <w:fldChar w:fldCharType="begin"/>
      </w:r>
      <w:r w:rsidR="00BA1095" w:rsidRPr="009203B4">
        <w:rPr>
          <w:rFonts w:asciiTheme="minorHAnsi" w:hAnsiTheme="minorHAnsi" w:cstheme="minorHAnsi"/>
        </w:rPr>
        <w:instrText xml:space="preserve"> REF _Ref45151777 \n \h </w:instrText>
      </w:r>
      <w:r w:rsidR="00FC5BA1" w:rsidRPr="009203B4">
        <w:rPr>
          <w:rFonts w:asciiTheme="minorHAnsi" w:hAnsiTheme="minorHAnsi" w:cstheme="minorHAnsi"/>
        </w:rPr>
        <w:instrText xml:space="preserve"> \* MERGEFORMAT </w:instrText>
      </w:r>
      <w:r w:rsidR="00BA1095" w:rsidRPr="009203B4">
        <w:rPr>
          <w:rFonts w:asciiTheme="minorHAnsi" w:hAnsiTheme="minorHAnsi" w:cstheme="minorHAnsi"/>
        </w:rPr>
      </w:r>
      <w:r w:rsidR="00BA1095" w:rsidRPr="009203B4">
        <w:rPr>
          <w:rFonts w:asciiTheme="minorHAnsi" w:hAnsiTheme="minorHAnsi" w:cstheme="minorHAnsi"/>
        </w:rPr>
        <w:fldChar w:fldCharType="separate"/>
      </w:r>
      <w:r w:rsidR="004B20FE" w:rsidRPr="009203B4">
        <w:rPr>
          <w:rFonts w:asciiTheme="minorHAnsi" w:hAnsiTheme="minorHAnsi" w:cstheme="minorHAnsi"/>
        </w:rPr>
        <w:t>XI</w:t>
      </w:r>
      <w:r w:rsidR="00BA1095" w:rsidRPr="009203B4">
        <w:rPr>
          <w:rFonts w:asciiTheme="minorHAnsi" w:hAnsiTheme="minorHAnsi" w:cstheme="minorHAnsi"/>
        </w:rPr>
        <w:fldChar w:fldCharType="end"/>
      </w:r>
      <w:r w:rsidR="000962B2" w:rsidRPr="009203B4">
        <w:rPr>
          <w:rFonts w:asciiTheme="minorHAnsi" w:hAnsiTheme="minorHAnsi" w:cstheme="minorHAnsi"/>
        </w:rPr>
        <w:t>.</w:t>
      </w:r>
      <w:r w:rsidR="00D61807" w:rsidRPr="009203B4">
        <w:rPr>
          <w:rFonts w:asciiTheme="minorHAnsi" w:hAnsiTheme="minorHAnsi" w:cstheme="minorHAnsi"/>
        </w:rPr>
        <w:t xml:space="preserve"> </w:t>
      </w:r>
      <w:r w:rsidR="00FC5BA1" w:rsidRPr="009203B4">
        <w:rPr>
          <w:rFonts w:asciiTheme="minorHAnsi" w:hAnsiTheme="minorHAnsi" w:cstheme="minorHAnsi"/>
        </w:rPr>
        <w:t xml:space="preserve">Smlouvy </w:t>
      </w:r>
      <w:r w:rsidR="0054285E" w:rsidRPr="009203B4">
        <w:rPr>
          <w:rFonts w:asciiTheme="minorHAnsi" w:hAnsiTheme="minorHAnsi" w:cstheme="minorHAnsi"/>
        </w:rPr>
        <w:t xml:space="preserve">a </w:t>
      </w:r>
      <w:r w:rsidR="00FC7F26" w:rsidRPr="009203B4">
        <w:rPr>
          <w:rFonts w:asciiTheme="minorHAnsi" w:hAnsiTheme="minorHAnsi" w:cstheme="minorHAnsi"/>
        </w:rPr>
        <w:t>Přílohy č. 1 – Technické specifikace</w:t>
      </w:r>
      <w:r w:rsidR="008427FC" w:rsidRPr="009203B4">
        <w:rPr>
          <w:rFonts w:asciiTheme="minorHAnsi" w:hAnsiTheme="minorHAnsi" w:cstheme="minorHAnsi"/>
        </w:rPr>
        <w:t xml:space="preserve"> </w:t>
      </w:r>
      <w:r w:rsidR="000A3064" w:rsidRPr="009203B4">
        <w:rPr>
          <w:rFonts w:asciiTheme="minorHAnsi" w:hAnsiTheme="minorHAnsi" w:cstheme="minorHAnsi"/>
        </w:rPr>
        <w:t>ani na náhradní výzvu Objednatele</w:t>
      </w:r>
      <w:r w:rsidRPr="009203B4">
        <w:rPr>
          <w:rFonts w:asciiTheme="minorHAnsi" w:hAnsiTheme="minorHAnsi" w:cstheme="minorHAnsi"/>
        </w:rPr>
        <w:t>,</w:t>
      </w:r>
      <w:r w:rsidR="007E73A3" w:rsidRPr="009203B4">
        <w:rPr>
          <w:rFonts w:asciiTheme="minorHAnsi" w:hAnsiTheme="minorHAnsi" w:cstheme="minorHAnsi"/>
        </w:rPr>
        <w:t xml:space="preserve"> nebo nebude-li dle Exitového plánu postupovat,</w:t>
      </w:r>
      <w:r w:rsidRPr="009203B4">
        <w:rPr>
          <w:rFonts w:asciiTheme="minorHAnsi" w:hAnsiTheme="minorHAnsi" w:cstheme="minorHAnsi"/>
        </w:rPr>
        <w:t xml:space="preserve"> zavazuje se </w:t>
      </w:r>
      <w:r w:rsidR="00180DA3" w:rsidRPr="00B31A14">
        <w:rPr>
          <w:rFonts w:asciiTheme="minorHAnsi" w:hAnsiTheme="minorHAnsi" w:cstheme="minorHAnsi"/>
        </w:rPr>
        <w:t>Zhotovitel</w:t>
      </w:r>
      <w:r w:rsidRPr="00B31A14">
        <w:rPr>
          <w:rFonts w:asciiTheme="minorHAnsi" w:hAnsiTheme="minorHAnsi" w:cstheme="minorHAnsi"/>
        </w:rPr>
        <w:t xml:space="preserve"> zaplatit </w:t>
      </w:r>
      <w:r w:rsidR="00180DA3" w:rsidRPr="00B31A14">
        <w:rPr>
          <w:rFonts w:asciiTheme="minorHAnsi" w:hAnsiTheme="minorHAnsi" w:cstheme="minorHAnsi"/>
        </w:rPr>
        <w:t>Objednatel</w:t>
      </w:r>
      <w:r w:rsidRPr="00B31A14">
        <w:rPr>
          <w:rFonts w:asciiTheme="minorHAnsi" w:hAnsiTheme="minorHAnsi" w:cstheme="minorHAnsi"/>
        </w:rPr>
        <w:t xml:space="preserve">i smluvní pokutu ve výši </w:t>
      </w:r>
      <w:r w:rsidR="007615A9" w:rsidRPr="00B97BA6">
        <w:rPr>
          <w:rFonts w:asciiTheme="minorHAnsi" w:hAnsiTheme="minorHAnsi" w:cstheme="minorHAnsi"/>
        </w:rPr>
        <w:t>2</w:t>
      </w:r>
      <w:r w:rsidR="00B97BA6" w:rsidRPr="00B97BA6">
        <w:rPr>
          <w:rFonts w:asciiTheme="minorHAnsi" w:hAnsiTheme="minorHAnsi" w:cstheme="minorHAnsi"/>
        </w:rPr>
        <w:t>0</w:t>
      </w:r>
      <w:r w:rsidR="00A46356" w:rsidRPr="00B97BA6">
        <w:rPr>
          <w:rFonts w:asciiTheme="minorHAnsi" w:hAnsiTheme="minorHAnsi" w:cstheme="minorHAnsi"/>
        </w:rPr>
        <w:t>0.000</w:t>
      </w:r>
      <w:r w:rsidR="00A46356" w:rsidRPr="00B31A14">
        <w:rPr>
          <w:rFonts w:asciiTheme="minorHAnsi" w:hAnsiTheme="minorHAnsi" w:cstheme="minorHAnsi"/>
        </w:rPr>
        <w:t>,-</w:t>
      </w:r>
      <w:r w:rsidRPr="00B31A14">
        <w:rPr>
          <w:rFonts w:asciiTheme="minorHAnsi" w:hAnsiTheme="minorHAnsi" w:cstheme="minorHAnsi"/>
        </w:rPr>
        <w:t xml:space="preserve"> Kč.</w:t>
      </w:r>
      <w:r w:rsidR="00201913" w:rsidRPr="00B31A14">
        <w:rPr>
          <w:rFonts w:asciiTheme="minorHAnsi" w:hAnsiTheme="minorHAnsi" w:cstheme="minorHAnsi"/>
        </w:rPr>
        <w:t xml:space="preserve"> </w:t>
      </w:r>
    </w:p>
    <w:p w14:paraId="6F48125D" w14:textId="35CC86AE" w:rsidR="001E0596" w:rsidRPr="00F664AB" w:rsidRDefault="0054285E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Neposkytne-li Zhotovitel Objednateli dostatečnou součinnost, která bude mít za následek ukončení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 </w:t>
      </w:r>
      <w:r w:rsidR="001E0596" w:rsidRPr="00F664AB">
        <w:rPr>
          <w:rFonts w:asciiTheme="minorHAnsi" w:hAnsiTheme="minorHAnsi" w:cstheme="minorHAnsi"/>
        </w:rPr>
        <w:t>bez užití schváleného</w:t>
      </w:r>
      <w:r w:rsidRPr="00F664AB">
        <w:rPr>
          <w:rFonts w:asciiTheme="minorHAnsi" w:hAnsiTheme="minorHAnsi" w:cstheme="minorHAnsi"/>
        </w:rPr>
        <w:t xml:space="preserve"> Exitov</w:t>
      </w:r>
      <w:r w:rsidR="001E0596" w:rsidRPr="00F664AB">
        <w:rPr>
          <w:rFonts w:asciiTheme="minorHAnsi" w:hAnsiTheme="minorHAnsi" w:cstheme="minorHAnsi"/>
        </w:rPr>
        <w:t>ého</w:t>
      </w:r>
      <w:r w:rsidRPr="00F664AB">
        <w:rPr>
          <w:rFonts w:asciiTheme="minorHAnsi" w:hAnsiTheme="minorHAnsi" w:cstheme="minorHAnsi"/>
        </w:rPr>
        <w:t xml:space="preserve"> plán</w:t>
      </w:r>
      <w:r w:rsidR="001E0596" w:rsidRPr="00F664AB">
        <w:rPr>
          <w:rFonts w:asciiTheme="minorHAnsi" w:hAnsiTheme="minorHAnsi" w:cstheme="minorHAnsi"/>
        </w:rPr>
        <w:t>u způsobem, který dohodnutý Exitový plán nerespektuje,</w:t>
      </w:r>
      <w:r w:rsidRPr="00F664AB">
        <w:rPr>
          <w:rFonts w:asciiTheme="minorHAnsi" w:hAnsiTheme="minorHAnsi" w:cstheme="minorHAnsi"/>
        </w:rPr>
        <w:t xml:space="preserve"> dle čl. </w:t>
      </w:r>
      <w:r w:rsidR="00BA1095" w:rsidRPr="00F664AB">
        <w:rPr>
          <w:rFonts w:asciiTheme="minorHAnsi" w:hAnsiTheme="minorHAnsi" w:cstheme="minorHAnsi"/>
        </w:rPr>
        <w:fldChar w:fldCharType="begin"/>
      </w:r>
      <w:r w:rsidR="00BA1095" w:rsidRPr="00F664AB">
        <w:rPr>
          <w:rFonts w:asciiTheme="minorHAnsi" w:hAnsiTheme="minorHAnsi" w:cstheme="minorHAnsi"/>
        </w:rPr>
        <w:instrText xml:space="preserve"> REF _Ref45151800 \n \h </w:instrText>
      </w:r>
      <w:r w:rsidR="00FC5BA1" w:rsidRPr="00F664AB">
        <w:rPr>
          <w:rFonts w:asciiTheme="minorHAnsi" w:hAnsiTheme="minorHAnsi" w:cstheme="minorHAnsi"/>
        </w:rPr>
        <w:instrText xml:space="preserve"> \* MERGEFORMAT </w:instrText>
      </w:r>
      <w:r w:rsidR="00BA1095" w:rsidRPr="00F664AB">
        <w:rPr>
          <w:rFonts w:asciiTheme="minorHAnsi" w:hAnsiTheme="minorHAnsi" w:cstheme="minorHAnsi"/>
        </w:rPr>
      </w:r>
      <w:r w:rsidR="00BA1095" w:rsidRPr="00F664AB">
        <w:rPr>
          <w:rFonts w:asciiTheme="minorHAnsi" w:hAnsiTheme="minorHAnsi" w:cstheme="minorHAnsi"/>
        </w:rPr>
        <w:fldChar w:fldCharType="separate"/>
      </w:r>
      <w:r w:rsidR="004B20FE">
        <w:rPr>
          <w:rFonts w:asciiTheme="minorHAnsi" w:hAnsiTheme="minorHAnsi" w:cstheme="minorHAnsi"/>
        </w:rPr>
        <w:t>XI</w:t>
      </w:r>
      <w:r w:rsidR="00BA1095" w:rsidRPr="00F664AB">
        <w:rPr>
          <w:rFonts w:asciiTheme="minorHAnsi" w:hAnsiTheme="minorHAnsi" w:cstheme="minorHAnsi"/>
        </w:rPr>
        <w:fldChar w:fldCharType="end"/>
      </w:r>
      <w:r w:rsidR="000962B2">
        <w:rPr>
          <w:rFonts w:asciiTheme="minorHAnsi" w:hAnsiTheme="minorHAnsi" w:cstheme="minorHAnsi"/>
        </w:rPr>
        <w:t>.</w:t>
      </w:r>
      <w:r w:rsidR="00FC5BA1" w:rsidRPr="00F664AB">
        <w:rPr>
          <w:rFonts w:asciiTheme="minorHAnsi" w:hAnsiTheme="minorHAnsi" w:cstheme="minorHAnsi"/>
        </w:rPr>
        <w:t xml:space="preserve"> Smlouvy</w:t>
      </w:r>
      <w:r w:rsidRPr="00F664AB">
        <w:rPr>
          <w:rFonts w:asciiTheme="minorHAnsi" w:hAnsiTheme="minorHAnsi" w:cstheme="minorHAnsi"/>
        </w:rPr>
        <w:t xml:space="preserve"> a</w:t>
      </w:r>
      <w:r w:rsidR="00FC5BA1" w:rsidRPr="00F664AB">
        <w:rPr>
          <w:rFonts w:asciiTheme="minorHAnsi" w:hAnsiTheme="minorHAnsi" w:cstheme="minorHAnsi"/>
        </w:rPr>
        <w:t xml:space="preserve"> dle</w:t>
      </w:r>
      <w:r w:rsidRPr="00F664AB">
        <w:rPr>
          <w:rFonts w:asciiTheme="minorHAnsi" w:hAnsiTheme="minorHAnsi" w:cstheme="minorHAnsi"/>
        </w:rPr>
        <w:t xml:space="preserve"> Funkční a technické specifikace, zavazuje se Zhotovitel zaplatit Objednateli smluvní pokutu ve výši </w:t>
      </w:r>
      <w:r w:rsidR="001B17A6">
        <w:rPr>
          <w:rFonts w:asciiTheme="minorHAnsi" w:hAnsiTheme="minorHAnsi" w:cstheme="minorHAnsi"/>
        </w:rPr>
        <w:t>2</w:t>
      </w:r>
      <w:r w:rsidR="00B97BA6">
        <w:rPr>
          <w:rFonts w:asciiTheme="minorHAnsi" w:hAnsiTheme="minorHAnsi" w:cstheme="minorHAnsi"/>
        </w:rPr>
        <w:t>0</w:t>
      </w:r>
      <w:r w:rsidRPr="00F664AB">
        <w:rPr>
          <w:rFonts w:asciiTheme="minorHAnsi" w:hAnsiTheme="minorHAnsi" w:cstheme="minorHAnsi"/>
        </w:rPr>
        <w:t>0.000,- Kč.</w:t>
      </w:r>
    </w:p>
    <w:p w14:paraId="3AF55E1D" w14:textId="0087CDF9" w:rsidR="001E0596" w:rsidRPr="00F664AB" w:rsidRDefault="00C84424" w:rsidP="002666A7">
      <w:pPr>
        <w:pStyle w:val="Odst"/>
        <w:rPr>
          <w:rFonts w:asciiTheme="minorHAnsi" w:hAnsiTheme="minorHAnsi" w:cstheme="minorHAnsi"/>
        </w:rPr>
      </w:pPr>
      <w:bookmarkStart w:id="242" w:name="_Ref45149790"/>
      <w:r w:rsidRPr="00F664AB">
        <w:rPr>
          <w:rFonts w:asciiTheme="minorHAnsi" w:hAnsiTheme="minorHAnsi" w:cstheme="minorHAnsi"/>
        </w:rPr>
        <w:t xml:space="preserve">Poruší-li Zhotovitel svou povinnost odstranění vad a nedodělků ve </w:t>
      </w:r>
      <w:r w:rsidR="00576220" w:rsidRPr="00F664AB">
        <w:rPr>
          <w:rFonts w:asciiTheme="minorHAnsi" w:hAnsiTheme="minorHAnsi" w:cstheme="minorHAnsi"/>
        </w:rPr>
        <w:t>lhůtách</w:t>
      </w:r>
      <w:r w:rsidRPr="00F664AB">
        <w:rPr>
          <w:rFonts w:asciiTheme="minorHAnsi" w:hAnsiTheme="minorHAnsi" w:cstheme="minorHAnsi"/>
        </w:rPr>
        <w:t xml:space="preserve"> stanovených čl. </w:t>
      </w:r>
      <w:r w:rsidR="00BA1095" w:rsidRPr="00F664AB">
        <w:rPr>
          <w:rFonts w:asciiTheme="minorHAnsi" w:hAnsiTheme="minorHAnsi" w:cstheme="minorHAnsi"/>
        </w:rPr>
        <w:fldChar w:fldCharType="begin"/>
      </w:r>
      <w:r w:rsidR="00BA1095" w:rsidRPr="00F664AB">
        <w:rPr>
          <w:rFonts w:asciiTheme="minorHAnsi" w:hAnsiTheme="minorHAnsi" w:cstheme="minorHAnsi"/>
        </w:rPr>
        <w:instrText xml:space="preserve"> REF _Ref45151840 \w \h \d " odst. " </w:instrText>
      </w:r>
      <w:r w:rsidR="00FC5BA1" w:rsidRPr="00F664AB">
        <w:rPr>
          <w:rFonts w:asciiTheme="minorHAnsi" w:hAnsiTheme="minorHAnsi" w:cstheme="minorHAnsi"/>
        </w:rPr>
        <w:instrText xml:space="preserve"> \* MERGEFORMAT </w:instrText>
      </w:r>
      <w:r w:rsidR="00BA1095" w:rsidRPr="00F664AB">
        <w:rPr>
          <w:rFonts w:asciiTheme="minorHAnsi" w:hAnsiTheme="minorHAnsi" w:cstheme="minorHAnsi"/>
        </w:rPr>
      </w:r>
      <w:r w:rsidR="00BA1095" w:rsidRPr="00F664AB">
        <w:rPr>
          <w:rFonts w:asciiTheme="minorHAnsi" w:hAnsiTheme="minorHAnsi" w:cstheme="minorHAnsi"/>
        </w:rPr>
        <w:fldChar w:fldCharType="separate"/>
      </w:r>
      <w:r w:rsidR="004B20FE">
        <w:rPr>
          <w:rFonts w:asciiTheme="minorHAnsi" w:hAnsiTheme="minorHAnsi" w:cstheme="minorHAnsi"/>
        </w:rPr>
        <w:t xml:space="preserve">V. odst. </w:t>
      </w:r>
      <w:r w:rsidR="00895454">
        <w:rPr>
          <w:rFonts w:asciiTheme="minorHAnsi" w:hAnsiTheme="minorHAnsi" w:cstheme="minorHAnsi"/>
        </w:rPr>
        <w:t>6</w:t>
      </w:r>
      <w:r w:rsidR="00E523CC">
        <w:rPr>
          <w:rFonts w:asciiTheme="minorHAnsi" w:hAnsiTheme="minorHAnsi" w:cstheme="minorHAnsi"/>
        </w:rPr>
        <w:t>. odst. 15</w:t>
      </w:r>
      <w:r w:rsidR="00BA1095" w:rsidRPr="00F664AB">
        <w:rPr>
          <w:rFonts w:asciiTheme="minorHAnsi" w:hAnsiTheme="minorHAnsi" w:cstheme="minorHAnsi"/>
        </w:rPr>
        <w:fldChar w:fldCharType="end"/>
      </w:r>
      <w:r w:rsidR="00D13F5A" w:rsidRPr="00F664AB">
        <w:rPr>
          <w:rFonts w:asciiTheme="minorHAnsi" w:hAnsiTheme="minorHAnsi" w:cstheme="minorHAnsi"/>
        </w:rPr>
        <w:t xml:space="preserve"> a čl. </w:t>
      </w:r>
      <w:r w:rsidR="00FC5BA1" w:rsidRPr="00F664AB">
        <w:rPr>
          <w:rFonts w:asciiTheme="minorHAnsi" w:hAnsiTheme="minorHAnsi" w:cstheme="minorHAnsi"/>
        </w:rPr>
        <w:fldChar w:fldCharType="begin"/>
      </w:r>
      <w:r w:rsidR="00FC5BA1" w:rsidRPr="00F664AB">
        <w:rPr>
          <w:rFonts w:asciiTheme="minorHAnsi" w:hAnsiTheme="minorHAnsi" w:cstheme="minorHAnsi"/>
        </w:rPr>
        <w:instrText xml:space="preserve"> REF _Ref45215585 \w \h \d " odst. "  \* MERGEFORMAT </w:instrText>
      </w:r>
      <w:r w:rsidR="00FC5BA1" w:rsidRPr="00F664AB">
        <w:rPr>
          <w:rFonts w:asciiTheme="minorHAnsi" w:hAnsiTheme="minorHAnsi" w:cstheme="minorHAnsi"/>
        </w:rPr>
      </w:r>
      <w:r w:rsidR="00FC5BA1" w:rsidRPr="00F664AB">
        <w:rPr>
          <w:rFonts w:asciiTheme="minorHAnsi" w:hAnsiTheme="minorHAnsi" w:cstheme="minorHAnsi"/>
        </w:rPr>
        <w:fldChar w:fldCharType="separate"/>
      </w:r>
      <w:r w:rsidR="004B20FE">
        <w:rPr>
          <w:rFonts w:asciiTheme="minorHAnsi" w:hAnsiTheme="minorHAnsi" w:cstheme="minorHAnsi"/>
        </w:rPr>
        <w:t>XVII. odst. 22</w:t>
      </w:r>
      <w:r w:rsidR="00FC5BA1" w:rsidRPr="00F664AB">
        <w:rPr>
          <w:rFonts w:asciiTheme="minorHAnsi" w:hAnsiTheme="minorHAnsi" w:cstheme="minorHAnsi"/>
        </w:rPr>
        <w:fldChar w:fldCharType="end"/>
      </w:r>
      <w:r w:rsidR="00A46356" w:rsidRPr="00F664AB">
        <w:rPr>
          <w:rFonts w:asciiTheme="minorHAnsi" w:hAnsiTheme="minorHAnsi" w:cstheme="minorHAnsi"/>
        </w:rPr>
        <w:t xml:space="preserve"> Smlouvy</w:t>
      </w:r>
      <w:r w:rsidRPr="00F664AB">
        <w:rPr>
          <w:rFonts w:asciiTheme="minorHAnsi" w:hAnsiTheme="minorHAnsi" w:cstheme="minorHAnsi"/>
        </w:rPr>
        <w:t xml:space="preserve">, je povinen uhradit Zhotoviteli </w:t>
      </w:r>
      <w:r w:rsidR="00D13F5A" w:rsidRPr="00F664AB">
        <w:rPr>
          <w:rFonts w:asciiTheme="minorHAnsi" w:hAnsiTheme="minorHAnsi" w:cstheme="minorHAnsi"/>
        </w:rPr>
        <w:t>2</w:t>
      </w:r>
      <w:r w:rsidR="000A3064" w:rsidRPr="00F664AB">
        <w:rPr>
          <w:rFonts w:asciiTheme="minorHAnsi" w:hAnsiTheme="minorHAnsi" w:cstheme="minorHAnsi"/>
        </w:rPr>
        <w:t>.</w:t>
      </w:r>
      <w:r w:rsidR="0054285E" w:rsidRPr="00F664AB">
        <w:rPr>
          <w:rFonts w:asciiTheme="minorHAnsi" w:hAnsiTheme="minorHAnsi" w:cstheme="minorHAnsi"/>
        </w:rPr>
        <w:t>000,- Kč</w:t>
      </w:r>
      <w:r w:rsidR="001E0596" w:rsidRPr="00F664AB">
        <w:rPr>
          <w:rFonts w:asciiTheme="minorHAnsi" w:hAnsiTheme="minorHAnsi" w:cstheme="minorHAnsi"/>
        </w:rPr>
        <w:t>,</w:t>
      </w:r>
      <w:r w:rsidRPr="00F664AB">
        <w:rPr>
          <w:rFonts w:asciiTheme="minorHAnsi" w:hAnsiTheme="minorHAnsi" w:cstheme="minorHAnsi"/>
        </w:rPr>
        <w:t xml:space="preserve"> a to za každ</w:t>
      </w:r>
      <w:r w:rsidR="00E915FF" w:rsidRPr="00F664AB">
        <w:rPr>
          <w:rFonts w:asciiTheme="minorHAnsi" w:hAnsiTheme="minorHAnsi" w:cstheme="minorHAnsi"/>
        </w:rPr>
        <w:t>ou</w:t>
      </w:r>
      <w:r w:rsidR="0054285E" w:rsidRPr="00F664AB">
        <w:rPr>
          <w:rFonts w:asciiTheme="minorHAnsi" w:hAnsiTheme="minorHAnsi" w:cstheme="minorHAnsi"/>
        </w:rPr>
        <w:t xml:space="preserve"> takovou předmětnou vadu a každý</w:t>
      </w:r>
      <w:r w:rsidRPr="00F664AB">
        <w:rPr>
          <w:rFonts w:asciiTheme="minorHAnsi" w:hAnsiTheme="minorHAnsi" w:cstheme="minorHAnsi"/>
        </w:rPr>
        <w:t xml:space="preserve"> započatý den prodlení</w:t>
      </w:r>
      <w:r w:rsidR="0054285E" w:rsidRPr="00F664AB">
        <w:rPr>
          <w:rFonts w:asciiTheme="minorHAnsi" w:hAnsiTheme="minorHAnsi" w:cstheme="minorHAnsi"/>
        </w:rPr>
        <w:t xml:space="preserve"> s odstraněním vady.</w:t>
      </w:r>
      <w:bookmarkEnd w:id="242"/>
    </w:p>
    <w:p w14:paraId="722860C3" w14:textId="54EA257E" w:rsidR="00B81D4E" w:rsidRPr="00F664AB" w:rsidRDefault="00B81D4E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Poruší-li Zhotovitel svou povinnost řádně uchovat originál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 včetně jejích případných dodatků </w:t>
      </w:r>
      <w:r w:rsidR="00B92244">
        <w:rPr>
          <w:rFonts w:asciiTheme="minorHAnsi" w:hAnsiTheme="minorHAnsi" w:cstheme="minorHAnsi"/>
        </w:rPr>
        <w:t xml:space="preserve">a dalších dokladů </w:t>
      </w:r>
      <w:r w:rsidRPr="00F664AB">
        <w:rPr>
          <w:rFonts w:asciiTheme="minorHAnsi" w:hAnsiTheme="minorHAnsi" w:cstheme="minorHAnsi"/>
        </w:rPr>
        <w:t>dle čl.</w:t>
      </w:r>
      <w:r w:rsidR="00135B4B">
        <w:rPr>
          <w:rFonts w:asciiTheme="minorHAnsi" w:hAnsiTheme="minorHAnsi" w:cstheme="minorHAnsi"/>
        </w:rPr>
        <w:t xml:space="preserve"> </w:t>
      </w:r>
      <w:r w:rsidR="00135B4B">
        <w:rPr>
          <w:rFonts w:asciiTheme="minorHAnsi" w:hAnsiTheme="minorHAnsi" w:cstheme="minorHAnsi"/>
        </w:rPr>
        <w:fldChar w:fldCharType="begin"/>
      </w:r>
      <w:r w:rsidR="00135B4B">
        <w:rPr>
          <w:rFonts w:asciiTheme="minorHAnsi" w:hAnsiTheme="minorHAnsi" w:cstheme="minorHAnsi"/>
        </w:rPr>
        <w:instrText xml:space="preserve"> REF _Ref47523345 \r \h </w:instrText>
      </w:r>
      <w:r w:rsidR="00135B4B">
        <w:rPr>
          <w:rFonts w:asciiTheme="minorHAnsi" w:hAnsiTheme="minorHAnsi" w:cstheme="minorHAnsi"/>
        </w:rPr>
      </w:r>
      <w:r w:rsidR="00135B4B">
        <w:rPr>
          <w:rFonts w:asciiTheme="minorHAnsi" w:hAnsiTheme="minorHAnsi" w:cstheme="minorHAnsi"/>
        </w:rPr>
        <w:fldChar w:fldCharType="separate"/>
      </w:r>
      <w:proofErr w:type="gramStart"/>
      <w:r w:rsidR="004B20FE">
        <w:rPr>
          <w:rFonts w:asciiTheme="minorHAnsi" w:hAnsiTheme="minorHAnsi" w:cstheme="minorHAnsi"/>
        </w:rPr>
        <w:t>XXIX.6</w:t>
      </w:r>
      <w:r w:rsidR="00135B4B">
        <w:rPr>
          <w:rFonts w:asciiTheme="minorHAnsi" w:hAnsiTheme="minorHAnsi" w:cstheme="minorHAnsi"/>
        </w:rPr>
        <w:fldChar w:fldCharType="end"/>
      </w:r>
      <w:r w:rsidR="00135B4B">
        <w:rPr>
          <w:rFonts w:asciiTheme="minorHAnsi" w:hAnsiTheme="minorHAnsi" w:cstheme="minorHAnsi"/>
        </w:rPr>
        <w:t xml:space="preserve"> </w:t>
      </w:r>
      <w:r w:rsidRPr="00F664AB">
        <w:rPr>
          <w:rFonts w:asciiTheme="minorHAnsi" w:hAnsiTheme="minorHAnsi" w:cstheme="minorHAnsi"/>
        </w:rPr>
        <w:t xml:space="preserve"> </w:t>
      </w:r>
      <w:r w:rsidR="00A46356" w:rsidRPr="00F664AB">
        <w:rPr>
          <w:rFonts w:asciiTheme="minorHAnsi" w:hAnsiTheme="minorHAnsi" w:cstheme="minorHAnsi"/>
        </w:rPr>
        <w:t>Smlouvy</w:t>
      </w:r>
      <w:proofErr w:type="gramEnd"/>
      <w:r w:rsidRPr="00F664AB">
        <w:rPr>
          <w:rFonts w:asciiTheme="minorHAnsi" w:hAnsiTheme="minorHAnsi" w:cstheme="minorHAnsi"/>
        </w:rPr>
        <w:t xml:space="preserve"> je povinen uhradit Zhotoviteli </w:t>
      </w:r>
      <w:r w:rsidR="00A46356" w:rsidRPr="00F664AB">
        <w:rPr>
          <w:rFonts w:asciiTheme="minorHAnsi" w:hAnsiTheme="minorHAnsi" w:cstheme="minorHAnsi"/>
        </w:rPr>
        <w:t>100.000,-</w:t>
      </w:r>
      <w:r w:rsidRPr="00F664AB">
        <w:rPr>
          <w:rFonts w:asciiTheme="minorHAnsi" w:hAnsiTheme="minorHAnsi" w:cstheme="minorHAnsi"/>
        </w:rPr>
        <w:t xml:space="preserve"> Kč.</w:t>
      </w:r>
    </w:p>
    <w:p w14:paraId="12151E11" w14:textId="6590678D" w:rsidR="005879F5" w:rsidRPr="00F664AB" w:rsidRDefault="00180DA3" w:rsidP="002666A7">
      <w:pPr>
        <w:pStyle w:val="Odst"/>
        <w:rPr>
          <w:rFonts w:asciiTheme="minorHAnsi" w:hAnsiTheme="minorHAnsi" w:cstheme="minorHAnsi"/>
        </w:rPr>
      </w:pPr>
      <w:bookmarkStart w:id="243" w:name="_Ref47523487"/>
      <w:r w:rsidRPr="00F664AB">
        <w:rPr>
          <w:rFonts w:asciiTheme="minorHAnsi" w:hAnsiTheme="minorHAnsi" w:cstheme="minorHAnsi"/>
        </w:rPr>
        <w:t>Objednatel</w:t>
      </w:r>
      <w:r w:rsidR="005513A1" w:rsidRPr="00F664AB">
        <w:rPr>
          <w:rFonts w:asciiTheme="minorHAnsi" w:hAnsiTheme="minorHAnsi" w:cstheme="minorHAnsi"/>
        </w:rPr>
        <w:t xml:space="preserve"> je oprávněn započíst závazek </w:t>
      </w: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e vzniklý z porušení </w:t>
      </w:r>
      <w:r w:rsidR="00A46356" w:rsidRPr="00F664AB">
        <w:rPr>
          <w:rFonts w:asciiTheme="minorHAnsi" w:hAnsiTheme="minorHAnsi" w:cstheme="minorHAnsi"/>
        </w:rPr>
        <w:t>Smlouvy</w:t>
      </w:r>
      <w:r w:rsidR="005513A1" w:rsidRPr="00F664AB">
        <w:rPr>
          <w:rFonts w:asciiTheme="minorHAnsi" w:hAnsiTheme="minorHAnsi" w:cstheme="minorHAnsi"/>
        </w:rPr>
        <w:t xml:space="preserve"> – smluvní pokutu, přímo oproti vlastním nesplaceným závazkům vůči </w:t>
      </w: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>i.</w:t>
      </w:r>
      <w:bookmarkEnd w:id="243"/>
    </w:p>
    <w:p w14:paraId="4F2F2427" w14:textId="54ADC9BC" w:rsidR="005879F5" w:rsidRPr="00F664AB" w:rsidRDefault="005513A1" w:rsidP="002666A7">
      <w:pPr>
        <w:pStyle w:val="Odst"/>
        <w:rPr>
          <w:rFonts w:asciiTheme="minorHAnsi" w:hAnsiTheme="minorHAnsi" w:cstheme="minorHAnsi"/>
        </w:rPr>
      </w:pPr>
      <w:bookmarkStart w:id="244" w:name="_Ref52298021"/>
      <w:r w:rsidRPr="00F664AB">
        <w:rPr>
          <w:rFonts w:asciiTheme="minorHAnsi" w:hAnsiTheme="minorHAnsi" w:cstheme="minorHAnsi"/>
        </w:rPr>
        <w:t xml:space="preserve">Vznikne-li prodlení </w:t>
      </w:r>
      <w:r w:rsidR="00180DA3" w:rsidRPr="00F664AB">
        <w:rPr>
          <w:rFonts w:asciiTheme="minorHAnsi" w:hAnsiTheme="minorHAnsi" w:cstheme="minorHAnsi"/>
        </w:rPr>
        <w:t>Zhotovitel</w:t>
      </w:r>
      <w:r w:rsidRPr="00F664AB">
        <w:rPr>
          <w:rFonts w:asciiTheme="minorHAnsi" w:hAnsiTheme="minorHAnsi" w:cstheme="minorHAnsi"/>
        </w:rPr>
        <w:t xml:space="preserve">e v některé ze lhůt stanovené čl. </w:t>
      </w:r>
      <w:r w:rsidR="00BA1095" w:rsidRPr="00F664AB">
        <w:rPr>
          <w:rFonts w:asciiTheme="minorHAnsi" w:hAnsiTheme="minorHAnsi" w:cstheme="minorHAnsi"/>
        </w:rPr>
        <w:fldChar w:fldCharType="begin"/>
      </w:r>
      <w:r w:rsidR="00BA1095" w:rsidRPr="00F664AB">
        <w:rPr>
          <w:rFonts w:asciiTheme="minorHAnsi" w:hAnsiTheme="minorHAnsi" w:cstheme="minorHAnsi"/>
        </w:rPr>
        <w:instrText xml:space="preserve"> REF _Ref45147516 \w \h \d " odst. " </w:instrText>
      </w:r>
      <w:r w:rsidR="00E915FF" w:rsidRPr="00F664AB">
        <w:rPr>
          <w:rFonts w:asciiTheme="minorHAnsi" w:hAnsiTheme="minorHAnsi" w:cstheme="minorHAnsi"/>
        </w:rPr>
        <w:instrText xml:space="preserve"> \* MERGEFORMAT </w:instrText>
      </w:r>
      <w:r w:rsidR="00BA1095" w:rsidRPr="00F664AB">
        <w:rPr>
          <w:rFonts w:asciiTheme="minorHAnsi" w:hAnsiTheme="minorHAnsi" w:cstheme="minorHAnsi"/>
        </w:rPr>
      </w:r>
      <w:r w:rsidR="00BA1095" w:rsidRPr="00F664AB">
        <w:rPr>
          <w:rFonts w:asciiTheme="minorHAnsi" w:hAnsiTheme="minorHAnsi" w:cstheme="minorHAnsi"/>
        </w:rPr>
        <w:fldChar w:fldCharType="separate"/>
      </w:r>
      <w:r w:rsidR="00E523CC">
        <w:rPr>
          <w:rFonts w:asciiTheme="minorHAnsi" w:hAnsiTheme="minorHAnsi" w:cstheme="minorHAnsi"/>
        </w:rPr>
        <w:t>XXI. odst. 1</w:t>
      </w:r>
      <w:r w:rsidR="00BA1095" w:rsidRPr="00F664AB">
        <w:rPr>
          <w:rFonts w:asciiTheme="minorHAnsi" w:hAnsiTheme="minorHAnsi" w:cstheme="minorHAnsi"/>
        </w:rPr>
        <w:fldChar w:fldCharType="end"/>
      </w:r>
      <w:r w:rsidRPr="00F664AB">
        <w:rPr>
          <w:rFonts w:asciiTheme="minorHAnsi" w:hAnsiTheme="minorHAnsi" w:cstheme="minorHAnsi"/>
        </w:rPr>
        <w:t xml:space="preserve"> až </w:t>
      </w:r>
      <w:r w:rsidR="00BA1095" w:rsidRPr="00F664AB">
        <w:rPr>
          <w:rFonts w:asciiTheme="minorHAnsi" w:hAnsiTheme="minorHAnsi" w:cstheme="minorHAnsi"/>
        </w:rPr>
        <w:fldChar w:fldCharType="begin"/>
      </w:r>
      <w:r w:rsidR="00BA1095" w:rsidRPr="00F664AB">
        <w:rPr>
          <w:rFonts w:asciiTheme="minorHAnsi" w:hAnsiTheme="minorHAnsi" w:cstheme="minorHAnsi"/>
        </w:rPr>
        <w:instrText xml:space="preserve"> REF _Ref36539249 \n \h </w:instrText>
      </w:r>
      <w:r w:rsidR="00E915FF" w:rsidRPr="00F664AB">
        <w:rPr>
          <w:rFonts w:asciiTheme="minorHAnsi" w:hAnsiTheme="minorHAnsi" w:cstheme="minorHAnsi"/>
        </w:rPr>
        <w:instrText xml:space="preserve"> \* MERGEFORMAT </w:instrText>
      </w:r>
      <w:r w:rsidR="00BA1095" w:rsidRPr="00F664AB">
        <w:rPr>
          <w:rFonts w:asciiTheme="minorHAnsi" w:hAnsiTheme="minorHAnsi" w:cstheme="minorHAnsi"/>
        </w:rPr>
      </w:r>
      <w:r w:rsidR="00BA1095" w:rsidRPr="00F664AB">
        <w:rPr>
          <w:rFonts w:asciiTheme="minorHAnsi" w:hAnsiTheme="minorHAnsi" w:cstheme="minorHAnsi"/>
        </w:rPr>
        <w:fldChar w:fldCharType="separate"/>
      </w:r>
      <w:r w:rsidR="00ED13C1">
        <w:rPr>
          <w:rFonts w:asciiTheme="minorHAnsi" w:hAnsiTheme="minorHAnsi" w:cstheme="minorHAnsi"/>
        </w:rPr>
        <w:t>3</w:t>
      </w:r>
      <w:r w:rsidR="00BA1095" w:rsidRPr="00F664AB">
        <w:rPr>
          <w:rFonts w:asciiTheme="minorHAnsi" w:hAnsiTheme="minorHAnsi" w:cstheme="minorHAnsi"/>
        </w:rPr>
        <w:fldChar w:fldCharType="end"/>
      </w:r>
      <w:r w:rsidRPr="00F664AB">
        <w:rPr>
          <w:rFonts w:asciiTheme="minorHAnsi" w:hAnsiTheme="minorHAnsi" w:cstheme="minorHAnsi"/>
        </w:rPr>
        <w:t xml:space="preserve"> </w:t>
      </w:r>
      <w:r w:rsidR="00FD0BA3" w:rsidRPr="00F664AB">
        <w:rPr>
          <w:rFonts w:asciiTheme="minorHAnsi" w:hAnsiTheme="minorHAnsi" w:cstheme="minorHAnsi"/>
        </w:rPr>
        <w:t xml:space="preserve">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 delší než 30 dnů, je </w:t>
      </w:r>
      <w:r w:rsidR="00180DA3" w:rsidRPr="00F664AB">
        <w:rPr>
          <w:rFonts w:asciiTheme="minorHAnsi" w:hAnsiTheme="minorHAnsi" w:cstheme="minorHAnsi"/>
        </w:rPr>
        <w:t>Objednatel</w:t>
      </w:r>
      <w:r w:rsidRPr="00F664AB">
        <w:rPr>
          <w:rFonts w:asciiTheme="minorHAnsi" w:hAnsiTheme="minorHAnsi" w:cstheme="minorHAnsi"/>
        </w:rPr>
        <w:t xml:space="preserve"> oprávněn odstoupit od</w:t>
      </w:r>
      <w:r w:rsidR="00FD0BA3" w:rsidRPr="00F664AB">
        <w:rPr>
          <w:rFonts w:asciiTheme="minorHAnsi" w:hAnsiTheme="minorHAnsi" w:cstheme="minorHAnsi"/>
        </w:rPr>
        <w:t xml:space="preserve">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 i bez učinění předchozí výzvy </w:t>
      </w:r>
      <w:r w:rsidR="00180DA3" w:rsidRPr="00F664AB">
        <w:rPr>
          <w:rFonts w:asciiTheme="minorHAnsi" w:hAnsiTheme="minorHAnsi" w:cstheme="minorHAnsi"/>
        </w:rPr>
        <w:t>Zhotovitel</w:t>
      </w:r>
      <w:r w:rsidRPr="00F664AB">
        <w:rPr>
          <w:rFonts w:asciiTheme="minorHAnsi" w:hAnsiTheme="minorHAnsi" w:cstheme="minorHAnsi"/>
        </w:rPr>
        <w:t xml:space="preserve">i. Ostatní sankční nároky dle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 tím zůstávají nedotčeny.</w:t>
      </w:r>
      <w:bookmarkEnd w:id="244"/>
    </w:p>
    <w:p w14:paraId="5E8ACBED" w14:textId="3C11DDE4" w:rsidR="00D05FF0" w:rsidRPr="00F664AB" w:rsidRDefault="00D05FF0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Odstoupí-li Objednatel </w:t>
      </w:r>
      <w:r w:rsidR="000F320D">
        <w:rPr>
          <w:rFonts w:asciiTheme="minorHAnsi" w:hAnsiTheme="minorHAnsi" w:cstheme="minorHAnsi"/>
        </w:rPr>
        <w:t xml:space="preserve">od Smlouvy </w:t>
      </w:r>
      <w:r w:rsidRPr="00F664AB">
        <w:rPr>
          <w:rFonts w:asciiTheme="minorHAnsi" w:hAnsiTheme="minorHAnsi" w:cstheme="minorHAnsi"/>
        </w:rPr>
        <w:t xml:space="preserve">podle </w:t>
      </w:r>
      <w:r w:rsidRPr="00CB2943">
        <w:rPr>
          <w:rFonts w:asciiTheme="minorHAnsi" w:hAnsiTheme="minorHAnsi" w:cstheme="minorHAnsi"/>
        </w:rPr>
        <w:t>čl.</w:t>
      </w:r>
      <w:r w:rsidR="00CF4D42">
        <w:rPr>
          <w:rFonts w:asciiTheme="minorHAnsi" w:hAnsiTheme="minorHAnsi" w:cstheme="minorHAnsi"/>
        </w:rPr>
        <w:t xml:space="preserve"> </w:t>
      </w:r>
      <w:r w:rsidR="00CF4D42">
        <w:rPr>
          <w:rFonts w:asciiTheme="minorHAnsi" w:hAnsiTheme="minorHAnsi" w:cstheme="minorHAnsi"/>
        </w:rPr>
        <w:fldChar w:fldCharType="begin"/>
      </w:r>
      <w:r w:rsidR="00CF4D42">
        <w:rPr>
          <w:rFonts w:asciiTheme="minorHAnsi" w:hAnsiTheme="minorHAnsi" w:cstheme="minorHAnsi"/>
        </w:rPr>
        <w:instrText xml:space="preserve"> REF _Ref52298021 \w \h </w:instrText>
      </w:r>
      <w:r w:rsidR="00CF4D42">
        <w:rPr>
          <w:rFonts w:asciiTheme="minorHAnsi" w:hAnsiTheme="minorHAnsi" w:cstheme="minorHAnsi"/>
        </w:rPr>
      </w:r>
      <w:r w:rsidR="00CF4D42">
        <w:rPr>
          <w:rFonts w:asciiTheme="minorHAnsi" w:hAnsiTheme="minorHAnsi" w:cstheme="minorHAnsi"/>
        </w:rPr>
        <w:fldChar w:fldCharType="separate"/>
      </w:r>
      <w:proofErr w:type="gramStart"/>
      <w:r w:rsidR="004B20FE">
        <w:rPr>
          <w:rFonts w:asciiTheme="minorHAnsi" w:hAnsiTheme="minorHAnsi" w:cstheme="minorHAnsi"/>
        </w:rPr>
        <w:t>XXVI.1</w:t>
      </w:r>
      <w:r w:rsidR="00CF4D42">
        <w:rPr>
          <w:rFonts w:asciiTheme="minorHAnsi" w:hAnsiTheme="minorHAnsi" w:cstheme="minorHAnsi"/>
        </w:rPr>
        <w:fldChar w:fldCharType="end"/>
      </w:r>
      <w:r w:rsidR="00C67B0E">
        <w:rPr>
          <w:rFonts w:asciiTheme="minorHAnsi" w:hAnsiTheme="minorHAnsi" w:cstheme="minorHAnsi"/>
        </w:rPr>
        <w:t>6</w:t>
      </w:r>
      <w:proofErr w:type="gramEnd"/>
      <w:r w:rsidRPr="00CB2943">
        <w:rPr>
          <w:rFonts w:asciiTheme="minorHAnsi" w:hAnsiTheme="minorHAnsi" w:cstheme="minorHAnsi"/>
        </w:rPr>
        <w:t>,</w:t>
      </w:r>
      <w:r w:rsidRPr="000F320D">
        <w:rPr>
          <w:rFonts w:asciiTheme="minorHAnsi" w:hAnsiTheme="minorHAnsi" w:cstheme="minorHAnsi"/>
        </w:rPr>
        <w:t xml:space="preserve"> pak</w:t>
      </w:r>
      <w:r w:rsidRPr="00F664AB">
        <w:rPr>
          <w:rFonts w:asciiTheme="minorHAnsi" w:hAnsiTheme="minorHAnsi" w:cstheme="minorHAnsi"/>
        </w:rPr>
        <w:t xml:space="preserve"> odstupuje od celého plnění v souladu s § 2004 odst. 2 věty druhé občanského zákoníku, jelikož částečné plnění nemá pro Objednatele význam. Vešker</w:t>
      </w:r>
      <w:r w:rsidR="00F333BB" w:rsidRPr="00F664AB">
        <w:rPr>
          <w:rFonts w:asciiTheme="minorHAnsi" w:hAnsiTheme="minorHAnsi" w:cstheme="minorHAnsi"/>
        </w:rPr>
        <w:t>é</w:t>
      </w:r>
      <w:r w:rsidRPr="00F664AB">
        <w:rPr>
          <w:rFonts w:asciiTheme="minorHAnsi" w:hAnsiTheme="minorHAnsi" w:cstheme="minorHAnsi"/>
        </w:rPr>
        <w:t xml:space="preserve"> plnění ze strany Objednatele, zejména provedené platby dle čl. </w:t>
      </w:r>
      <w:r w:rsidR="00BA1095" w:rsidRPr="00F664AB">
        <w:rPr>
          <w:rFonts w:asciiTheme="minorHAnsi" w:hAnsiTheme="minorHAnsi" w:cstheme="minorHAnsi"/>
        </w:rPr>
        <w:fldChar w:fldCharType="begin"/>
      </w:r>
      <w:r w:rsidR="00BA1095" w:rsidRPr="00F664AB">
        <w:rPr>
          <w:rFonts w:asciiTheme="minorHAnsi" w:hAnsiTheme="minorHAnsi" w:cstheme="minorHAnsi"/>
        </w:rPr>
        <w:instrText xml:space="preserve"> REF _Ref45150752 \w \h \d " odst. " </w:instrText>
      </w:r>
      <w:r w:rsidR="00F664AB">
        <w:rPr>
          <w:rFonts w:asciiTheme="minorHAnsi" w:hAnsiTheme="minorHAnsi" w:cstheme="minorHAnsi"/>
        </w:rPr>
        <w:instrText xml:space="preserve"> \* MERGEFORMAT </w:instrText>
      </w:r>
      <w:r w:rsidR="00BA1095" w:rsidRPr="00F664AB">
        <w:rPr>
          <w:rFonts w:asciiTheme="minorHAnsi" w:hAnsiTheme="minorHAnsi" w:cstheme="minorHAnsi"/>
        </w:rPr>
      </w:r>
      <w:r w:rsidR="00BA1095" w:rsidRPr="00F664AB">
        <w:rPr>
          <w:rFonts w:asciiTheme="minorHAnsi" w:hAnsiTheme="minorHAnsi" w:cstheme="minorHAnsi"/>
        </w:rPr>
        <w:fldChar w:fldCharType="separate"/>
      </w:r>
      <w:r w:rsidR="004B20FE">
        <w:rPr>
          <w:rFonts w:asciiTheme="minorHAnsi" w:hAnsiTheme="minorHAnsi" w:cstheme="minorHAnsi"/>
        </w:rPr>
        <w:t>VII. odst. 1</w:t>
      </w:r>
      <w:r w:rsidR="00BA1095" w:rsidRPr="00F664AB">
        <w:rPr>
          <w:rFonts w:asciiTheme="minorHAnsi" w:hAnsiTheme="minorHAnsi" w:cstheme="minorHAnsi"/>
        </w:rPr>
        <w:fldChar w:fldCharType="end"/>
      </w:r>
      <w:r w:rsidRPr="00F664AB">
        <w:rPr>
          <w:rFonts w:asciiTheme="minorHAnsi" w:hAnsiTheme="minorHAnsi" w:cstheme="minorHAnsi"/>
        </w:rPr>
        <w:t xml:space="preserve">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, </w:t>
      </w:r>
      <w:r w:rsidR="000F320D">
        <w:rPr>
          <w:rFonts w:asciiTheme="minorHAnsi" w:hAnsiTheme="minorHAnsi" w:cstheme="minorHAnsi"/>
        </w:rPr>
        <w:t xml:space="preserve">nechť </w:t>
      </w:r>
      <w:r w:rsidRPr="00F664AB">
        <w:rPr>
          <w:rFonts w:asciiTheme="minorHAnsi" w:hAnsiTheme="minorHAnsi" w:cstheme="minorHAnsi"/>
        </w:rPr>
        <w:t>j</w:t>
      </w:r>
      <w:r w:rsidR="00F333BB" w:rsidRPr="00F664AB">
        <w:rPr>
          <w:rFonts w:asciiTheme="minorHAnsi" w:hAnsiTheme="minorHAnsi" w:cstheme="minorHAnsi"/>
        </w:rPr>
        <w:t>e</w:t>
      </w:r>
      <w:r w:rsidRPr="00F664AB">
        <w:rPr>
          <w:rFonts w:asciiTheme="minorHAnsi" w:hAnsiTheme="minorHAnsi" w:cstheme="minorHAnsi"/>
        </w:rPr>
        <w:t xml:space="preserve"> považován</w:t>
      </w:r>
      <w:r w:rsidR="00F333BB" w:rsidRPr="00F664AB">
        <w:rPr>
          <w:rFonts w:asciiTheme="minorHAnsi" w:hAnsiTheme="minorHAnsi" w:cstheme="minorHAnsi"/>
        </w:rPr>
        <w:t>o</w:t>
      </w:r>
      <w:r w:rsidRPr="00F664AB">
        <w:rPr>
          <w:rFonts w:asciiTheme="minorHAnsi" w:hAnsiTheme="minorHAnsi" w:cstheme="minorHAnsi"/>
        </w:rPr>
        <w:t xml:space="preserve"> za bezdůvodné obohacení</w:t>
      </w:r>
      <w:r w:rsidR="000F320D">
        <w:rPr>
          <w:rFonts w:asciiTheme="minorHAnsi" w:hAnsiTheme="minorHAnsi" w:cstheme="minorHAnsi"/>
        </w:rPr>
        <w:t xml:space="preserve"> Zhotovitele</w:t>
      </w:r>
      <w:r w:rsidRPr="00F664AB">
        <w:rPr>
          <w:rFonts w:asciiTheme="minorHAnsi" w:hAnsiTheme="minorHAnsi" w:cstheme="minorHAnsi"/>
        </w:rPr>
        <w:t xml:space="preserve">. </w:t>
      </w:r>
    </w:p>
    <w:p w14:paraId="0DBE222F" w14:textId="465BFF59" w:rsidR="00085234" w:rsidRPr="00F664AB" w:rsidRDefault="008D5754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V případě, že u Zhotovitel</w:t>
      </w:r>
      <w:r w:rsidR="008427FC" w:rsidRPr="00F664AB">
        <w:rPr>
          <w:rFonts w:asciiTheme="minorHAnsi" w:hAnsiTheme="minorHAnsi" w:cstheme="minorHAnsi"/>
        </w:rPr>
        <w:t>e</w:t>
      </w:r>
      <w:r w:rsidRPr="00F664AB">
        <w:rPr>
          <w:rFonts w:asciiTheme="minorHAnsi" w:hAnsiTheme="minorHAnsi" w:cstheme="minorHAnsi"/>
        </w:rPr>
        <w:t xml:space="preserve"> dojde k </w:t>
      </w:r>
      <w:r w:rsidR="00576220" w:rsidRPr="00F664AB">
        <w:rPr>
          <w:rFonts w:asciiTheme="minorHAnsi" w:hAnsiTheme="minorHAnsi" w:cstheme="minorHAnsi"/>
        </w:rPr>
        <w:t>významné</w:t>
      </w:r>
      <w:r w:rsidRPr="00F664AB">
        <w:rPr>
          <w:rFonts w:asciiTheme="minorHAnsi" w:hAnsiTheme="minorHAnsi" w:cstheme="minorHAnsi"/>
        </w:rPr>
        <w:t xml:space="preserve"> změně ovládání Zhotovitele ve smyslu </w:t>
      </w:r>
      <w:proofErr w:type="spellStart"/>
      <w:r w:rsidRPr="00F664AB">
        <w:rPr>
          <w:rFonts w:asciiTheme="minorHAnsi" w:hAnsiTheme="minorHAnsi" w:cstheme="minorHAnsi"/>
        </w:rPr>
        <w:t>ust</w:t>
      </w:r>
      <w:proofErr w:type="spellEnd"/>
      <w:r w:rsidRPr="00F664AB">
        <w:rPr>
          <w:rFonts w:asciiTheme="minorHAnsi" w:hAnsiTheme="minorHAnsi" w:cstheme="minorHAnsi"/>
        </w:rPr>
        <w:t xml:space="preserve">. § 71 a </w:t>
      </w:r>
      <w:proofErr w:type="spellStart"/>
      <w:r w:rsidRPr="00F664AB">
        <w:rPr>
          <w:rFonts w:asciiTheme="minorHAnsi" w:hAnsiTheme="minorHAnsi" w:cstheme="minorHAnsi"/>
        </w:rPr>
        <w:t>souv</w:t>
      </w:r>
      <w:proofErr w:type="spellEnd"/>
      <w:r w:rsidRPr="00F664AB">
        <w:rPr>
          <w:rFonts w:asciiTheme="minorHAnsi" w:hAnsiTheme="minorHAnsi" w:cstheme="minorHAnsi"/>
        </w:rPr>
        <w:t xml:space="preserve">. zákona č. 90/2012 Sb., o obchodních korporacích, je Objednatel oprávněn odstoupit od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 i bez učinění předchozí výzvy Zhotoviteli. Ostatní sankční nároky dle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 tím zůstávají nedotčeny.</w:t>
      </w:r>
      <w:r w:rsidR="008666D8" w:rsidRPr="00F664AB">
        <w:rPr>
          <w:rFonts w:asciiTheme="minorHAnsi" w:hAnsiTheme="minorHAnsi" w:cstheme="minorHAnsi"/>
        </w:rPr>
        <w:t xml:space="preserve"> </w:t>
      </w:r>
    </w:p>
    <w:p w14:paraId="605A2EBA" w14:textId="68CAA1F9" w:rsidR="005513A1" w:rsidRPr="00F664AB" w:rsidRDefault="005513A1" w:rsidP="004870FC">
      <w:pPr>
        <w:pStyle w:val="Nadpis1"/>
        <w:ind w:left="0" w:firstLine="0"/>
        <w:rPr>
          <w:rFonts w:asciiTheme="minorHAnsi" w:hAnsiTheme="minorHAnsi" w:cstheme="minorHAnsi"/>
        </w:rPr>
      </w:pPr>
      <w:bookmarkStart w:id="245" w:name="_Toc49258800"/>
      <w:bookmarkStart w:id="246" w:name="_Toc167182279"/>
      <w:r w:rsidRPr="00F664AB">
        <w:rPr>
          <w:rFonts w:asciiTheme="minorHAnsi" w:hAnsiTheme="minorHAnsi" w:cstheme="minorHAnsi"/>
        </w:rPr>
        <w:t>Závěrečná ustanovení</w:t>
      </w:r>
      <w:bookmarkEnd w:id="245"/>
      <w:bookmarkEnd w:id="246"/>
    </w:p>
    <w:p w14:paraId="7EBF77DF" w14:textId="339B0548" w:rsidR="005879F5" w:rsidRPr="00F664AB" w:rsidRDefault="005513A1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Smluvní strany jsou povinny poskytnout si navzájem dostatečnou součinnost při plnění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, jakož i při vyhodnocování spokojenosti s jejím plněním.  </w:t>
      </w:r>
    </w:p>
    <w:p w14:paraId="1266B235" w14:textId="558D620D" w:rsidR="005879F5" w:rsidRPr="00F664AB" w:rsidRDefault="005513A1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Smluvní strany jsou povinny předávat si navzájem vždy aktuální, pravdivé a úplné informace nezbytně nutné k řádnému a včasnému plnění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>.</w:t>
      </w:r>
    </w:p>
    <w:p w14:paraId="08CF490A" w14:textId="0871C349" w:rsidR="005879F5" w:rsidRPr="00F664AB" w:rsidRDefault="00180DA3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Objednatel</w:t>
      </w:r>
      <w:r w:rsidR="005513A1" w:rsidRPr="00F664AB">
        <w:rPr>
          <w:rFonts w:asciiTheme="minorHAnsi" w:hAnsiTheme="minorHAnsi" w:cstheme="minorHAnsi"/>
        </w:rPr>
        <w:t xml:space="preserve"> je povinen umožnit zaměstnancům </w:t>
      </w: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e, které tento užije k plnění svého závazku, přístup do prostor nezbytných pro řádné plnění </w:t>
      </w:r>
      <w:r w:rsidR="00A46356" w:rsidRPr="00F664AB">
        <w:rPr>
          <w:rFonts w:asciiTheme="minorHAnsi" w:hAnsiTheme="minorHAnsi" w:cstheme="minorHAnsi"/>
        </w:rPr>
        <w:t>Smlouvy</w:t>
      </w:r>
      <w:r w:rsidR="005513A1" w:rsidRPr="00F664AB">
        <w:rPr>
          <w:rFonts w:asciiTheme="minorHAnsi" w:hAnsiTheme="minorHAnsi" w:cstheme="minorHAnsi"/>
        </w:rPr>
        <w:t>, dále k vlastnímu programovému vybavení</w:t>
      </w:r>
      <w:r w:rsidR="00FD0BA3" w:rsidRPr="00F664AB">
        <w:rPr>
          <w:rFonts w:asciiTheme="minorHAnsi" w:hAnsiTheme="minorHAnsi" w:cstheme="minorHAnsi"/>
        </w:rPr>
        <w:t>,</w:t>
      </w:r>
      <w:r w:rsidR="005513A1" w:rsidRPr="00F664AB">
        <w:rPr>
          <w:rFonts w:asciiTheme="minorHAnsi" w:hAnsiTheme="minorHAnsi" w:cstheme="minorHAnsi"/>
        </w:rPr>
        <w:t xml:space="preserve"> k automatizovanému i neautomatizovanému informačnímu systému, ke zdroji elektrické energie, </w:t>
      </w:r>
      <w:r w:rsidR="00FD0BA3" w:rsidRPr="00F664AB">
        <w:rPr>
          <w:rFonts w:asciiTheme="minorHAnsi" w:hAnsiTheme="minorHAnsi" w:cstheme="minorHAnsi"/>
        </w:rPr>
        <w:t xml:space="preserve">k </w:t>
      </w:r>
      <w:r w:rsidR="005513A1" w:rsidRPr="00F664AB">
        <w:rPr>
          <w:rFonts w:asciiTheme="minorHAnsi" w:hAnsiTheme="minorHAnsi" w:cstheme="minorHAnsi"/>
        </w:rPr>
        <w:t xml:space="preserve">síti elektronických komunikací apod., v rozsahu nezbytném pro řádné plnění </w:t>
      </w:r>
      <w:r w:rsidR="00A46356" w:rsidRPr="00F664AB">
        <w:rPr>
          <w:rFonts w:asciiTheme="minorHAnsi" w:hAnsiTheme="minorHAnsi" w:cstheme="minorHAnsi"/>
        </w:rPr>
        <w:t>Smlouvy</w:t>
      </w:r>
      <w:r w:rsidR="005513A1" w:rsidRPr="00F664AB">
        <w:rPr>
          <w:rFonts w:asciiTheme="minorHAnsi" w:hAnsiTheme="minorHAnsi" w:cstheme="minorHAnsi"/>
        </w:rPr>
        <w:t>.</w:t>
      </w:r>
    </w:p>
    <w:p w14:paraId="1331B770" w14:textId="77777777" w:rsidR="005879F5" w:rsidRPr="00BB2D54" w:rsidRDefault="005513A1" w:rsidP="00484951">
      <w:pPr>
        <w:pStyle w:val="Odst"/>
        <w:rPr>
          <w:rFonts w:asciiTheme="minorHAnsi" w:hAnsiTheme="minorHAnsi" w:cstheme="minorHAnsi"/>
        </w:rPr>
      </w:pPr>
      <w:r w:rsidRPr="00BB2D54">
        <w:rPr>
          <w:rFonts w:asciiTheme="minorHAnsi" w:hAnsiTheme="minorHAnsi" w:cstheme="minorHAnsi"/>
        </w:rPr>
        <w:t xml:space="preserve">Tato </w:t>
      </w:r>
      <w:r w:rsidR="00FD0BA3" w:rsidRPr="00BB2D54">
        <w:rPr>
          <w:rFonts w:asciiTheme="minorHAnsi" w:hAnsiTheme="minorHAnsi" w:cstheme="minorHAnsi"/>
        </w:rPr>
        <w:t>S</w:t>
      </w:r>
      <w:r w:rsidRPr="00BB2D54">
        <w:rPr>
          <w:rFonts w:asciiTheme="minorHAnsi" w:hAnsiTheme="minorHAnsi" w:cstheme="minorHAnsi"/>
        </w:rPr>
        <w:t xml:space="preserve">mlouva je vyhotovena </w:t>
      </w:r>
      <w:r w:rsidR="00804C02" w:rsidRPr="00BB2D54">
        <w:rPr>
          <w:rFonts w:asciiTheme="minorHAnsi" w:hAnsiTheme="minorHAnsi" w:cstheme="minorHAnsi"/>
        </w:rPr>
        <w:t>v elektronickém vyhotovení a podepsána elektroni</w:t>
      </w:r>
      <w:r w:rsidR="00630D5F" w:rsidRPr="00BB2D54">
        <w:rPr>
          <w:rFonts w:asciiTheme="minorHAnsi" w:hAnsiTheme="minorHAnsi" w:cstheme="minorHAnsi"/>
        </w:rPr>
        <w:t>c</w:t>
      </w:r>
      <w:r w:rsidR="00804C02" w:rsidRPr="00BB2D54">
        <w:rPr>
          <w:rFonts w:asciiTheme="minorHAnsi" w:hAnsiTheme="minorHAnsi" w:cstheme="minorHAnsi"/>
        </w:rPr>
        <w:t>kými podpisy včetně jejích příloh</w:t>
      </w:r>
      <w:r w:rsidRPr="00BB2D54">
        <w:rPr>
          <w:rFonts w:asciiTheme="minorHAnsi" w:hAnsiTheme="minorHAnsi" w:cstheme="minorHAnsi"/>
        </w:rPr>
        <w:t xml:space="preserve">. </w:t>
      </w:r>
    </w:p>
    <w:p w14:paraId="7556FD01" w14:textId="68B74D2A" w:rsidR="005879F5" w:rsidRPr="00F664AB" w:rsidRDefault="005513A1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 xml:space="preserve">Nevynutitelnost nebo neplatnost kteréhokoli článku, odstavce, pododstavce nebo ustanovení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 neovlivní vynutitelnost nebo platnost ustanovení ostatních. V případě, že jakýkoli takovýto článek, odstavec, pododstavec nebo ustanovení by mělo z jakéhokoli důvodu pozbýt platnosti (zejména z důvodu rozporu s aplikovatelnými zákony a ostatními právními normami), provedou smluvní strany konzultace a dohodnou se na právně přijatelném způsobu provedení záměrů obsažených v takové části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>, jež pozbyla platnosti.</w:t>
      </w:r>
    </w:p>
    <w:p w14:paraId="25350DD8" w14:textId="224D57EC" w:rsidR="00B81D4E" w:rsidRPr="00F664AB" w:rsidRDefault="00B81D4E" w:rsidP="002666A7">
      <w:pPr>
        <w:pStyle w:val="Odst"/>
        <w:rPr>
          <w:rFonts w:asciiTheme="minorHAnsi" w:hAnsiTheme="minorHAnsi" w:cstheme="minorHAnsi"/>
          <w:shd w:val="clear" w:color="auto" w:fill="FFFFFF"/>
        </w:rPr>
      </w:pPr>
      <w:bookmarkStart w:id="247" w:name="_Ref47523345"/>
      <w:r w:rsidRPr="00F664AB">
        <w:rPr>
          <w:rFonts w:asciiTheme="minorHAnsi" w:hAnsiTheme="minorHAnsi" w:cstheme="minorHAnsi"/>
          <w:shd w:val="clear" w:color="auto" w:fill="FFFFFF"/>
        </w:rPr>
        <w:t xml:space="preserve">Zhotovitel se zavazuje řádně uchovávat originál </w:t>
      </w:r>
      <w:r w:rsidR="00A46356" w:rsidRPr="00F664AB">
        <w:rPr>
          <w:rFonts w:asciiTheme="minorHAnsi" w:hAnsiTheme="minorHAnsi" w:cstheme="minorHAnsi"/>
          <w:shd w:val="clear" w:color="auto" w:fill="FFFFFF"/>
        </w:rPr>
        <w:t>Smlouvy</w:t>
      </w:r>
      <w:r w:rsidRPr="00F664AB">
        <w:rPr>
          <w:rFonts w:asciiTheme="minorHAnsi" w:hAnsiTheme="minorHAnsi" w:cstheme="minorHAnsi"/>
          <w:shd w:val="clear" w:color="auto" w:fill="FFFFFF"/>
        </w:rPr>
        <w:t xml:space="preserve">, včetně jejích případných dodatků a příloh, veškeré originály účetních dokladů a veškerou dokumentaci související s realizací plněním </w:t>
      </w:r>
      <w:r w:rsidR="00A46356" w:rsidRPr="00F664AB">
        <w:rPr>
          <w:rFonts w:asciiTheme="minorHAnsi" w:hAnsiTheme="minorHAnsi" w:cstheme="minorHAnsi"/>
          <w:shd w:val="clear" w:color="auto" w:fill="FFFFFF"/>
        </w:rPr>
        <w:t>Smlouvy minimálně</w:t>
      </w:r>
      <w:r w:rsidRPr="00F664AB">
        <w:rPr>
          <w:rFonts w:asciiTheme="minorHAnsi" w:hAnsiTheme="minorHAnsi" w:cstheme="minorHAnsi"/>
          <w:shd w:val="clear" w:color="auto" w:fill="FFFFFF"/>
        </w:rPr>
        <w:t xml:space="preserve"> do konce roku </w:t>
      </w:r>
      <w:r w:rsidR="00351578">
        <w:rPr>
          <w:rFonts w:asciiTheme="minorHAnsi" w:hAnsiTheme="minorHAnsi" w:cstheme="minorHAnsi"/>
          <w:shd w:val="clear" w:color="auto" w:fill="FFFFFF"/>
        </w:rPr>
        <w:t>2029</w:t>
      </w:r>
      <w:r w:rsidR="00CF4D42" w:rsidRPr="00F664AB">
        <w:rPr>
          <w:rFonts w:asciiTheme="minorHAnsi" w:hAnsiTheme="minorHAnsi" w:cstheme="minorHAnsi"/>
          <w:shd w:val="clear" w:color="auto" w:fill="FFFFFF"/>
        </w:rPr>
        <w:t xml:space="preserve"> </w:t>
      </w:r>
      <w:r w:rsidRPr="00F664AB">
        <w:rPr>
          <w:rFonts w:asciiTheme="minorHAnsi" w:hAnsiTheme="minorHAnsi" w:cstheme="minorHAnsi"/>
          <w:shd w:val="clear" w:color="auto" w:fill="FFFFFF"/>
        </w:rPr>
        <w:t>a na případnou výzvu Objednatele mu bezplatně poskytnout prosté kopie. Pokud je v českých právních předpisech stanovena lhůta delší, musí ji Zhotovitel použít.</w:t>
      </w:r>
      <w:bookmarkEnd w:id="247"/>
    </w:p>
    <w:p w14:paraId="7F60E252" w14:textId="4F0CBD39" w:rsidR="005879F5" w:rsidRPr="00F664AB" w:rsidRDefault="00180DA3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 prohlašuje, že je mu známa skutečnost, že sazba daně z přidané hodnoty bude stanovena v souladu s právními předpisy platnými v době podpisu </w:t>
      </w:r>
      <w:r w:rsidR="00A46356" w:rsidRPr="00F664AB">
        <w:rPr>
          <w:rFonts w:asciiTheme="minorHAnsi" w:hAnsiTheme="minorHAnsi" w:cstheme="minorHAnsi"/>
        </w:rPr>
        <w:t>Smlouvy</w:t>
      </w:r>
      <w:r w:rsidR="005513A1" w:rsidRPr="00F664AB">
        <w:rPr>
          <w:rFonts w:asciiTheme="minorHAnsi" w:hAnsiTheme="minorHAnsi" w:cstheme="minorHAnsi"/>
        </w:rPr>
        <w:t>.</w:t>
      </w:r>
    </w:p>
    <w:p w14:paraId="42D74F3D" w14:textId="7ADA31A0" w:rsidR="005879F5" w:rsidRPr="00F664AB" w:rsidRDefault="005513A1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V případě interpretačních různic smluvních stran vyplývajících z</w:t>
      </w:r>
      <w:r w:rsidR="00C03654">
        <w:rPr>
          <w:rFonts w:asciiTheme="minorHAnsi" w:hAnsiTheme="minorHAnsi" w:cstheme="minorHAnsi"/>
        </w:rPr>
        <w:t>e</w:t>
      </w:r>
      <w:r w:rsidRPr="00F664AB">
        <w:rPr>
          <w:rFonts w:asciiTheme="minorHAnsi" w:hAnsiTheme="minorHAnsi" w:cstheme="minorHAnsi"/>
        </w:rPr>
        <w:t> 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 se smluvní strany dohodly, že se bude při interpretaci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 přednostně užívat zadáv</w:t>
      </w:r>
      <w:r w:rsidR="00194BE2" w:rsidRPr="00F664AB">
        <w:rPr>
          <w:rFonts w:asciiTheme="minorHAnsi" w:hAnsiTheme="minorHAnsi" w:cstheme="minorHAnsi"/>
        </w:rPr>
        <w:t>acích podmínek veřejné zakázky</w:t>
      </w:r>
      <w:r w:rsidRPr="00F664AB">
        <w:rPr>
          <w:rFonts w:asciiTheme="minorHAnsi" w:hAnsiTheme="minorHAnsi" w:cstheme="minorHAnsi"/>
        </w:rPr>
        <w:t>,</w:t>
      </w:r>
      <w:r w:rsidR="00FD0BA3" w:rsidRPr="00F664AB">
        <w:rPr>
          <w:rFonts w:asciiTheme="minorHAnsi" w:hAnsiTheme="minorHAnsi" w:cstheme="minorHAnsi"/>
        </w:rPr>
        <w:t xml:space="preserve"> </w:t>
      </w:r>
      <w:r w:rsidR="00804C02" w:rsidRPr="00F664AB">
        <w:rPr>
          <w:rFonts w:asciiTheme="minorHAnsi" w:hAnsiTheme="minorHAnsi" w:cstheme="minorHAnsi"/>
        </w:rPr>
        <w:t xml:space="preserve">avšak v případě interpretačních různic mezi články </w:t>
      </w:r>
      <w:r w:rsidR="00A46356" w:rsidRPr="00F664AB">
        <w:rPr>
          <w:rFonts w:asciiTheme="minorHAnsi" w:hAnsiTheme="minorHAnsi" w:cstheme="minorHAnsi"/>
        </w:rPr>
        <w:t>Smlouvy</w:t>
      </w:r>
      <w:r w:rsidR="00804C02" w:rsidRPr="00F664AB">
        <w:rPr>
          <w:rFonts w:asciiTheme="minorHAnsi" w:hAnsiTheme="minorHAnsi" w:cstheme="minorHAnsi"/>
        </w:rPr>
        <w:t xml:space="preserve"> a údaji uvedenými </w:t>
      </w:r>
      <w:r w:rsidR="00BB2D54">
        <w:rPr>
          <w:rFonts w:asciiTheme="minorHAnsi" w:hAnsiTheme="minorHAnsi" w:cstheme="minorHAnsi"/>
        </w:rPr>
        <w:t>Technické specifikaci</w:t>
      </w:r>
      <w:r w:rsidR="00804C02" w:rsidRPr="00F664AB">
        <w:rPr>
          <w:rFonts w:asciiTheme="minorHAnsi" w:hAnsiTheme="minorHAnsi" w:cstheme="minorHAnsi"/>
        </w:rPr>
        <w:t xml:space="preserve"> se přednostně užije výkladu dle </w:t>
      </w:r>
      <w:r w:rsidR="00BB2D54">
        <w:rPr>
          <w:rFonts w:asciiTheme="minorHAnsi" w:hAnsiTheme="minorHAnsi" w:cstheme="minorHAnsi"/>
        </w:rPr>
        <w:t>T</w:t>
      </w:r>
      <w:r w:rsidR="00FD0BA3" w:rsidRPr="00F664AB">
        <w:rPr>
          <w:rFonts w:asciiTheme="minorHAnsi" w:hAnsiTheme="minorHAnsi" w:cstheme="minorHAnsi"/>
        </w:rPr>
        <w:t>echnické specifikace</w:t>
      </w:r>
      <w:r w:rsidR="00804C02" w:rsidRPr="00F664AB">
        <w:rPr>
          <w:rFonts w:asciiTheme="minorHAnsi" w:hAnsiTheme="minorHAnsi" w:cstheme="minorHAnsi"/>
        </w:rPr>
        <w:t>.</w:t>
      </w:r>
    </w:p>
    <w:p w14:paraId="59079CEB" w14:textId="77777777" w:rsidR="005879F5" w:rsidRPr="00F664AB" w:rsidRDefault="00180DA3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 prohlašuje, že mu je známa skutečnost, že není oprávněn podmínit tuto nabídku jakoukoliv protinabídkou, a to ani tehdy, vyžadovala-li by tak standardně nabízená licence </w:t>
      </w:r>
      <w:r w:rsidR="000337AA" w:rsidRPr="00F664AB">
        <w:rPr>
          <w:rFonts w:asciiTheme="minorHAnsi" w:hAnsiTheme="minorHAnsi" w:cstheme="minorHAnsi"/>
        </w:rPr>
        <w:t xml:space="preserve">software </w:t>
      </w:r>
      <w:r w:rsidR="005513A1" w:rsidRPr="00F664AB">
        <w:rPr>
          <w:rFonts w:asciiTheme="minorHAnsi" w:hAnsiTheme="minorHAnsi" w:cstheme="minorHAnsi"/>
        </w:rPr>
        <w:t xml:space="preserve">imanentně pro instalaci nebo řádný provoz i spuštění software (např. tzv. </w:t>
      </w:r>
      <w:r w:rsidR="000337AA" w:rsidRPr="00F664AB">
        <w:rPr>
          <w:rFonts w:asciiTheme="minorHAnsi" w:hAnsiTheme="minorHAnsi" w:cstheme="minorHAnsi"/>
        </w:rPr>
        <w:t>„</w:t>
      </w:r>
      <w:proofErr w:type="spellStart"/>
      <w:r w:rsidR="000337AA" w:rsidRPr="00F664AB">
        <w:rPr>
          <w:rFonts w:asciiTheme="minorHAnsi" w:hAnsiTheme="minorHAnsi" w:cstheme="minorHAnsi"/>
        </w:rPr>
        <w:t>click</w:t>
      </w:r>
      <w:proofErr w:type="spellEnd"/>
      <w:r w:rsidR="000337AA" w:rsidRPr="00F664AB">
        <w:rPr>
          <w:rFonts w:asciiTheme="minorHAnsi" w:hAnsiTheme="minorHAnsi" w:cstheme="minorHAnsi"/>
        </w:rPr>
        <w:t xml:space="preserve"> and </w:t>
      </w:r>
      <w:proofErr w:type="spellStart"/>
      <w:r w:rsidR="000337AA" w:rsidRPr="00F664AB">
        <w:rPr>
          <w:rFonts w:asciiTheme="minorHAnsi" w:hAnsiTheme="minorHAnsi" w:cstheme="minorHAnsi"/>
        </w:rPr>
        <w:t>wrap</w:t>
      </w:r>
      <w:proofErr w:type="spellEnd"/>
      <w:r w:rsidR="000337AA" w:rsidRPr="00F664AB">
        <w:rPr>
          <w:rFonts w:asciiTheme="minorHAnsi" w:hAnsiTheme="minorHAnsi" w:cstheme="minorHAnsi"/>
        </w:rPr>
        <w:t xml:space="preserve"> </w:t>
      </w:r>
      <w:r w:rsidR="005513A1" w:rsidRPr="00F664AB">
        <w:rPr>
          <w:rFonts w:asciiTheme="minorHAnsi" w:hAnsiTheme="minorHAnsi" w:cstheme="minorHAnsi"/>
        </w:rPr>
        <w:t>EULA</w:t>
      </w:r>
      <w:r w:rsidR="000337AA" w:rsidRPr="00F664AB">
        <w:rPr>
          <w:rFonts w:asciiTheme="minorHAnsi" w:hAnsiTheme="minorHAnsi" w:cstheme="minorHAnsi"/>
        </w:rPr>
        <w:t>“</w:t>
      </w:r>
      <w:r w:rsidR="005513A1" w:rsidRPr="00F664AB">
        <w:rPr>
          <w:rFonts w:asciiTheme="minorHAnsi" w:hAnsiTheme="minorHAnsi" w:cstheme="minorHAnsi"/>
        </w:rPr>
        <w:t>)</w:t>
      </w:r>
      <w:r w:rsidR="002D53C5" w:rsidRPr="00F664AB">
        <w:rPr>
          <w:rFonts w:asciiTheme="minorHAnsi" w:hAnsiTheme="minorHAnsi" w:cstheme="minorHAnsi"/>
        </w:rPr>
        <w:t>.</w:t>
      </w:r>
      <w:r w:rsidR="005513A1" w:rsidRPr="00F664AB">
        <w:rPr>
          <w:rFonts w:asciiTheme="minorHAnsi" w:hAnsiTheme="minorHAnsi" w:cstheme="minorHAnsi"/>
        </w:rPr>
        <w:t xml:space="preserve"> </w:t>
      </w:r>
      <w:r w:rsidRPr="00F664AB">
        <w:rPr>
          <w:rFonts w:asciiTheme="minorHAnsi" w:hAnsiTheme="minorHAnsi" w:cstheme="minorHAnsi"/>
        </w:rPr>
        <w:t>Zhotovitel</w:t>
      </w:r>
      <w:r w:rsidR="005513A1" w:rsidRPr="00F664AB">
        <w:rPr>
          <w:rFonts w:asciiTheme="minorHAnsi" w:hAnsiTheme="minorHAnsi" w:cstheme="minorHAnsi"/>
        </w:rPr>
        <w:t xml:space="preserve">i je známo, že k takovým ustanovení nebude </w:t>
      </w:r>
      <w:r w:rsidRPr="00F664AB">
        <w:rPr>
          <w:rFonts w:asciiTheme="minorHAnsi" w:hAnsiTheme="minorHAnsi" w:cstheme="minorHAnsi"/>
        </w:rPr>
        <w:t>Objednatel</w:t>
      </w:r>
      <w:r w:rsidR="005513A1" w:rsidRPr="00F664AB">
        <w:rPr>
          <w:rFonts w:asciiTheme="minorHAnsi" w:hAnsiTheme="minorHAnsi" w:cstheme="minorHAnsi"/>
        </w:rPr>
        <w:t xml:space="preserve"> přihlížet a smluvní strany budou činit, </w:t>
      </w:r>
      <w:r w:rsidR="006F78D6" w:rsidRPr="00F664AB">
        <w:rPr>
          <w:rFonts w:asciiTheme="minorHAnsi" w:hAnsiTheme="minorHAnsi" w:cstheme="minorHAnsi"/>
        </w:rPr>
        <w:t>jako by</w:t>
      </w:r>
      <w:r w:rsidR="005513A1" w:rsidRPr="00F664AB">
        <w:rPr>
          <w:rFonts w:asciiTheme="minorHAnsi" w:hAnsiTheme="minorHAnsi" w:cstheme="minorHAnsi"/>
        </w:rPr>
        <w:t xml:space="preserve"> jich nebylo</w:t>
      </w:r>
      <w:r w:rsidR="000337AA" w:rsidRPr="00F664AB">
        <w:rPr>
          <w:rFonts w:asciiTheme="minorHAnsi" w:hAnsiTheme="minorHAnsi" w:cstheme="minorHAnsi"/>
        </w:rPr>
        <w:t>, jelikož vztahy mezi Zhotovitelem a Objednatelem se řídí touto smlouvou</w:t>
      </w:r>
      <w:r w:rsidR="005513A1" w:rsidRPr="00F664AB">
        <w:rPr>
          <w:rFonts w:asciiTheme="minorHAnsi" w:hAnsiTheme="minorHAnsi" w:cstheme="minorHAnsi"/>
        </w:rPr>
        <w:t>.</w:t>
      </w:r>
    </w:p>
    <w:p w14:paraId="141BC156" w14:textId="18A26011" w:rsidR="005879F5" w:rsidRPr="00F664AB" w:rsidRDefault="005513A1" w:rsidP="002666A7">
      <w:pPr>
        <w:pStyle w:val="Odst"/>
        <w:rPr>
          <w:rFonts w:asciiTheme="minorHAnsi" w:hAnsiTheme="minorHAnsi" w:cstheme="minorHAnsi"/>
        </w:rPr>
      </w:pPr>
      <w:bookmarkStart w:id="248" w:name="_Ref45152558"/>
      <w:r w:rsidRPr="00F664AB">
        <w:rPr>
          <w:rFonts w:asciiTheme="minorHAnsi" w:hAnsiTheme="minorHAnsi" w:cstheme="minorHAnsi"/>
        </w:rPr>
        <w:t xml:space="preserve">Smluvní strany se zavazují vyvinout maximální úsilí k odstranění vzájemných sporů vzniklých na základě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 nebo v souvislosti s touto </w:t>
      </w:r>
      <w:r w:rsidR="0066755E" w:rsidRPr="00F664AB">
        <w:rPr>
          <w:rFonts w:asciiTheme="minorHAnsi" w:hAnsiTheme="minorHAnsi" w:cstheme="minorHAnsi"/>
        </w:rPr>
        <w:t>S</w:t>
      </w:r>
      <w:r w:rsidRPr="00F664AB">
        <w:rPr>
          <w:rFonts w:asciiTheme="minorHAnsi" w:hAnsiTheme="minorHAnsi" w:cstheme="minorHAnsi"/>
        </w:rPr>
        <w:t>mlouvou a k jejich vyřešení zejména prostřednictvím jednání pověřených zástupců</w:t>
      </w:r>
      <w:r w:rsidR="00220B3D" w:rsidRPr="00220B3D">
        <w:rPr>
          <w:rFonts w:asciiTheme="minorHAnsi" w:hAnsiTheme="minorHAnsi" w:cstheme="minorHAnsi"/>
        </w:rPr>
        <w:t xml:space="preserve"> </w:t>
      </w:r>
      <w:r w:rsidR="00220B3D" w:rsidRPr="00F664AB">
        <w:rPr>
          <w:rFonts w:asciiTheme="minorHAnsi" w:hAnsiTheme="minorHAnsi" w:cstheme="minorHAnsi"/>
        </w:rPr>
        <w:t>obou stran</w:t>
      </w:r>
      <w:r w:rsidRPr="00F664AB">
        <w:rPr>
          <w:rFonts w:asciiTheme="minorHAnsi" w:hAnsiTheme="minorHAnsi" w:cstheme="minorHAnsi"/>
        </w:rPr>
        <w:t>.</w:t>
      </w:r>
      <w:bookmarkEnd w:id="248"/>
    </w:p>
    <w:p w14:paraId="07D4AB2E" w14:textId="77777777" w:rsidR="00085234" w:rsidRPr="00F449A9" w:rsidRDefault="00085234" w:rsidP="002666A7">
      <w:pPr>
        <w:pStyle w:val="Odst"/>
        <w:rPr>
          <w:rFonts w:asciiTheme="minorHAnsi" w:hAnsiTheme="minorHAnsi" w:cstheme="minorHAnsi"/>
        </w:rPr>
      </w:pPr>
      <w:r w:rsidRPr="00F449A9">
        <w:rPr>
          <w:rFonts w:asciiTheme="minorHAnsi" w:hAnsiTheme="minorHAnsi" w:cstheme="minorHAnsi"/>
        </w:rPr>
        <w:t xml:space="preserve">Smluvní strany se dohodly, že Zhotovitel má povinnost informovat Objednatele o významné změně ovládání Zhotovitele ve smyslu </w:t>
      </w:r>
      <w:proofErr w:type="spellStart"/>
      <w:r w:rsidRPr="00F449A9">
        <w:rPr>
          <w:rFonts w:asciiTheme="minorHAnsi" w:hAnsiTheme="minorHAnsi" w:cstheme="minorHAnsi"/>
        </w:rPr>
        <w:t>ust</w:t>
      </w:r>
      <w:proofErr w:type="spellEnd"/>
      <w:r w:rsidRPr="00F449A9">
        <w:rPr>
          <w:rFonts w:asciiTheme="minorHAnsi" w:hAnsiTheme="minorHAnsi" w:cstheme="minorHAnsi"/>
        </w:rPr>
        <w:t>. § 71</w:t>
      </w:r>
      <w:r w:rsidR="008666D8" w:rsidRPr="00F449A9">
        <w:rPr>
          <w:rFonts w:asciiTheme="minorHAnsi" w:hAnsiTheme="minorHAnsi" w:cstheme="minorHAnsi"/>
        </w:rPr>
        <w:t xml:space="preserve"> </w:t>
      </w:r>
      <w:r w:rsidRPr="00F449A9">
        <w:rPr>
          <w:rFonts w:asciiTheme="minorHAnsi" w:hAnsiTheme="minorHAnsi" w:cstheme="minorHAnsi"/>
        </w:rPr>
        <w:t xml:space="preserve">a </w:t>
      </w:r>
      <w:proofErr w:type="spellStart"/>
      <w:r w:rsidRPr="00F449A9">
        <w:rPr>
          <w:rFonts w:asciiTheme="minorHAnsi" w:hAnsiTheme="minorHAnsi" w:cstheme="minorHAnsi"/>
        </w:rPr>
        <w:t>souv</w:t>
      </w:r>
      <w:proofErr w:type="spellEnd"/>
      <w:r w:rsidRPr="00F449A9">
        <w:rPr>
          <w:rFonts w:asciiTheme="minorHAnsi" w:hAnsiTheme="minorHAnsi" w:cstheme="minorHAnsi"/>
        </w:rPr>
        <w:t xml:space="preserve">. zákona č. 90/2012 Sb., o </w:t>
      </w:r>
      <w:r w:rsidR="00576220" w:rsidRPr="00F449A9">
        <w:rPr>
          <w:rFonts w:asciiTheme="minorHAnsi" w:hAnsiTheme="minorHAnsi" w:cstheme="minorHAnsi"/>
        </w:rPr>
        <w:t>obchodních</w:t>
      </w:r>
      <w:r w:rsidRPr="00F449A9">
        <w:rPr>
          <w:rFonts w:asciiTheme="minorHAnsi" w:hAnsiTheme="minorHAnsi" w:cstheme="minorHAnsi"/>
        </w:rPr>
        <w:t xml:space="preserve"> korporacích, ve znění pozdějších předpisů</w:t>
      </w:r>
      <w:r w:rsidR="00027D72" w:rsidRPr="00F449A9">
        <w:rPr>
          <w:rFonts w:asciiTheme="minorHAnsi" w:hAnsiTheme="minorHAnsi" w:cstheme="minorHAnsi"/>
        </w:rPr>
        <w:t>,</w:t>
      </w:r>
      <w:r w:rsidRPr="00F449A9">
        <w:rPr>
          <w:rFonts w:asciiTheme="minorHAnsi" w:hAnsiTheme="minorHAnsi" w:cstheme="minorHAnsi"/>
        </w:rPr>
        <w:t xml:space="preserve"> a to d</w:t>
      </w:r>
      <w:r w:rsidR="008D5754" w:rsidRPr="00F449A9">
        <w:rPr>
          <w:rFonts w:asciiTheme="minorHAnsi" w:hAnsiTheme="minorHAnsi" w:cstheme="minorHAnsi"/>
        </w:rPr>
        <w:t>o 3 pracovních dnů od p</w:t>
      </w:r>
      <w:r w:rsidRPr="00F449A9">
        <w:rPr>
          <w:rFonts w:asciiTheme="minorHAnsi" w:hAnsiTheme="minorHAnsi" w:cstheme="minorHAnsi"/>
        </w:rPr>
        <w:t>r</w:t>
      </w:r>
      <w:r w:rsidR="008D5754" w:rsidRPr="00F449A9">
        <w:rPr>
          <w:rFonts w:asciiTheme="minorHAnsi" w:hAnsiTheme="minorHAnsi" w:cstheme="minorHAnsi"/>
        </w:rPr>
        <w:t>o</w:t>
      </w:r>
      <w:r w:rsidRPr="00F449A9">
        <w:rPr>
          <w:rFonts w:asciiTheme="minorHAnsi" w:hAnsiTheme="minorHAnsi" w:cstheme="minorHAnsi"/>
        </w:rPr>
        <w:t>vedení takové změny.</w:t>
      </w:r>
    </w:p>
    <w:p w14:paraId="04B7BA43" w14:textId="570ADEC7" w:rsidR="00B63B4C" w:rsidRPr="00B97BA6" w:rsidRDefault="005513A1" w:rsidP="002666A7">
      <w:pPr>
        <w:pStyle w:val="Odst"/>
        <w:rPr>
          <w:rFonts w:asciiTheme="minorHAnsi" w:hAnsiTheme="minorHAnsi" w:cstheme="minorHAnsi"/>
        </w:rPr>
      </w:pPr>
      <w:r w:rsidRPr="00B97BA6">
        <w:rPr>
          <w:rFonts w:asciiTheme="minorHAnsi" w:hAnsiTheme="minorHAnsi" w:cstheme="minorHAnsi"/>
        </w:rPr>
        <w:t xml:space="preserve">Spory vzniklé na základě </w:t>
      </w:r>
      <w:r w:rsidR="00A46356" w:rsidRPr="00B97BA6">
        <w:rPr>
          <w:rFonts w:asciiTheme="minorHAnsi" w:hAnsiTheme="minorHAnsi" w:cstheme="minorHAnsi"/>
        </w:rPr>
        <w:t>Smlouvy</w:t>
      </w:r>
      <w:r w:rsidRPr="00B97BA6">
        <w:rPr>
          <w:rFonts w:asciiTheme="minorHAnsi" w:hAnsiTheme="minorHAnsi" w:cstheme="minorHAnsi"/>
        </w:rPr>
        <w:t xml:space="preserve"> nebo v souvislosti s touto </w:t>
      </w:r>
      <w:r w:rsidR="0066755E" w:rsidRPr="00B97BA6">
        <w:rPr>
          <w:rFonts w:asciiTheme="minorHAnsi" w:hAnsiTheme="minorHAnsi" w:cstheme="minorHAnsi"/>
        </w:rPr>
        <w:t>S</w:t>
      </w:r>
      <w:r w:rsidRPr="00B97BA6">
        <w:rPr>
          <w:rFonts w:asciiTheme="minorHAnsi" w:hAnsiTheme="minorHAnsi" w:cstheme="minorHAnsi"/>
        </w:rPr>
        <w:t xml:space="preserve">mlouvou, které se nepodaří odstranit </w:t>
      </w:r>
      <w:r w:rsidR="00E839A6" w:rsidRPr="00B97BA6">
        <w:rPr>
          <w:rFonts w:asciiTheme="minorHAnsi" w:hAnsiTheme="minorHAnsi" w:cstheme="minorHAnsi"/>
        </w:rPr>
        <w:t>dle odst.</w:t>
      </w:r>
      <w:r w:rsidRPr="00B97BA6">
        <w:rPr>
          <w:rFonts w:asciiTheme="minorHAnsi" w:hAnsiTheme="minorHAnsi" w:cstheme="minorHAnsi"/>
        </w:rPr>
        <w:t xml:space="preserve"> </w:t>
      </w:r>
      <w:r w:rsidR="00BA1095" w:rsidRPr="00B97BA6">
        <w:rPr>
          <w:rFonts w:asciiTheme="minorHAnsi" w:hAnsiTheme="minorHAnsi" w:cstheme="minorHAnsi"/>
        </w:rPr>
        <w:fldChar w:fldCharType="begin"/>
      </w:r>
      <w:r w:rsidR="00BA1095" w:rsidRPr="00B97BA6">
        <w:rPr>
          <w:rFonts w:asciiTheme="minorHAnsi" w:hAnsiTheme="minorHAnsi" w:cstheme="minorHAnsi"/>
        </w:rPr>
        <w:instrText xml:space="preserve"> REF _Ref45152558 \n \h </w:instrText>
      </w:r>
      <w:r w:rsidR="00F664AB" w:rsidRPr="00B97BA6">
        <w:rPr>
          <w:rFonts w:asciiTheme="minorHAnsi" w:hAnsiTheme="minorHAnsi" w:cstheme="minorHAnsi"/>
        </w:rPr>
        <w:instrText xml:space="preserve"> \* MERGEFORMAT </w:instrText>
      </w:r>
      <w:r w:rsidR="00BA1095" w:rsidRPr="00B97BA6">
        <w:rPr>
          <w:rFonts w:asciiTheme="minorHAnsi" w:hAnsiTheme="minorHAnsi" w:cstheme="minorHAnsi"/>
        </w:rPr>
      </w:r>
      <w:r w:rsidR="00BA1095" w:rsidRPr="00B97BA6">
        <w:rPr>
          <w:rFonts w:asciiTheme="minorHAnsi" w:hAnsiTheme="minorHAnsi" w:cstheme="minorHAnsi"/>
        </w:rPr>
        <w:fldChar w:fldCharType="separate"/>
      </w:r>
      <w:r w:rsidR="004B20FE" w:rsidRPr="00B97BA6">
        <w:rPr>
          <w:rFonts w:asciiTheme="minorHAnsi" w:hAnsiTheme="minorHAnsi" w:cstheme="minorHAnsi"/>
        </w:rPr>
        <w:t>10</w:t>
      </w:r>
      <w:r w:rsidR="00BA1095" w:rsidRPr="00B97BA6">
        <w:rPr>
          <w:rFonts w:asciiTheme="minorHAnsi" w:hAnsiTheme="minorHAnsi" w:cstheme="minorHAnsi"/>
        </w:rPr>
        <w:fldChar w:fldCharType="end"/>
      </w:r>
      <w:r w:rsidRPr="00B97BA6">
        <w:rPr>
          <w:rFonts w:asciiTheme="minorHAnsi" w:hAnsiTheme="minorHAnsi" w:cstheme="minorHAnsi"/>
        </w:rPr>
        <w:t xml:space="preserve"> tohoto článku, budou </w:t>
      </w:r>
      <w:r w:rsidR="003E76AD" w:rsidRPr="00B97BA6">
        <w:rPr>
          <w:rFonts w:asciiTheme="minorHAnsi" w:hAnsiTheme="minorHAnsi" w:cstheme="minorHAnsi"/>
        </w:rPr>
        <w:t xml:space="preserve">rozhodovány u </w:t>
      </w:r>
      <w:r w:rsidR="0050741E" w:rsidRPr="00B97BA6">
        <w:rPr>
          <w:rFonts w:asciiTheme="minorHAnsi" w:hAnsiTheme="minorHAnsi" w:cstheme="minorHAnsi"/>
        </w:rPr>
        <w:t>věcně příslušného soudu</w:t>
      </w:r>
      <w:r w:rsidR="003E76AD" w:rsidRPr="00B97BA6">
        <w:rPr>
          <w:rFonts w:asciiTheme="minorHAnsi" w:hAnsiTheme="minorHAnsi" w:cstheme="minorHAnsi"/>
        </w:rPr>
        <w:t xml:space="preserve"> v Ostravě.</w:t>
      </w:r>
    </w:p>
    <w:p w14:paraId="177158CF" w14:textId="04C6A653" w:rsidR="005879F5" w:rsidRPr="00B97BA6" w:rsidRDefault="005513A1" w:rsidP="002666A7">
      <w:pPr>
        <w:pStyle w:val="Odst"/>
        <w:rPr>
          <w:rFonts w:asciiTheme="minorHAnsi" w:hAnsiTheme="minorHAnsi" w:cstheme="minorHAnsi"/>
        </w:rPr>
      </w:pPr>
      <w:r w:rsidRPr="00B97BA6">
        <w:rPr>
          <w:rFonts w:asciiTheme="minorHAnsi" w:hAnsiTheme="minorHAnsi" w:cstheme="minorHAnsi"/>
        </w:rPr>
        <w:t xml:space="preserve">Tato </w:t>
      </w:r>
      <w:r w:rsidR="00E839A6" w:rsidRPr="00B97BA6">
        <w:rPr>
          <w:rFonts w:asciiTheme="minorHAnsi" w:hAnsiTheme="minorHAnsi" w:cstheme="minorHAnsi"/>
        </w:rPr>
        <w:t>S</w:t>
      </w:r>
      <w:r w:rsidRPr="00B97BA6">
        <w:rPr>
          <w:rFonts w:asciiTheme="minorHAnsi" w:hAnsiTheme="minorHAnsi" w:cstheme="minorHAnsi"/>
        </w:rPr>
        <w:t>mlouva se řídí českým právem</w:t>
      </w:r>
      <w:r w:rsidR="000F2F1E" w:rsidRPr="00B97BA6">
        <w:rPr>
          <w:rFonts w:asciiTheme="minorHAnsi" w:hAnsiTheme="minorHAnsi" w:cstheme="minorHAnsi"/>
        </w:rPr>
        <w:t>, zejména pak relevantními ustanoveními občanského zákoníku</w:t>
      </w:r>
      <w:r w:rsidR="00E83EC8" w:rsidRPr="00B97BA6">
        <w:rPr>
          <w:rFonts w:asciiTheme="minorHAnsi" w:hAnsiTheme="minorHAnsi" w:cstheme="minorHAnsi"/>
        </w:rPr>
        <w:t xml:space="preserve"> a</w:t>
      </w:r>
      <w:r w:rsidR="00B97BA6" w:rsidRPr="00B97BA6">
        <w:rPr>
          <w:rFonts w:asciiTheme="minorHAnsi" w:hAnsiTheme="minorHAnsi" w:cstheme="minorHAnsi"/>
        </w:rPr>
        <w:t xml:space="preserve"> </w:t>
      </w:r>
      <w:r w:rsidR="000F2F1E" w:rsidRPr="00B97BA6">
        <w:rPr>
          <w:rFonts w:asciiTheme="minorHAnsi" w:hAnsiTheme="minorHAnsi" w:cstheme="minorHAnsi"/>
        </w:rPr>
        <w:t xml:space="preserve">autorského zákona. </w:t>
      </w:r>
      <w:r w:rsidRPr="00B97BA6">
        <w:rPr>
          <w:rFonts w:asciiTheme="minorHAnsi" w:hAnsiTheme="minorHAnsi" w:cstheme="minorHAnsi"/>
        </w:rPr>
        <w:t xml:space="preserve"> </w:t>
      </w:r>
    </w:p>
    <w:p w14:paraId="753FDBAF" w14:textId="77777777" w:rsidR="00C50DE0" w:rsidRDefault="005513A1" w:rsidP="00440619">
      <w:pPr>
        <w:pStyle w:val="Odst"/>
        <w:rPr>
          <w:rFonts w:asciiTheme="minorHAnsi" w:hAnsiTheme="minorHAnsi" w:cstheme="minorHAnsi"/>
        </w:rPr>
      </w:pPr>
      <w:bookmarkStart w:id="249" w:name="_Ref45152283"/>
      <w:r w:rsidRPr="00F664AB">
        <w:rPr>
          <w:rFonts w:asciiTheme="minorHAnsi" w:hAnsiTheme="minorHAnsi" w:cstheme="minorHAnsi"/>
        </w:rPr>
        <w:t xml:space="preserve">Smluvní strany prohlašují, že jim je známa skutečnost, že tato </w:t>
      </w:r>
      <w:r w:rsidR="0066755E" w:rsidRPr="00F664AB">
        <w:rPr>
          <w:rFonts w:asciiTheme="minorHAnsi" w:hAnsiTheme="minorHAnsi" w:cstheme="minorHAnsi"/>
        </w:rPr>
        <w:t>S</w:t>
      </w:r>
      <w:r w:rsidRPr="00F664AB">
        <w:rPr>
          <w:rFonts w:asciiTheme="minorHAnsi" w:hAnsiTheme="minorHAnsi" w:cstheme="minorHAnsi"/>
        </w:rPr>
        <w:t xml:space="preserve">mlouva nabývá účinnosti dnem jejího zveřejnění v registru smluv dle </w:t>
      </w:r>
      <w:proofErr w:type="spellStart"/>
      <w:r w:rsidRPr="00F664AB">
        <w:rPr>
          <w:rFonts w:asciiTheme="minorHAnsi" w:hAnsiTheme="minorHAnsi" w:cstheme="minorHAnsi"/>
        </w:rPr>
        <w:t>ust</w:t>
      </w:r>
      <w:proofErr w:type="spellEnd"/>
      <w:r w:rsidRPr="00F664AB">
        <w:rPr>
          <w:rFonts w:asciiTheme="minorHAnsi" w:hAnsiTheme="minorHAnsi" w:cstheme="minorHAnsi"/>
        </w:rPr>
        <w:t xml:space="preserve">. § 6 zákona č. 340/2015 Sb., o registru smluv, ve znění pozdějších předpisů, a že proti tomuto zveřejnění </w:t>
      </w:r>
      <w:r w:rsidR="00A46356" w:rsidRPr="00F664AB">
        <w:rPr>
          <w:rFonts w:asciiTheme="minorHAnsi" w:hAnsiTheme="minorHAnsi" w:cstheme="minorHAnsi"/>
        </w:rPr>
        <w:t>Smlouvy</w:t>
      </w:r>
      <w:r w:rsidRPr="00F664AB">
        <w:rPr>
          <w:rFonts w:asciiTheme="minorHAnsi" w:hAnsiTheme="minorHAnsi" w:cstheme="minorHAnsi"/>
        </w:rPr>
        <w:t xml:space="preserve"> se všemi údaji</w:t>
      </w:r>
      <w:r w:rsidR="00804C02" w:rsidRPr="00F664AB">
        <w:rPr>
          <w:rFonts w:asciiTheme="minorHAnsi" w:hAnsiTheme="minorHAnsi" w:cstheme="minorHAnsi"/>
        </w:rPr>
        <w:t xml:space="preserve"> a </w:t>
      </w:r>
      <w:proofErr w:type="spellStart"/>
      <w:r w:rsidR="00804C02" w:rsidRPr="00F664AB">
        <w:rPr>
          <w:rFonts w:asciiTheme="minorHAnsi" w:hAnsiTheme="minorHAnsi" w:cstheme="minorHAnsi"/>
        </w:rPr>
        <w:t>metadaty</w:t>
      </w:r>
      <w:proofErr w:type="spellEnd"/>
      <w:r w:rsidRPr="00F664AB">
        <w:rPr>
          <w:rFonts w:asciiTheme="minorHAnsi" w:hAnsiTheme="minorHAnsi" w:cstheme="minorHAnsi"/>
        </w:rPr>
        <w:t xml:space="preserve">, </w:t>
      </w:r>
      <w:r w:rsidR="00CA4E9D" w:rsidRPr="00F664AB">
        <w:rPr>
          <w:rFonts w:asciiTheme="minorHAnsi" w:hAnsiTheme="minorHAnsi" w:cstheme="minorHAnsi"/>
        </w:rPr>
        <w:t>která</w:t>
      </w:r>
      <w:r w:rsidRPr="00F664AB">
        <w:rPr>
          <w:rFonts w:asciiTheme="minorHAnsi" w:hAnsiTheme="minorHAnsi" w:cstheme="minorHAnsi"/>
        </w:rPr>
        <w:t xml:space="preserve"> v ní jsou, nemají žádných námitek a ani jim není známo, že by se vyskytovaly překážky bránící jejímu </w:t>
      </w:r>
      <w:r w:rsidR="00A46356" w:rsidRPr="00F664AB">
        <w:rPr>
          <w:rFonts w:asciiTheme="minorHAnsi" w:hAnsiTheme="minorHAnsi" w:cstheme="minorHAnsi"/>
        </w:rPr>
        <w:t>zveřejnění v</w:t>
      </w:r>
      <w:r w:rsidR="006C347A" w:rsidRPr="00F664AB">
        <w:rPr>
          <w:rFonts w:asciiTheme="minorHAnsi" w:hAnsiTheme="minorHAnsi" w:cstheme="minorHAnsi"/>
        </w:rPr>
        <w:t> </w:t>
      </w:r>
      <w:r w:rsidRPr="00F664AB">
        <w:rPr>
          <w:rFonts w:asciiTheme="minorHAnsi" w:hAnsiTheme="minorHAnsi" w:cstheme="minorHAnsi"/>
        </w:rPr>
        <w:t>plném znění</w:t>
      </w:r>
      <w:r w:rsidR="006F78D6" w:rsidRPr="00F664AB">
        <w:rPr>
          <w:rFonts w:asciiTheme="minorHAnsi" w:hAnsiTheme="minorHAnsi" w:cstheme="minorHAnsi"/>
        </w:rPr>
        <w:t xml:space="preserve"> a dále, že nic v obsahu </w:t>
      </w:r>
      <w:r w:rsidR="00A46356" w:rsidRPr="00F664AB">
        <w:rPr>
          <w:rFonts w:asciiTheme="minorHAnsi" w:hAnsiTheme="minorHAnsi" w:cstheme="minorHAnsi"/>
        </w:rPr>
        <w:t>Smlouvy</w:t>
      </w:r>
      <w:r w:rsidR="006F78D6" w:rsidRPr="00F664AB">
        <w:rPr>
          <w:rFonts w:asciiTheme="minorHAnsi" w:hAnsiTheme="minorHAnsi" w:cstheme="minorHAnsi"/>
        </w:rPr>
        <w:t xml:space="preserve"> se vyskytující není obchodním tajemstvím či důvěrným údajem ve smyslu relevantních ustanovení občanského zákoníku</w:t>
      </w:r>
      <w:r w:rsidRPr="00F664AB">
        <w:rPr>
          <w:rFonts w:asciiTheme="minorHAnsi" w:hAnsiTheme="minorHAnsi" w:cstheme="minorHAnsi"/>
        </w:rPr>
        <w:t>.</w:t>
      </w:r>
      <w:bookmarkEnd w:id="249"/>
      <w:r w:rsidRPr="00F664AB">
        <w:rPr>
          <w:rFonts w:asciiTheme="minorHAnsi" w:hAnsiTheme="minorHAnsi" w:cstheme="minorHAnsi"/>
        </w:rPr>
        <w:t xml:space="preserve"> </w:t>
      </w:r>
    </w:p>
    <w:p w14:paraId="19D3E265" w14:textId="680814CD" w:rsidR="00C50DE0" w:rsidRPr="00440619" w:rsidRDefault="00C50DE0" w:rsidP="00440619">
      <w:pPr>
        <w:pStyle w:val="Od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Zhotovitel</w:t>
      </w:r>
      <w:r w:rsidRPr="00440619">
        <w:rPr>
          <w:rFonts w:asciiTheme="minorHAnsi" w:hAnsiTheme="minorHAnsi" w:cstheme="minorHAnsi"/>
        </w:rPr>
        <w:t xml:space="preserve"> prohlašuje, že neporušuje etické principy, principy společenské odpovědnosti, </w:t>
      </w:r>
      <w:r w:rsidRPr="00440619">
        <w:rPr>
          <w:rFonts w:asciiTheme="minorHAnsi" w:hAnsiTheme="minorHAnsi" w:cstheme="minorHAnsi"/>
        </w:rPr>
        <w:br/>
        <w:t xml:space="preserve">ani základní lidská práva. </w:t>
      </w:r>
      <w:r>
        <w:rPr>
          <w:rFonts w:asciiTheme="minorHAnsi" w:hAnsiTheme="minorHAnsi" w:cstheme="minorHAnsi"/>
        </w:rPr>
        <w:t>Zhotovitel</w:t>
      </w:r>
      <w:r w:rsidRPr="00440619">
        <w:rPr>
          <w:rFonts w:asciiTheme="minorHAnsi" w:hAnsiTheme="minorHAnsi" w:cstheme="minorHAnsi"/>
        </w:rPr>
        <w:t xml:space="preserve"> také svým podpisem stvrzuje, že se při plnění předmětu smlouvy bude řídit všemi platnými předpisy se zvláštním důrazem na zdraví, bezpečnost práce, ochranu životního prostředí, dodržování pracovních postupů a vyvarování se nelegální diskriminace.</w:t>
      </w:r>
    </w:p>
    <w:p w14:paraId="3E736A35" w14:textId="3F38A9F2" w:rsidR="00C50DE0" w:rsidRPr="00440619" w:rsidRDefault="00C50DE0" w:rsidP="00440619">
      <w:pPr>
        <w:pStyle w:val="Od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Zhotovitel</w:t>
      </w:r>
      <w:r w:rsidRPr="00440619">
        <w:rPr>
          <w:rFonts w:asciiTheme="minorHAnsi" w:hAnsiTheme="minorHAnsi" w:cstheme="minorHAnsi"/>
        </w:rPr>
        <w:t xml:space="preserve"> se dále zavazuje, že:</w:t>
      </w:r>
    </w:p>
    <w:p w14:paraId="6CBE45F9" w14:textId="146755E8" w:rsidR="00C50DE0" w:rsidRPr="00440619" w:rsidRDefault="00C50DE0" w:rsidP="00C50DE0">
      <w:pPr>
        <w:pStyle w:val="Odstavecseseznamem"/>
        <w:numPr>
          <w:ilvl w:val="0"/>
          <w:numId w:val="96"/>
        </w:numPr>
        <w:ind w:left="284" w:firstLine="0"/>
        <w:rPr>
          <w:rFonts w:asciiTheme="minorHAnsi" w:hAnsiTheme="minorHAnsi" w:cstheme="minorHAnsi"/>
          <w:sz w:val="22"/>
          <w:szCs w:val="22"/>
        </w:rPr>
      </w:pPr>
      <w:proofErr w:type="spellStart"/>
      <w:r w:rsidRPr="00440619">
        <w:rPr>
          <w:rFonts w:asciiTheme="minorHAnsi" w:hAnsiTheme="minorHAnsi" w:cstheme="minorHAnsi"/>
          <w:sz w:val="22"/>
          <w:szCs w:val="22"/>
        </w:rPr>
        <w:t>že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zajistí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spravedlivé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obchodní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podmínky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ve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vztahu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ke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všem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poddodavatelům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podílejících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se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na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realizaci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díla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zejména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požaduje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, aby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poddodavatelé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působící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na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veřejné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zakázce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poskytovali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svá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plnění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na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základě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smluv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zahrnující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srovnatelné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podmínky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jako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jsou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obsaženy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v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této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smlouvě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, a to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mimo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jiné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co do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okruhu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a 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výše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smluvních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pokut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splatnosti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faktur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za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poskytnuté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plnění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či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režimu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víceprací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méněprací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>; v 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případě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využití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poddodavatelů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Zhotovitel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40619">
        <w:rPr>
          <w:rFonts w:asciiTheme="minorHAnsi" w:hAnsiTheme="minorHAnsi" w:cstheme="minorHAnsi"/>
          <w:sz w:val="22"/>
          <w:szCs w:val="22"/>
        </w:rPr>
        <w:t>v 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tomto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rozsahu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zaváže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své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poddodavatele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zajistí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, aby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oni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takto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zavázali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své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poddodavatele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tak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, aby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byly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výše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uvedené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požadavky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splněny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ve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vztahu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ke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všem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poddodavatelům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podílejícím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se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na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plnění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předmětu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40619">
        <w:rPr>
          <w:rFonts w:asciiTheme="minorHAnsi" w:hAnsiTheme="minorHAnsi" w:cstheme="minorHAnsi"/>
          <w:sz w:val="22"/>
          <w:szCs w:val="22"/>
        </w:rPr>
        <w:t>Díla</w:t>
      </w:r>
      <w:proofErr w:type="spellEnd"/>
      <w:r w:rsidRPr="00440619">
        <w:rPr>
          <w:rFonts w:asciiTheme="minorHAnsi" w:hAnsiTheme="minorHAnsi" w:cstheme="minorHAnsi"/>
          <w:sz w:val="22"/>
          <w:szCs w:val="22"/>
        </w:rPr>
        <w:t>,</w:t>
      </w:r>
    </w:p>
    <w:p w14:paraId="5A8F4FAD" w14:textId="77777777" w:rsidR="00C50DE0" w:rsidRPr="00440619" w:rsidRDefault="00C50DE0" w:rsidP="00C50DE0">
      <w:pPr>
        <w:pStyle w:val="Text"/>
        <w:numPr>
          <w:ilvl w:val="0"/>
          <w:numId w:val="96"/>
        </w:numPr>
        <w:tabs>
          <w:tab w:val="clear" w:pos="227"/>
        </w:tabs>
        <w:spacing w:line="240" w:lineRule="auto"/>
        <w:ind w:left="284" w:firstLine="0"/>
        <w:rPr>
          <w:rFonts w:asciiTheme="minorHAnsi" w:hAnsiTheme="minorHAnsi" w:cstheme="minorHAnsi"/>
          <w:sz w:val="22"/>
          <w:szCs w:val="22"/>
        </w:rPr>
      </w:pPr>
      <w:r w:rsidRPr="00440619">
        <w:rPr>
          <w:rFonts w:asciiTheme="minorHAnsi" w:hAnsiTheme="minorHAnsi" w:cstheme="minorHAnsi"/>
          <w:sz w:val="22"/>
          <w:szCs w:val="22"/>
        </w:rPr>
        <w:t>že zajistí řádné a včasné plnění finančních závazků vůči svým poddodavatelům, tedy bude řádně a včas proplácet oprávněně vystavené faktury poddodavatelů za podmínek sjednaných ve smlouvách s těmito poddodavateli,</w:t>
      </w:r>
    </w:p>
    <w:p w14:paraId="46F0812E" w14:textId="77777777" w:rsidR="00C50DE0" w:rsidRPr="00440619" w:rsidRDefault="00C50DE0" w:rsidP="00C50DE0">
      <w:pPr>
        <w:pStyle w:val="Text"/>
        <w:numPr>
          <w:ilvl w:val="0"/>
          <w:numId w:val="96"/>
        </w:numPr>
        <w:tabs>
          <w:tab w:val="clear" w:pos="227"/>
        </w:tabs>
        <w:spacing w:line="240" w:lineRule="auto"/>
        <w:ind w:left="284" w:firstLine="0"/>
        <w:rPr>
          <w:rFonts w:asciiTheme="minorHAnsi" w:hAnsiTheme="minorHAnsi" w:cstheme="minorHAnsi"/>
          <w:sz w:val="22"/>
          <w:szCs w:val="22"/>
        </w:rPr>
      </w:pPr>
      <w:r w:rsidRPr="00440619">
        <w:rPr>
          <w:rFonts w:asciiTheme="minorHAnsi" w:hAnsiTheme="minorHAnsi" w:cstheme="minorHAnsi"/>
          <w:sz w:val="22"/>
          <w:szCs w:val="22"/>
        </w:rPr>
        <w:t>že zajistí dodržování ochrany životního prostředí v souladu s platnými právními předpisy, zejména v souladu se Zákonem č. 17/1992 Sb. o životním prostředí, v platném znění.</w:t>
      </w:r>
    </w:p>
    <w:p w14:paraId="115C2D34" w14:textId="411398B8" w:rsidR="00C50DE0" w:rsidRPr="00B203A4" w:rsidRDefault="00C50DE0" w:rsidP="00440619">
      <w:pPr>
        <w:pStyle w:val="Text"/>
        <w:snapToGrid w:val="0"/>
        <w:spacing w:before="120"/>
        <w:ind w:left="284"/>
        <w:rPr>
          <w:rFonts w:asciiTheme="minorHAnsi" w:hAnsiTheme="minorHAnsi" w:cstheme="minorHAnsi"/>
        </w:rPr>
      </w:pPr>
      <w:r w:rsidRPr="00440619">
        <w:rPr>
          <w:rFonts w:asciiTheme="minorHAnsi" w:hAnsiTheme="minorHAnsi" w:cstheme="minorHAnsi"/>
          <w:sz w:val="22"/>
          <w:szCs w:val="22"/>
        </w:rPr>
        <w:t xml:space="preserve">Objednatel je oprávněn plnění povinností vyplývajících z tohoto odstavce této smlouvy kdykoliv kontrolovat, a to i bez předchozího ohlášení </w:t>
      </w:r>
      <w:r>
        <w:rPr>
          <w:rFonts w:asciiTheme="minorHAnsi" w:hAnsiTheme="minorHAnsi" w:cstheme="minorHAnsi"/>
          <w:sz w:val="22"/>
          <w:szCs w:val="22"/>
        </w:rPr>
        <w:t>Zhotoviteli</w:t>
      </w:r>
      <w:r w:rsidRPr="00440619">
        <w:rPr>
          <w:rFonts w:asciiTheme="minorHAnsi" w:hAnsiTheme="minorHAnsi" w:cstheme="minorHAnsi"/>
          <w:sz w:val="22"/>
          <w:szCs w:val="22"/>
        </w:rPr>
        <w:t xml:space="preserve">. Je-li k provedení kontroly potřeba předložení dokumentů, zavazuje se </w:t>
      </w:r>
      <w:r>
        <w:rPr>
          <w:rFonts w:asciiTheme="minorHAnsi" w:hAnsiTheme="minorHAnsi" w:cstheme="minorHAnsi"/>
          <w:sz w:val="22"/>
          <w:szCs w:val="22"/>
        </w:rPr>
        <w:t>Zhotovitel</w:t>
      </w:r>
      <w:r w:rsidRPr="00440619">
        <w:rPr>
          <w:rFonts w:asciiTheme="minorHAnsi" w:hAnsiTheme="minorHAnsi" w:cstheme="minorHAnsi"/>
          <w:sz w:val="22"/>
          <w:szCs w:val="22"/>
        </w:rPr>
        <w:t xml:space="preserve"> k jejich předložení nejpozději do 5 pracovních dnů od doručení výzvy Objednatele. </w:t>
      </w:r>
    </w:p>
    <w:p w14:paraId="15258931" w14:textId="77777777" w:rsidR="00C50DE0" w:rsidRPr="00B203A4" w:rsidRDefault="00C50DE0" w:rsidP="00440619">
      <w:pPr>
        <w:pStyle w:val="Text"/>
        <w:snapToGrid w:val="0"/>
        <w:spacing w:before="120"/>
        <w:ind w:left="284"/>
        <w:rPr>
          <w:rFonts w:asciiTheme="minorHAnsi" w:hAnsiTheme="minorHAnsi" w:cstheme="minorHAnsi"/>
        </w:rPr>
      </w:pPr>
    </w:p>
    <w:p w14:paraId="38AA27DA" w14:textId="77777777" w:rsidR="009E106B" w:rsidRPr="00F664AB" w:rsidRDefault="009E106B" w:rsidP="002666A7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Smluvní strany prohlašují, že si Smlouvu před jejím podpisem přečetly, že byla uzavřena po projednání podle jejich pravé a svobodné vůle a její autentičnost potvrzují zástupci smluvních stran svými podpisy</w:t>
      </w:r>
      <w:r w:rsidR="00BA1095" w:rsidRPr="00F664AB">
        <w:rPr>
          <w:rFonts w:asciiTheme="minorHAnsi" w:hAnsiTheme="minorHAnsi" w:cstheme="minorHAnsi"/>
        </w:rPr>
        <w:t>.</w:t>
      </w:r>
    </w:p>
    <w:p w14:paraId="4F41A358" w14:textId="77777777" w:rsidR="00CE73B9" w:rsidRPr="00F664AB" w:rsidRDefault="00CE73B9" w:rsidP="00CE73B9">
      <w:pPr>
        <w:pStyle w:val="Odst"/>
        <w:rPr>
          <w:rFonts w:asciiTheme="minorHAnsi" w:hAnsiTheme="minorHAnsi" w:cstheme="minorHAnsi"/>
        </w:rPr>
      </w:pPr>
      <w:r w:rsidRPr="00F664AB">
        <w:rPr>
          <w:rFonts w:asciiTheme="minorHAnsi" w:hAnsiTheme="minorHAnsi" w:cstheme="minorHAnsi"/>
        </w:rPr>
        <w:t>Nedílnou, nerozlučitelnou a integrální součástí Smlouvy jsou následující přílohy:</w:t>
      </w:r>
    </w:p>
    <w:p w14:paraId="24244F32" w14:textId="77777777" w:rsidR="00CE73B9" w:rsidRDefault="00CE73B9" w:rsidP="00CE73B9">
      <w:pPr>
        <w:spacing w:after="120"/>
        <w:rPr>
          <w:rFonts w:asciiTheme="minorHAnsi" w:hAnsiTheme="minorHAnsi" w:cstheme="minorHAnsi"/>
          <w:color w:val="000000"/>
          <w:sz w:val="22"/>
          <w:szCs w:val="22"/>
        </w:rPr>
      </w:pPr>
      <w:r w:rsidRPr="00F664AB">
        <w:rPr>
          <w:rFonts w:asciiTheme="minorHAnsi" w:hAnsiTheme="minorHAnsi" w:cstheme="minorHAnsi"/>
          <w:color w:val="000000"/>
          <w:sz w:val="22"/>
          <w:szCs w:val="22"/>
        </w:rPr>
        <w:t xml:space="preserve">Příloha č. 1 – </w:t>
      </w:r>
      <w:r>
        <w:rPr>
          <w:rFonts w:asciiTheme="minorHAnsi" w:hAnsiTheme="minorHAnsi" w:cstheme="minorHAnsi"/>
          <w:color w:val="000000"/>
          <w:sz w:val="22"/>
          <w:szCs w:val="22"/>
        </w:rPr>
        <w:t>T</w:t>
      </w:r>
      <w:r w:rsidRPr="00F664AB">
        <w:rPr>
          <w:rFonts w:asciiTheme="minorHAnsi" w:hAnsiTheme="minorHAnsi" w:cstheme="minorHAnsi"/>
          <w:color w:val="000000"/>
          <w:sz w:val="22"/>
          <w:szCs w:val="22"/>
        </w:rPr>
        <w:t xml:space="preserve">echnická specifikace </w:t>
      </w:r>
    </w:p>
    <w:p w14:paraId="1FFEFE0B" w14:textId="77777777" w:rsidR="00CE73B9" w:rsidRDefault="00CE73B9" w:rsidP="00CE73B9">
      <w:pPr>
        <w:spacing w:after="12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Příloha č. 2 – SLA</w:t>
      </w:r>
    </w:p>
    <w:p w14:paraId="1464AD69" w14:textId="77777777" w:rsidR="00CE73B9" w:rsidRDefault="00CE73B9" w:rsidP="00CE73B9">
      <w:pPr>
        <w:spacing w:after="120"/>
        <w:rPr>
          <w:rFonts w:asciiTheme="minorHAnsi" w:hAnsiTheme="minorHAnsi" w:cstheme="minorHAnsi"/>
          <w:color w:val="000000"/>
          <w:sz w:val="22"/>
          <w:szCs w:val="22"/>
          <w:highlight w:val="yellow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Příloha č. 3 – Požadavky BOZP</w:t>
      </w:r>
      <w:r w:rsidRPr="00FC7F26">
        <w:rPr>
          <w:rFonts w:asciiTheme="minorHAnsi" w:hAnsiTheme="minorHAnsi" w:cstheme="minorHAnsi"/>
          <w:color w:val="000000"/>
          <w:sz w:val="22"/>
          <w:szCs w:val="22"/>
          <w:highlight w:val="yellow"/>
        </w:rPr>
        <w:t xml:space="preserve"> </w:t>
      </w:r>
    </w:p>
    <w:p w14:paraId="755D5E92" w14:textId="6060DD7E" w:rsidR="00CE73B9" w:rsidRDefault="00CE73B9" w:rsidP="00CE73B9">
      <w:pPr>
        <w:spacing w:after="120"/>
        <w:rPr>
          <w:ins w:id="250" w:author="Kubátková Hana, Ing." w:date="2024-07-31T11:07:00Z"/>
          <w:rFonts w:asciiTheme="minorHAnsi" w:hAnsiTheme="minorHAnsi" w:cstheme="minorHAnsi"/>
          <w:color w:val="000000"/>
          <w:sz w:val="22"/>
          <w:szCs w:val="22"/>
        </w:rPr>
      </w:pPr>
      <w:r w:rsidRPr="00F664AB">
        <w:rPr>
          <w:rFonts w:asciiTheme="minorHAnsi" w:hAnsiTheme="minorHAnsi" w:cstheme="minorHAnsi"/>
          <w:color w:val="000000"/>
          <w:sz w:val="22"/>
          <w:szCs w:val="22"/>
        </w:rPr>
        <w:t xml:space="preserve">Příloha č. </w:t>
      </w:r>
      <w:r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Pr="00F664AB">
        <w:rPr>
          <w:rFonts w:asciiTheme="minorHAnsi" w:hAnsiTheme="minorHAnsi" w:cstheme="minorHAnsi"/>
          <w:color w:val="000000"/>
          <w:sz w:val="22"/>
          <w:szCs w:val="22"/>
        </w:rPr>
        <w:t xml:space="preserve"> – Cenová kalkulace </w:t>
      </w:r>
    </w:p>
    <w:p w14:paraId="7F1E262D" w14:textId="01D416A5" w:rsidR="00CE73B9" w:rsidRPr="00CE73B9" w:rsidRDefault="00CE73B9" w:rsidP="00CE73B9">
      <w:pPr>
        <w:spacing w:after="120"/>
        <w:rPr>
          <w:rFonts w:asciiTheme="minorHAnsi" w:hAnsiTheme="minorHAnsi" w:cstheme="minorHAnsi"/>
          <w:strike/>
          <w:color w:val="000000"/>
          <w:sz w:val="22"/>
          <w:szCs w:val="22"/>
        </w:rPr>
      </w:pPr>
      <w:bookmarkStart w:id="251" w:name="_GoBack"/>
      <w:ins w:id="252" w:author="Kubátková Hana, Ing." w:date="2024-07-31T11:07:00Z">
        <w:r w:rsidRPr="00CE73B9">
          <w:rPr>
            <w:rFonts w:asciiTheme="minorHAnsi" w:hAnsiTheme="minorHAnsi" w:cstheme="minorHAnsi"/>
            <w:strike/>
            <w:color w:val="000000"/>
            <w:sz w:val="22"/>
            <w:szCs w:val="22"/>
          </w:rPr>
          <w:t>Příloha č. 5 – Smlouva o zpracování osobních údajů</w:t>
        </w:r>
      </w:ins>
    </w:p>
    <w:bookmarkEnd w:id="251"/>
    <w:p w14:paraId="5AE826C0" w14:textId="77777777" w:rsidR="00CE73B9" w:rsidRPr="00F664AB" w:rsidRDefault="00CE73B9" w:rsidP="00CE73B9">
      <w:pPr>
        <w:spacing w:after="120"/>
        <w:rPr>
          <w:rFonts w:asciiTheme="minorHAnsi" w:hAnsiTheme="minorHAnsi" w:cstheme="minorHAnsi"/>
          <w:color w:val="000000"/>
          <w:sz w:val="22"/>
          <w:szCs w:val="22"/>
        </w:rPr>
      </w:pPr>
      <w:r w:rsidRPr="00F664AB">
        <w:rPr>
          <w:rFonts w:asciiTheme="minorHAnsi" w:hAnsiTheme="minorHAnsi" w:cstheme="minorHAnsi"/>
          <w:color w:val="000000"/>
          <w:sz w:val="22"/>
          <w:szCs w:val="22"/>
        </w:rPr>
        <w:t xml:space="preserve">Příloha č. </w:t>
      </w:r>
      <w:r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Pr="00F664AB">
        <w:rPr>
          <w:rFonts w:asciiTheme="minorHAnsi" w:hAnsiTheme="minorHAnsi" w:cstheme="minorHAnsi"/>
          <w:color w:val="000000"/>
          <w:sz w:val="22"/>
          <w:szCs w:val="22"/>
        </w:rPr>
        <w:t xml:space="preserve"> – Seznam členů realizačního týmu </w:t>
      </w:r>
    </w:p>
    <w:p w14:paraId="172389FD" w14:textId="77777777" w:rsidR="00CE73B9" w:rsidRPr="009E3ADE" w:rsidRDefault="00CE73B9" w:rsidP="00CE73B9">
      <w:pPr>
        <w:spacing w:after="120"/>
        <w:rPr>
          <w:rFonts w:asciiTheme="minorHAnsi" w:hAnsiTheme="minorHAnsi" w:cstheme="minorHAnsi"/>
          <w:color w:val="000000"/>
          <w:sz w:val="22"/>
          <w:szCs w:val="22"/>
        </w:rPr>
      </w:pPr>
      <w:r w:rsidRPr="009E3ADE">
        <w:rPr>
          <w:rFonts w:asciiTheme="minorHAnsi" w:hAnsiTheme="minorHAnsi" w:cstheme="minorHAnsi"/>
          <w:color w:val="000000"/>
          <w:sz w:val="22"/>
          <w:szCs w:val="22"/>
        </w:rPr>
        <w:t>Příloha č. 7 – Akceptační kritéria</w:t>
      </w:r>
    </w:p>
    <w:p w14:paraId="4E3F7F54" w14:textId="2237AAA7" w:rsidR="00CE73B9" w:rsidRPr="00CE73B9" w:rsidRDefault="00CE73B9" w:rsidP="00CE73B9">
      <w:pPr>
        <w:pStyle w:val="Nadpis1"/>
        <w:numPr>
          <w:ilvl w:val="0"/>
          <w:numId w:val="0"/>
        </w:numPr>
        <w:jc w:val="both"/>
        <w:rPr>
          <w:rFonts w:asciiTheme="minorHAnsi" w:hAnsiTheme="minorHAnsi" w:cstheme="minorHAnsi"/>
          <w:color w:val="000000"/>
          <w:sz w:val="22"/>
        </w:rPr>
      </w:pPr>
    </w:p>
    <w:p w14:paraId="1DF8D634" w14:textId="3A0DD274" w:rsidR="00FC7F26" w:rsidRPr="00F664AB" w:rsidRDefault="00FC7F26" w:rsidP="001443C6">
      <w:pPr>
        <w:spacing w:after="120"/>
        <w:rPr>
          <w:rFonts w:asciiTheme="minorHAnsi" w:hAnsiTheme="minorHAnsi" w:cstheme="minorHAnsi"/>
          <w:color w:val="000000"/>
          <w:sz w:val="22"/>
          <w:szCs w:val="22"/>
        </w:rPr>
      </w:pPr>
    </w:p>
    <w:p w14:paraId="0D753E4C" w14:textId="77777777" w:rsidR="005513A1" w:rsidRPr="00F664AB" w:rsidRDefault="005513A1" w:rsidP="005879F5">
      <w:pPr>
        <w:widowControl w:val="0"/>
        <w:shd w:val="clear" w:color="auto" w:fill="FFFFFF"/>
        <w:tabs>
          <w:tab w:val="left" w:pos="284"/>
          <w:tab w:val="left" w:pos="567"/>
          <w:tab w:val="left" w:pos="851"/>
          <w:tab w:val="left" w:pos="1200"/>
          <w:tab w:val="left" w:pos="1470"/>
          <w:tab w:val="left" w:pos="1755"/>
          <w:tab w:val="left" w:pos="2055"/>
          <w:tab w:val="left" w:pos="2340"/>
          <w:tab w:val="left" w:pos="2610"/>
          <w:tab w:val="left" w:pos="2895"/>
          <w:tab w:val="left" w:pos="3192"/>
          <w:tab w:val="left" w:pos="3480"/>
        </w:tabs>
        <w:autoSpaceDE w:val="0"/>
        <w:autoSpaceDN w:val="0"/>
        <w:adjustRightInd w:val="0"/>
        <w:spacing w:after="120"/>
        <w:ind w:hanging="284"/>
        <w:rPr>
          <w:rFonts w:asciiTheme="minorHAnsi" w:hAnsiTheme="minorHAnsi" w:cstheme="minorHAnsi"/>
          <w:color w:val="000000"/>
          <w:sz w:val="22"/>
          <w:szCs w:val="22"/>
        </w:rPr>
      </w:pPr>
    </w:p>
    <w:p w14:paraId="65E3A301" w14:textId="77777777" w:rsidR="00EC1AE3" w:rsidRPr="00F664AB" w:rsidRDefault="00EC1AE3" w:rsidP="005879F5">
      <w:pPr>
        <w:spacing w:after="120"/>
        <w:ind w:hanging="284"/>
        <w:rPr>
          <w:rFonts w:asciiTheme="minorHAnsi" w:hAnsiTheme="minorHAnsi" w:cstheme="minorHAnsi"/>
          <w:sz w:val="22"/>
          <w:szCs w:val="22"/>
        </w:rPr>
      </w:pPr>
    </w:p>
    <w:p w14:paraId="68F13C72" w14:textId="77777777" w:rsidR="005513A1" w:rsidRPr="00F664AB" w:rsidRDefault="005513A1" w:rsidP="000F2F1E">
      <w:pPr>
        <w:spacing w:after="120"/>
        <w:rPr>
          <w:rFonts w:asciiTheme="minorHAnsi" w:hAnsiTheme="minorHAnsi" w:cstheme="minorHAnsi"/>
          <w:sz w:val="22"/>
          <w:szCs w:val="22"/>
        </w:rPr>
      </w:pPr>
    </w:p>
    <w:p w14:paraId="09A8CE83" w14:textId="77777777" w:rsidR="005513A1" w:rsidRPr="00F664AB" w:rsidRDefault="005513A1" w:rsidP="005879F5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F664AB">
        <w:rPr>
          <w:rFonts w:asciiTheme="minorHAnsi" w:hAnsiTheme="minorHAnsi" w:cstheme="minorHAnsi"/>
          <w:sz w:val="22"/>
          <w:szCs w:val="22"/>
        </w:rPr>
        <w:t xml:space="preserve">Za </w:t>
      </w:r>
      <w:r w:rsidR="00180DA3" w:rsidRPr="00F664AB">
        <w:rPr>
          <w:rFonts w:asciiTheme="minorHAnsi" w:hAnsiTheme="minorHAnsi" w:cstheme="minorHAnsi"/>
          <w:sz w:val="22"/>
          <w:szCs w:val="22"/>
        </w:rPr>
        <w:t>Objednatel</w:t>
      </w:r>
      <w:r w:rsidRPr="00F664AB">
        <w:rPr>
          <w:rFonts w:asciiTheme="minorHAnsi" w:hAnsiTheme="minorHAnsi" w:cstheme="minorHAnsi"/>
          <w:sz w:val="22"/>
          <w:szCs w:val="22"/>
        </w:rPr>
        <w:t>e</w:t>
      </w:r>
      <w:r w:rsidRPr="00F664AB">
        <w:rPr>
          <w:rFonts w:asciiTheme="minorHAnsi" w:hAnsiTheme="minorHAnsi" w:cstheme="minorHAnsi"/>
          <w:sz w:val="22"/>
          <w:szCs w:val="22"/>
        </w:rPr>
        <w:tab/>
      </w:r>
      <w:r w:rsidRPr="00F664AB">
        <w:rPr>
          <w:rFonts w:asciiTheme="minorHAnsi" w:hAnsiTheme="minorHAnsi" w:cstheme="minorHAnsi"/>
          <w:sz w:val="22"/>
          <w:szCs w:val="22"/>
        </w:rPr>
        <w:tab/>
      </w:r>
      <w:r w:rsidRPr="00F664AB">
        <w:rPr>
          <w:rFonts w:asciiTheme="minorHAnsi" w:hAnsiTheme="minorHAnsi" w:cstheme="minorHAnsi"/>
          <w:sz w:val="22"/>
          <w:szCs w:val="22"/>
        </w:rPr>
        <w:tab/>
      </w:r>
      <w:r w:rsidRPr="00F664AB">
        <w:rPr>
          <w:rFonts w:asciiTheme="minorHAnsi" w:hAnsiTheme="minorHAnsi" w:cstheme="minorHAnsi"/>
          <w:sz w:val="22"/>
          <w:szCs w:val="22"/>
        </w:rPr>
        <w:tab/>
      </w:r>
      <w:r w:rsidRPr="00F664AB">
        <w:rPr>
          <w:rFonts w:asciiTheme="minorHAnsi" w:hAnsiTheme="minorHAnsi" w:cstheme="minorHAnsi"/>
          <w:sz w:val="22"/>
          <w:szCs w:val="22"/>
        </w:rPr>
        <w:tab/>
      </w:r>
      <w:r w:rsidRPr="00F664AB">
        <w:rPr>
          <w:rFonts w:asciiTheme="minorHAnsi" w:hAnsiTheme="minorHAnsi" w:cstheme="minorHAnsi"/>
          <w:sz w:val="22"/>
          <w:szCs w:val="22"/>
        </w:rPr>
        <w:tab/>
      </w:r>
      <w:r w:rsidR="005879F5" w:rsidRPr="00F664AB">
        <w:rPr>
          <w:rFonts w:asciiTheme="minorHAnsi" w:hAnsiTheme="minorHAnsi" w:cstheme="minorHAnsi"/>
          <w:sz w:val="22"/>
          <w:szCs w:val="22"/>
        </w:rPr>
        <w:tab/>
      </w:r>
      <w:r w:rsidRPr="00F664AB">
        <w:rPr>
          <w:rFonts w:asciiTheme="minorHAnsi" w:hAnsiTheme="minorHAnsi" w:cstheme="minorHAnsi"/>
          <w:sz w:val="22"/>
          <w:szCs w:val="22"/>
        </w:rPr>
        <w:t xml:space="preserve">Za </w:t>
      </w:r>
      <w:r w:rsidR="00180DA3" w:rsidRPr="00F664AB">
        <w:rPr>
          <w:rFonts w:asciiTheme="minorHAnsi" w:hAnsiTheme="minorHAnsi" w:cstheme="minorHAnsi"/>
          <w:sz w:val="22"/>
          <w:szCs w:val="22"/>
        </w:rPr>
        <w:t>Zhotovitel</w:t>
      </w:r>
      <w:r w:rsidRPr="00F664AB">
        <w:rPr>
          <w:rFonts w:asciiTheme="minorHAnsi" w:hAnsiTheme="minorHAnsi" w:cstheme="minorHAnsi"/>
          <w:sz w:val="22"/>
          <w:szCs w:val="22"/>
        </w:rPr>
        <w:t>e</w:t>
      </w:r>
    </w:p>
    <w:p w14:paraId="2C073D0D" w14:textId="77777777" w:rsidR="005513A1" w:rsidRPr="00F664AB" w:rsidRDefault="005513A1" w:rsidP="005879F5">
      <w:pPr>
        <w:spacing w:after="120"/>
        <w:ind w:hanging="284"/>
        <w:rPr>
          <w:rFonts w:asciiTheme="minorHAnsi" w:hAnsiTheme="minorHAnsi" w:cstheme="minorHAnsi"/>
          <w:sz w:val="22"/>
          <w:szCs w:val="22"/>
        </w:rPr>
      </w:pPr>
    </w:p>
    <w:p w14:paraId="2CBDDDD0" w14:textId="77777777" w:rsidR="005513A1" w:rsidRPr="00F664AB" w:rsidRDefault="005513A1" w:rsidP="005879F5">
      <w:pPr>
        <w:spacing w:after="120"/>
        <w:ind w:hanging="284"/>
        <w:rPr>
          <w:rFonts w:asciiTheme="minorHAnsi" w:hAnsiTheme="minorHAnsi" w:cstheme="minorHAnsi"/>
          <w:sz w:val="22"/>
          <w:szCs w:val="22"/>
        </w:rPr>
      </w:pPr>
    </w:p>
    <w:p w14:paraId="0AF32FFC" w14:textId="77777777" w:rsidR="005513A1" w:rsidRPr="00F664AB" w:rsidRDefault="005513A1" w:rsidP="005879F5">
      <w:pPr>
        <w:spacing w:after="120"/>
        <w:ind w:hanging="284"/>
        <w:rPr>
          <w:rFonts w:asciiTheme="minorHAnsi" w:hAnsiTheme="minorHAnsi" w:cstheme="minorHAnsi"/>
          <w:sz w:val="22"/>
          <w:szCs w:val="22"/>
        </w:rPr>
      </w:pPr>
    </w:p>
    <w:p w14:paraId="2E848B99" w14:textId="77777777" w:rsidR="005513A1" w:rsidRPr="00F664AB" w:rsidRDefault="00194BE2" w:rsidP="005879F5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F664AB">
        <w:rPr>
          <w:rFonts w:asciiTheme="minorHAnsi" w:hAnsiTheme="minorHAnsi" w:cstheme="minorHAnsi"/>
          <w:sz w:val="22"/>
          <w:szCs w:val="22"/>
        </w:rPr>
        <w:t>________________________</w:t>
      </w:r>
      <w:r w:rsidR="005513A1" w:rsidRPr="00F664AB">
        <w:rPr>
          <w:rFonts w:asciiTheme="minorHAnsi" w:hAnsiTheme="minorHAnsi" w:cstheme="minorHAnsi"/>
          <w:sz w:val="22"/>
          <w:szCs w:val="22"/>
        </w:rPr>
        <w:tab/>
      </w:r>
      <w:r w:rsidR="005513A1" w:rsidRPr="00F664AB">
        <w:rPr>
          <w:rFonts w:asciiTheme="minorHAnsi" w:hAnsiTheme="minorHAnsi" w:cstheme="minorHAnsi"/>
          <w:sz w:val="22"/>
          <w:szCs w:val="22"/>
        </w:rPr>
        <w:tab/>
      </w:r>
      <w:r w:rsidR="005513A1" w:rsidRPr="00F664AB">
        <w:rPr>
          <w:rFonts w:asciiTheme="minorHAnsi" w:hAnsiTheme="minorHAnsi" w:cstheme="minorHAnsi"/>
          <w:sz w:val="22"/>
          <w:szCs w:val="22"/>
        </w:rPr>
        <w:tab/>
      </w:r>
      <w:r w:rsidR="005513A1" w:rsidRPr="00F664AB">
        <w:rPr>
          <w:rFonts w:asciiTheme="minorHAnsi" w:hAnsiTheme="minorHAnsi" w:cstheme="minorHAnsi"/>
          <w:sz w:val="22"/>
          <w:szCs w:val="22"/>
        </w:rPr>
        <w:tab/>
      </w:r>
      <w:r w:rsidR="005513A1" w:rsidRPr="00F664AB">
        <w:rPr>
          <w:rFonts w:asciiTheme="minorHAnsi" w:hAnsiTheme="minorHAnsi" w:cstheme="minorHAnsi"/>
          <w:sz w:val="22"/>
          <w:szCs w:val="22"/>
        </w:rPr>
        <w:tab/>
      </w:r>
      <w:r w:rsidR="00F0288D" w:rsidRPr="00F664AB">
        <w:rPr>
          <w:rFonts w:asciiTheme="minorHAnsi" w:hAnsiTheme="minorHAnsi" w:cstheme="minorHAnsi"/>
          <w:sz w:val="22"/>
          <w:szCs w:val="22"/>
        </w:rPr>
        <w:tab/>
      </w:r>
      <w:r w:rsidRPr="00F664AB">
        <w:rPr>
          <w:rFonts w:asciiTheme="minorHAnsi" w:hAnsiTheme="minorHAnsi" w:cstheme="minorHAnsi"/>
          <w:sz w:val="22"/>
          <w:szCs w:val="22"/>
        </w:rPr>
        <w:t>________________________</w:t>
      </w:r>
    </w:p>
    <w:p w14:paraId="2DEC3723" w14:textId="77777777" w:rsidR="005513A1" w:rsidRPr="00F664AB" w:rsidRDefault="00A90C15" w:rsidP="00012E19">
      <w:pPr>
        <w:spacing w:after="120"/>
        <w:ind w:left="5664" w:hanging="5664"/>
        <w:rPr>
          <w:rFonts w:asciiTheme="minorHAnsi" w:hAnsiTheme="minorHAnsi" w:cstheme="minorHAnsi"/>
          <w:iCs/>
          <w:sz w:val="22"/>
          <w:szCs w:val="22"/>
        </w:rPr>
      </w:pPr>
      <w:r w:rsidRPr="00F664AB">
        <w:rPr>
          <w:rFonts w:asciiTheme="minorHAnsi" w:hAnsiTheme="minorHAnsi" w:cstheme="minorHAnsi"/>
          <w:sz w:val="22"/>
          <w:szCs w:val="22"/>
        </w:rPr>
        <w:tab/>
      </w:r>
      <w:r w:rsidR="00B51172" w:rsidRPr="00567319">
        <w:rPr>
          <w:rFonts w:asciiTheme="minorHAnsi" w:hAnsiTheme="minorHAnsi" w:cstheme="minorHAnsi"/>
          <w:bCs/>
          <w:sz w:val="22"/>
          <w:szCs w:val="22"/>
          <w:highlight w:val="cyan"/>
        </w:rPr>
        <w:t>BUDE DOPLNĚNO PŘED UZAVŘENÍM SMLOUVY</w:t>
      </w:r>
    </w:p>
    <w:p w14:paraId="4D031258" w14:textId="05708B80" w:rsidR="005513A1" w:rsidRPr="00F664AB" w:rsidRDefault="005879F5" w:rsidP="00DE33CF">
      <w:pPr>
        <w:spacing w:after="120"/>
        <w:ind w:left="5664" w:hanging="5664"/>
        <w:rPr>
          <w:rFonts w:asciiTheme="minorHAnsi" w:hAnsiTheme="minorHAnsi" w:cstheme="minorHAnsi"/>
          <w:sz w:val="22"/>
          <w:szCs w:val="22"/>
        </w:rPr>
      </w:pPr>
      <w:r w:rsidRPr="00F664AB">
        <w:rPr>
          <w:rFonts w:asciiTheme="minorHAnsi" w:hAnsiTheme="minorHAnsi" w:cstheme="minorHAnsi"/>
          <w:iCs/>
          <w:sz w:val="22"/>
          <w:szCs w:val="22"/>
        </w:rPr>
        <w:tab/>
      </w:r>
      <w:r w:rsidR="00B51172" w:rsidRPr="00567319">
        <w:rPr>
          <w:rFonts w:asciiTheme="minorHAnsi" w:hAnsiTheme="minorHAnsi" w:cstheme="minorHAnsi"/>
          <w:bCs/>
          <w:sz w:val="22"/>
          <w:szCs w:val="22"/>
          <w:highlight w:val="cyan"/>
        </w:rPr>
        <w:t>BUDE DOPLNĚNO PŘED UZAVŘENÍM SMLOUVY</w:t>
      </w:r>
      <w:r w:rsidR="00B51172" w:rsidRPr="00F664AB" w:rsidDel="00B51172">
        <w:rPr>
          <w:rFonts w:asciiTheme="minorHAnsi" w:hAnsiTheme="minorHAnsi" w:cstheme="minorHAnsi"/>
          <w:iCs/>
          <w:sz w:val="22"/>
          <w:szCs w:val="22"/>
          <w:highlight w:val="yellow"/>
        </w:rPr>
        <w:t xml:space="preserve"> </w:t>
      </w:r>
    </w:p>
    <w:sectPr w:rsidR="005513A1" w:rsidRPr="00F664AB" w:rsidSect="00F311E4">
      <w:footerReference w:type="default" r:id="rId13"/>
      <w:headerReference w:type="first" r:id="rId14"/>
      <w:footerReference w:type="first" r:id="rId15"/>
      <w:pgSz w:w="11906" w:h="16838" w:code="9"/>
      <w:pgMar w:top="1418" w:right="1418" w:bottom="851" w:left="1418" w:header="709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340998C" w16cid:durableId="26C2BCC6"/>
  <w16cid:commentId w16cid:paraId="0839DF31" w16cid:durableId="26C2BCC7"/>
  <w16cid:commentId w16cid:paraId="45C10437" w16cid:durableId="26C2C02F"/>
  <w16cid:commentId w16cid:paraId="6B4DE0D7" w16cid:durableId="26C2BCC8"/>
  <w16cid:commentId w16cid:paraId="24DDAE8C" w16cid:durableId="26C2BCF8"/>
  <w16cid:commentId w16cid:paraId="7F7ADE8F" w16cid:durableId="26C2BCC9"/>
  <w16cid:commentId w16cid:paraId="738BB0CE" w16cid:durableId="26C2BD04"/>
  <w16cid:commentId w16cid:paraId="345D638C" w16cid:durableId="26C2BCCA"/>
  <w16cid:commentId w16cid:paraId="694C359B" w16cid:durableId="26C2BCCB"/>
  <w16cid:commentId w16cid:paraId="1F200B72" w16cid:durableId="26C2BCCE"/>
  <w16cid:commentId w16cid:paraId="121CD6EF" w16cid:durableId="26C2C064"/>
  <w16cid:commentId w16cid:paraId="17BEAC9B" w16cid:durableId="26C2BCCF"/>
  <w16cid:commentId w16cid:paraId="4FC53486" w16cid:durableId="26C2BD9D"/>
  <w16cid:commentId w16cid:paraId="4F284D49" w16cid:durableId="26C2BCD0"/>
  <w16cid:commentId w16cid:paraId="1619842B" w16cid:durableId="26C2BDDA"/>
  <w16cid:commentId w16cid:paraId="75B9295C" w16cid:durableId="26C2BCD1"/>
  <w16cid:commentId w16cid:paraId="0F5EA2B5" w16cid:durableId="26C2BDF3"/>
  <w16cid:commentId w16cid:paraId="711A4CCE" w16cid:durableId="26C2BCD2"/>
  <w16cid:commentId w16cid:paraId="4E605F4A" w16cid:durableId="26C2BCD3"/>
  <w16cid:commentId w16cid:paraId="5FFD27C9" w16cid:durableId="26C2BCD4"/>
  <w16cid:commentId w16cid:paraId="1B2117D2" w16cid:durableId="26C2BCD5"/>
  <w16cid:commentId w16cid:paraId="3DD4651D" w16cid:durableId="26C2BF0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D764E5" w14:textId="77777777" w:rsidR="00FA1D50" w:rsidRDefault="00FA1D50">
      <w:r>
        <w:separator/>
      </w:r>
    </w:p>
  </w:endnote>
  <w:endnote w:type="continuationSeparator" w:id="0">
    <w:p w14:paraId="6136E217" w14:textId="77777777" w:rsidR="00FA1D50" w:rsidRDefault="00FA1D50">
      <w:r>
        <w:continuationSeparator/>
      </w:r>
    </w:p>
  </w:endnote>
  <w:endnote w:type="continuationNotice" w:id="1">
    <w:p w14:paraId="5247BD30" w14:textId="77777777" w:rsidR="00FA1D50" w:rsidRDefault="00FA1D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charset w:val="8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91D1F4" w14:textId="7D8D4F90" w:rsidR="00FA1D50" w:rsidRPr="00855600" w:rsidRDefault="00FA1D50" w:rsidP="005879F5">
    <w:pPr>
      <w:jc w:val="center"/>
      <w:rPr>
        <w:rFonts w:asciiTheme="minorHAnsi" w:hAnsiTheme="minorHAnsi" w:cstheme="minorHAnsi"/>
        <w:sz w:val="18"/>
        <w:szCs w:val="18"/>
      </w:rPr>
    </w:pPr>
    <w:r w:rsidRPr="00855600">
      <w:rPr>
        <w:rFonts w:asciiTheme="minorHAnsi" w:hAnsiTheme="minorHAnsi" w:cstheme="minorHAnsi"/>
        <w:sz w:val="18"/>
        <w:szCs w:val="18"/>
      </w:rPr>
      <w:t xml:space="preserve">Stránka </w:t>
    </w:r>
    <w:r w:rsidRPr="00855600">
      <w:rPr>
        <w:rFonts w:asciiTheme="minorHAnsi" w:hAnsiTheme="minorHAnsi" w:cstheme="minorHAnsi"/>
        <w:b/>
        <w:bCs/>
        <w:sz w:val="18"/>
        <w:szCs w:val="18"/>
      </w:rPr>
      <w:fldChar w:fldCharType="begin"/>
    </w:r>
    <w:r w:rsidRPr="00855600">
      <w:rPr>
        <w:rFonts w:asciiTheme="minorHAnsi" w:hAnsiTheme="minorHAnsi" w:cstheme="minorHAnsi"/>
        <w:b/>
        <w:bCs/>
        <w:sz w:val="18"/>
        <w:szCs w:val="18"/>
      </w:rPr>
      <w:instrText>PAGE  \* Arabic  \* MERGEFORMAT</w:instrText>
    </w:r>
    <w:r w:rsidRPr="00855600">
      <w:rPr>
        <w:rFonts w:asciiTheme="minorHAnsi" w:hAnsiTheme="minorHAnsi" w:cstheme="minorHAnsi"/>
        <w:b/>
        <w:bCs/>
        <w:sz w:val="18"/>
        <w:szCs w:val="18"/>
      </w:rPr>
      <w:fldChar w:fldCharType="separate"/>
    </w:r>
    <w:r w:rsidR="00CE73B9">
      <w:rPr>
        <w:rFonts w:asciiTheme="minorHAnsi" w:hAnsiTheme="minorHAnsi" w:cstheme="minorHAnsi"/>
        <w:b/>
        <w:bCs/>
        <w:noProof/>
        <w:sz w:val="18"/>
        <w:szCs w:val="18"/>
      </w:rPr>
      <w:t>20</w:t>
    </w:r>
    <w:r w:rsidRPr="00855600">
      <w:rPr>
        <w:rFonts w:asciiTheme="minorHAnsi" w:hAnsiTheme="minorHAnsi" w:cstheme="minorHAnsi"/>
        <w:b/>
        <w:bCs/>
        <w:sz w:val="18"/>
        <w:szCs w:val="18"/>
      </w:rPr>
      <w:fldChar w:fldCharType="end"/>
    </w:r>
    <w:r w:rsidRPr="00855600">
      <w:rPr>
        <w:rFonts w:asciiTheme="minorHAnsi" w:hAnsiTheme="minorHAnsi" w:cstheme="minorHAnsi"/>
        <w:sz w:val="18"/>
        <w:szCs w:val="18"/>
      </w:rPr>
      <w:t xml:space="preserve"> z </w:t>
    </w:r>
    <w:r w:rsidRPr="00855600">
      <w:rPr>
        <w:rFonts w:asciiTheme="minorHAnsi" w:hAnsiTheme="minorHAnsi" w:cstheme="minorHAnsi"/>
        <w:b/>
        <w:bCs/>
        <w:sz w:val="18"/>
        <w:szCs w:val="18"/>
      </w:rPr>
      <w:fldChar w:fldCharType="begin"/>
    </w:r>
    <w:r w:rsidRPr="00855600">
      <w:rPr>
        <w:rFonts w:asciiTheme="minorHAnsi" w:hAnsiTheme="minorHAnsi" w:cstheme="minorHAnsi"/>
        <w:b/>
        <w:bCs/>
        <w:sz w:val="18"/>
        <w:szCs w:val="18"/>
      </w:rPr>
      <w:instrText>NUMPAGES  \* Arabic  \* MERGEFORMAT</w:instrText>
    </w:r>
    <w:r w:rsidRPr="00855600">
      <w:rPr>
        <w:rFonts w:asciiTheme="minorHAnsi" w:hAnsiTheme="minorHAnsi" w:cstheme="minorHAnsi"/>
        <w:b/>
        <w:bCs/>
        <w:sz w:val="18"/>
        <w:szCs w:val="18"/>
      </w:rPr>
      <w:fldChar w:fldCharType="separate"/>
    </w:r>
    <w:r w:rsidR="00CE73B9">
      <w:rPr>
        <w:rFonts w:asciiTheme="minorHAnsi" w:hAnsiTheme="minorHAnsi" w:cstheme="minorHAnsi"/>
        <w:b/>
        <w:bCs/>
        <w:noProof/>
        <w:sz w:val="18"/>
        <w:szCs w:val="18"/>
      </w:rPr>
      <w:t>24</w:t>
    </w:r>
    <w:r w:rsidRPr="00855600">
      <w:rPr>
        <w:rFonts w:asciiTheme="minorHAnsi" w:hAnsiTheme="minorHAnsi" w:cstheme="minorHAnsi"/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D98411" w14:textId="25F08C05" w:rsidR="00FA1D50" w:rsidRPr="002666A7" w:rsidRDefault="00FA1D50" w:rsidP="00180DA3">
    <w:pPr>
      <w:pStyle w:val="Zpat"/>
      <w:jc w:val="center"/>
      <w:rPr>
        <w:rFonts w:ascii="Cambria" w:hAnsi="Cambria" w:cs="Calibri"/>
        <w:sz w:val="18"/>
        <w:szCs w:val="18"/>
      </w:rPr>
    </w:pPr>
    <w:r w:rsidRPr="002666A7">
      <w:rPr>
        <w:rFonts w:ascii="Cambria" w:hAnsi="Cambria" w:cs="Calibri"/>
        <w:sz w:val="18"/>
        <w:szCs w:val="18"/>
      </w:rPr>
      <w:t xml:space="preserve">Stránka </w:t>
    </w:r>
    <w:r w:rsidRPr="002666A7">
      <w:rPr>
        <w:rFonts w:ascii="Cambria" w:hAnsi="Cambria" w:cs="Calibri"/>
        <w:b/>
        <w:bCs/>
        <w:sz w:val="18"/>
        <w:szCs w:val="18"/>
      </w:rPr>
      <w:fldChar w:fldCharType="begin"/>
    </w:r>
    <w:r w:rsidRPr="002666A7">
      <w:rPr>
        <w:rFonts w:ascii="Cambria" w:hAnsi="Cambria" w:cs="Calibri"/>
        <w:b/>
        <w:bCs/>
        <w:sz w:val="18"/>
        <w:szCs w:val="18"/>
      </w:rPr>
      <w:instrText>PAGE  \* Arabic  \* MERGEFORMAT</w:instrText>
    </w:r>
    <w:r w:rsidRPr="002666A7">
      <w:rPr>
        <w:rFonts w:ascii="Cambria" w:hAnsi="Cambria" w:cs="Calibri"/>
        <w:b/>
        <w:bCs/>
        <w:sz w:val="18"/>
        <w:szCs w:val="18"/>
      </w:rPr>
      <w:fldChar w:fldCharType="separate"/>
    </w:r>
    <w:r w:rsidR="00CE73B9">
      <w:rPr>
        <w:rFonts w:ascii="Cambria" w:hAnsi="Cambria" w:cs="Calibri"/>
        <w:b/>
        <w:bCs/>
        <w:noProof/>
        <w:sz w:val="18"/>
        <w:szCs w:val="18"/>
      </w:rPr>
      <w:t>1</w:t>
    </w:r>
    <w:r w:rsidRPr="002666A7">
      <w:rPr>
        <w:rFonts w:ascii="Cambria" w:hAnsi="Cambria" w:cs="Calibri"/>
        <w:b/>
        <w:bCs/>
        <w:sz w:val="18"/>
        <w:szCs w:val="18"/>
      </w:rPr>
      <w:fldChar w:fldCharType="end"/>
    </w:r>
    <w:r w:rsidRPr="002666A7">
      <w:rPr>
        <w:rFonts w:ascii="Cambria" w:hAnsi="Cambria" w:cs="Calibri"/>
        <w:sz w:val="18"/>
        <w:szCs w:val="18"/>
      </w:rPr>
      <w:t xml:space="preserve"> z </w:t>
    </w:r>
    <w:r w:rsidRPr="002666A7">
      <w:rPr>
        <w:rFonts w:ascii="Cambria" w:hAnsi="Cambria" w:cs="Calibri"/>
        <w:b/>
        <w:bCs/>
        <w:sz w:val="18"/>
        <w:szCs w:val="18"/>
      </w:rPr>
      <w:fldChar w:fldCharType="begin"/>
    </w:r>
    <w:r w:rsidRPr="002666A7">
      <w:rPr>
        <w:rFonts w:ascii="Cambria" w:hAnsi="Cambria" w:cs="Calibri"/>
        <w:b/>
        <w:bCs/>
        <w:sz w:val="18"/>
        <w:szCs w:val="18"/>
      </w:rPr>
      <w:instrText>NUMPAGES  \* Arabic  \* MERGEFORMAT</w:instrText>
    </w:r>
    <w:r w:rsidRPr="002666A7">
      <w:rPr>
        <w:rFonts w:ascii="Cambria" w:hAnsi="Cambria" w:cs="Calibri"/>
        <w:b/>
        <w:bCs/>
        <w:sz w:val="18"/>
        <w:szCs w:val="18"/>
      </w:rPr>
      <w:fldChar w:fldCharType="separate"/>
    </w:r>
    <w:r w:rsidR="00CE73B9">
      <w:rPr>
        <w:rFonts w:ascii="Cambria" w:hAnsi="Cambria" w:cs="Calibri"/>
        <w:b/>
        <w:bCs/>
        <w:noProof/>
        <w:sz w:val="18"/>
        <w:szCs w:val="18"/>
      </w:rPr>
      <w:t>24</w:t>
    </w:r>
    <w:r w:rsidRPr="002666A7">
      <w:rPr>
        <w:rFonts w:ascii="Cambria" w:hAnsi="Cambria" w:cs="Calibri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B83DD" w14:textId="77777777" w:rsidR="00FA1D50" w:rsidRDefault="00FA1D50">
      <w:r>
        <w:separator/>
      </w:r>
    </w:p>
  </w:footnote>
  <w:footnote w:type="continuationSeparator" w:id="0">
    <w:p w14:paraId="1D8D7338" w14:textId="77777777" w:rsidR="00FA1D50" w:rsidRDefault="00FA1D50">
      <w:r>
        <w:continuationSeparator/>
      </w:r>
    </w:p>
  </w:footnote>
  <w:footnote w:type="continuationNotice" w:id="1">
    <w:p w14:paraId="022A707B" w14:textId="77777777" w:rsidR="00FA1D50" w:rsidRDefault="00FA1D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B7FA5" w14:textId="77777777" w:rsidR="00091F16" w:rsidRPr="002666A7" w:rsidRDefault="00091F16" w:rsidP="00091F16">
    <w:pPr>
      <w:pStyle w:val="Zhlav"/>
      <w:rPr>
        <w:rFonts w:ascii="Cambria" w:hAnsi="Cambria"/>
      </w:rPr>
    </w:pPr>
    <w:r>
      <w:rPr>
        <w:rFonts w:asciiTheme="minorHAnsi" w:hAnsiTheme="minorHAnsi" w:cstheme="minorHAnsi"/>
        <w:sz w:val="22"/>
        <w:szCs w:val="22"/>
      </w:rPr>
      <w:t>Příloha č. 2 ZD – Návrh Smlouvy o dílo</w:t>
    </w:r>
  </w:p>
  <w:p w14:paraId="085CF495" w14:textId="77777777" w:rsidR="00FA1D50" w:rsidRPr="002666A7" w:rsidRDefault="00FA1D50" w:rsidP="00BD62D7">
    <w:pPr>
      <w:pStyle w:val="Zhlav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E0D76"/>
    <w:multiLevelType w:val="hybridMultilevel"/>
    <w:tmpl w:val="29120FF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3D23F5A"/>
    <w:multiLevelType w:val="hybridMultilevel"/>
    <w:tmpl w:val="F91686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61019"/>
    <w:multiLevelType w:val="hybridMultilevel"/>
    <w:tmpl w:val="589CC6B2"/>
    <w:lvl w:ilvl="0" w:tplc="452ABE14">
      <w:start w:val="1"/>
      <w:numFmt w:val="bullet"/>
      <w:pStyle w:val="5seznam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3" w15:restartNumberingAfterBreak="0">
    <w:nsid w:val="08ED0B7F"/>
    <w:multiLevelType w:val="multilevel"/>
    <w:tmpl w:val="603C67FC"/>
    <w:lvl w:ilvl="0">
      <w:start w:val="1"/>
      <w:numFmt w:val="upperRoman"/>
      <w:lvlText w:val="%1."/>
      <w:lvlJc w:val="left"/>
      <w:pPr>
        <w:ind w:left="5687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" w15:restartNumberingAfterBreak="0">
    <w:nsid w:val="0C763277"/>
    <w:multiLevelType w:val="hybridMultilevel"/>
    <w:tmpl w:val="BFC8D1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CB09A9"/>
    <w:multiLevelType w:val="hybridMultilevel"/>
    <w:tmpl w:val="AB36D8C6"/>
    <w:lvl w:ilvl="0" w:tplc="B20AE040">
      <w:start w:val="1"/>
      <w:numFmt w:val="decimal"/>
      <w:lvlText w:val="%1."/>
      <w:lvlJc w:val="left"/>
      <w:pPr>
        <w:ind w:left="1066" w:hanging="70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1272E4"/>
    <w:multiLevelType w:val="hybridMultilevel"/>
    <w:tmpl w:val="C92ADE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E523B5"/>
    <w:multiLevelType w:val="multilevel"/>
    <w:tmpl w:val="1C786C7C"/>
    <w:styleLink w:val="Style2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0"/>
        </w:tabs>
        <w:ind w:left="0" w:hanging="17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1727552"/>
    <w:multiLevelType w:val="multilevel"/>
    <w:tmpl w:val="C7EEB2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03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11AF1539"/>
    <w:multiLevelType w:val="multilevel"/>
    <w:tmpl w:val="F77AA54E"/>
    <w:styleLink w:val="Style1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0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12494158"/>
    <w:multiLevelType w:val="multilevel"/>
    <w:tmpl w:val="09682EF0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31951A6"/>
    <w:multiLevelType w:val="hybridMultilevel"/>
    <w:tmpl w:val="0B0E83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DC73A9"/>
    <w:multiLevelType w:val="multilevel"/>
    <w:tmpl w:val="FA9E0680"/>
    <w:lvl w:ilvl="0">
      <w:start w:val="1"/>
      <w:numFmt w:val="upperRoman"/>
      <w:lvlText w:val="%1."/>
      <w:lvlJc w:val="center"/>
      <w:pPr>
        <w:ind w:left="0" w:firstLine="4536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asciiTheme="minorHAnsi" w:eastAsiaTheme="minorHAnsi" w:hAnsiTheme="minorHAnsi" w:cstheme="minorHAnsi"/>
        <w:b w:val="0"/>
      </w:rPr>
    </w:lvl>
    <w:lvl w:ilvl="2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89"/>
        </w:tabs>
        <w:ind w:left="3948" w:hanging="359"/>
      </w:pPr>
      <w:rPr>
        <w:rFonts w:hint="default"/>
      </w:rPr>
    </w:lvl>
  </w:abstractNum>
  <w:abstractNum w:abstractNumId="13" w15:restartNumberingAfterBreak="0">
    <w:nsid w:val="17E27284"/>
    <w:multiLevelType w:val="hybridMultilevel"/>
    <w:tmpl w:val="07E414FC"/>
    <w:lvl w:ilvl="0" w:tplc="5E60193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3940FF"/>
    <w:multiLevelType w:val="multilevel"/>
    <w:tmpl w:val="EEE69F26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5" w15:restartNumberingAfterBreak="0">
    <w:nsid w:val="1B787800"/>
    <w:multiLevelType w:val="multilevel"/>
    <w:tmpl w:val="1C786C7C"/>
    <w:numStyleLink w:val="Style2"/>
  </w:abstractNum>
  <w:abstractNum w:abstractNumId="16" w15:restartNumberingAfterBreak="0">
    <w:nsid w:val="1C9661F2"/>
    <w:multiLevelType w:val="hybridMultilevel"/>
    <w:tmpl w:val="607E57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224A4F"/>
    <w:multiLevelType w:val="hybridMultilevel"/>
    <w:tmpl w:val="05388ED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1DE8049A"/>
    <w:multiLevelType w:val="hybridMultilevel"/>
    <w:tmpl w:val="93862236"/>
    <w:lvl w:ilvl="0" w:tplc="B9BC0C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735620"/>
    <w:multiLevelType w:val="hybridMultilevel"/>
    <w:tmpl w:val="B9DE241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5944D2"/>
    <w:multiLevelType w:val="hybridMultilevel"/>
    <w:tmpl w:val="5E8CAE5A"/>
    <w:lvl w:ilvl="0" w:tplc="242CF82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625F2B"/>
    <w:multiLevelType w:val="hybridMultilevel"/>
    <w:tmpl w:val="6D024BB0"/>
    <w:lvl w:ilvl="0" w:tplc="15E40B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720B26"/>
    <w:multiLevelType w:val="hybridMultilevel"/>
    <w:tmpl w:val="AE3224F0"/>
    <w:lvl w:ilvl="0" w:tplc="E41CB4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D57231"/>
    <w:multiLevelType w:val="hybridMultilevel"/>
    <w:tmpl w:val="D7C64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DE4854"/>
    <w:multiLevelType w:val="hybridMultilevel"/>
    <w:tmpl w:val="68609E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9330DC"/>
    <w:multiLevelType w:val="hybridMultilevel"/>
    <w:tmpl w:val="E084E4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F00094"/>
    <w:multiLevelType w:val="hybridMultilevel"/>
    <w:tmpl w:val="DAD267E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18918ED"/>
    <w:multiLevelType w:val="hybridMultilevel"/>
    <w:tmpl w:val="24CE42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D94179"/>
    <w:multiLevelType w:val="hybridMultilevel"/>
    <w:tmpl w:val="A962C7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0F70B0"/>
    <w:multiLevelType w:val="hybridMultilevel"/>
    <w:tmpl w:val="97A2945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2C6FCD"/>
    <w:multiLevelType w:val="multilevel"/>
    <w:tmpl w:val="A90CCA6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b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</w:lvl>
    <w:lvl w:ilvl="2">
      <w:start w:val="1"/>
      <w:numFmt w:val="decimal"/>
      <w:lvlText w:val="%1.%2.%3"/>
      <w:lvlJc w:val="left"/>
      <w:pPr>
        <w:tabs>
          <w:tab w:val="num" w:pos="2155"/>
        </w:tabs>
        <w:ind w:left="2155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1" w15:restartNumberingAfterBreak="0">
    <w:nsid w:val="38ED2707"/>
    <w:multiLevelType w:val="hybridMultilevel"/>
    <w:tmpl w:val="BAD06A16"/>
    <w:lvl w:ilvl="0" w:tplc="66D2097C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C165FC6"/>
    <w:multiLevelType w:val="hybridMultilevel"/>
    <w:tmpl w:val="9F7839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A2483C"/>
    <w:multiLevelType w:val="hybridMultilevel"/>
    <w:tmpl w:val="DED41A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DA5200D"/>
    <w:multiLevelType w:val="multilevel"/>
    <w:tmpl w:val="0E90F442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Restart w:val="1"/>
      <w:pStyle w:val="6Plohy"/>
      <w:lvlText w:val="Příloha č. %5"/>
      <w:lvlJc w:val="left"/>
      <w:pPr>
        <w:ind w:left="0" w:firstLine="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423A5BF2"/>
    <w:multiLevelType w:val="hybridMultilevel"/>
    <w:tmpl w:val="5B880E92"/>
    <w:lvl w:ilvl="0" w:tplc="5B0421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1A0C98"/>
    <w:multiLevelType w:val="hybridMultilevel"/>
    <w:tmpl w:val="3B5241A2"/>
    <w:lvl w:ilvl="0" w:tplc="28CA20FA">
      <w:start w:val="1"/>
      <w:numFmt w:val="decimal"/>
      <w:lvlText w:val="%1."/>
      <w:lvlJc w:val="right"/>
      <w:pPr>
        <w:ind w:left="76" w:hanging="360"/>
      </w:pPr>
      <w:rPr>
        <w:rFonts w:hint="default"/>
      </w:rPr>
    </w:lvl>
    <w:lvl w:ilvl="1" w:tplc="04050015">
      <w:start w:val="1"/>
      <w:numFmt w:val="upperLetter"/>
      <w:lvlText w:val="%2."/>
      <w:lvlJc w:val="left"/>
      <w:pPr>
        <w:ind w:left="785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9EA591D"/>
    <w:multiLevelType w:val="hybridMultilevel"/>
    <w:tmpl w:val="9E8CE2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5009CD"/>
    <w:multiLevelType w:val="hybridMultilevel"/>
    <w:tmpl w:val="5F2222D6"/>
    <w:lvl w:ilvl="0" w:tplc="04050001">
      <w:start w:val="1"/>
      <w:numFmt w:val="bullet"/>
      <w:lvlText w:val=""/>
      <w:lvlJc w:val="left"/>
      <w:pPr>
        <w:ind w:left="5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39" w15:restartNumberingAfterBreak="0">
    <w:nsid w:val="4BAE245D"/>
    <w:multiLevelType w:val="hybridMultilevel"/>
    <w:tmpl w:val="7416C9AA"/>
    <w:lvl w:ilvl="0" w:tplc="AE9404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69531C"/>
    <w:multiLevelType w:val="hybridMultilevel"/>
    <w:tmpl w:val="57A4A0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0713ED2"/>
    <w:multiLevelType w:val="hybridMultilevel"/>
    <w:tmpl w:val="F2C2B3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3331FBF"/>
    <w:multiLevelType w:val="hybridMultilevel"/>
    <w:tmpl w:val="1F94F4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50323F9"/>
    <w:multiLevelType w:val="hybridMultilevel"/>
    <w:tmpl w:val="B91292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4C06A4"/>
    <w:multiLevelType w:val="multilevel"/>
    <w:tmpl w:val="815C181C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567"/>
        </w:tabs>
        <w:ind w:left="0" w:firstLine="0"/>
      </w:pPr>
      <w:rPr>
        <w:rFonts w:ascii="Calibri" w:eastAsia="DejaVu Sans" w:hAnsi="Calibri" w:cs="Calibri"/>
      </w:rPr>
    </w:lvl>
    <w:lvl w:ilvl="4">
      <w:start w:val="1"/>
      <w:numFmt w:val="lowerLetter"/>
      <w:lvlText w:val="(%5)"/>
      <w:lvlJc w:val="left"/>
      <w:pPr>
        <w:ind w:left="1134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45" w15:restartNumberingAfterBreak="0">
    <w:nsid w:val="5A5A0678"/>
    <w:multiLevelType w:val="hybridMultilevel"/>
    <w:tmpl w:val="202A4C9E"/>
    <w:lvl w:ilvl="0" w:tplc="9E1C3E84">
      <w:start w:val="1"/>
      <w:numFmt w:val="lowerLetter"/>
      <w:lvlText w:val="%1)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1D2C89"/>
    <w:multiLevelType w:val="hybridMultilevel"/>
    <w:tmpl w:val="B8984A08"/>
    <w:lvl w:ilvl="0" w:tplc="9AA6633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BB03A43"/>
    <w:multiLevelType w:val="hybridMultilevel"/>
    <w:tmpl w:val="B1D23A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0056210"/>
    <w:multiLevelType w:val="hybridMultilevel"/>
    <w:tmpl w:val="B80ACE54"/>
    <w:lvl w:ilvl="0" w:tplc="E5E4DA70">
      <w:start w:val="1"/>
      <w:numFmt w:val="lowerLetter"/>
      <w:lvlText w:val="%1)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0D805AE"/>
    <w:multiLevelType w:val="hybridMultilevel"/>
    <w:tmpl w:val="FCE2F324"/>
    <w:lvl w:ilvl="0" w:tplc="04050017">
      <w:start w:val="1"/>
      <w:numFmt w:val="lowerLetter"/>
      <w:lvlText w:val="%1)"/>
      <w:lvlJc w:val="left"/>
      <w:pPr>
        <w:ind w:left="785" w:hanging="360"/>
      </w:pPr>
      <w:rPr>
        <w:rFonts w:hint="default"/>
        <w:color w:val="000000"/>
        <w:sz w:val="24"/>
      </w:rPr>
    </w:lvl>
    <w:lvl w:ilvl="1" w:tplc="66346D1C">
      <w:start w:val="1"/>
      <w:numFmt w:val="decimal"/>
      <w:lvlText w:val="%2."/>
      <w:lvlJc w:val="left"/>
      <w:pPr>
        <w:ind w:left="150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>
      <w:start w:val="1"/>
      <w:numFmt w:val="decimal"/>
      <w:lvlText w:val="%4."/>
      <w:lvlJc w:val="left"/>
      <w:pPr>
        <w:ind w:left="502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0" w15:restartNumberingAfterBreak="0">
    <w:nsid w:val="61833367"/>
    <w:multiLevelType w:val="hybridMultilevel"/>
    <w:tmpl w:val="520AB6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18736B0"/>
    <w:multiLevelType w:val="multilevel"/>
    <w:tmpl w:val="F4FC223C"/>
    <w:lvl w:ilvl="0">
      <w:start w:val="4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52" w15:restartNumberingAfterBreak="0">
    <w:nsid w:val="61BB7F02"/>
    <w:multiLevelType w:val="hybridMultilevel"/>
    <w:tmpl w:val="2D8828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2645649"/>
    <w:multiLevelType w:val="hybridMultilevel"/>
    <w:tmpl w:val="0958CDF8"/>
    <w:lvl w:ilvl="0" w:tplc="9E76C1B0">
      <w:start w:val="1"/>
      <w:numFmt w:val="lowerLetter"/>
      <w:pStyle w:val="Nadpis1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pStyle w:val="Odst"/>
      <w:lvlText w:val="%2."/>
      <w:lvlJc w:val="left"/>
      <w:pPr>
        <w:ind w:left="1440" w:hanging="360"/>
      </w:pPr>
    </w:lvl>
    <w:lvl w:ilvl="2" w:tplc="402C6652" w:tentative="1">
      <w:start w:val="1"/>
      <w:numFmt w:val="lowerRoman"/>
      <w:pStyle w:val="Psm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3574902"/>
    <w:multiLevelType w:val="hybridMultilevel"/>
    <w:tmpl w:val="37AE82D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38D6512"/>
    <w:multiLevelType w:val="hybridMultilevel"/>
    <w:tmpl w:val="780CD858"/>
    <w:lvl w:ilvl="0" w:tplc="524458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36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694149E"/>
    <w:multiLevelType w:val="hybridMultilevel"/>
    <w:tmpl w:val="B868253E"/>
    <w:lvl w:ilvl="0" w:tplc="B39E5F7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706100F"/>
    <w:multiLevelType w:val="hybridMultilevel"/>
    <w:tmpl w:val="36EE96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1C3E84">
      <w:start w:val="1"/>
      <w:numFmt w:val="lowerLetter"/>
      <w:lvlText w:val="%2)"/>
      <w:lvlJc w:val="left"/>
      <w:pPr>
        <w:ind w:left="1440" w:hanging="360"/>
      </w:pPr>
      <w:rPr>
        <w:rFonts w:ascii="Cambria" w:eastAsia="Times New Roman" w:hAnsi="Cambria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C65201A"/>
    <w:multiLevelType w:val="hybridMultilevel"/>
    <w:tmpl w:val="782CA69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9EC6AD12">
      <w:start w:val="1"/>
      <w:numFmt w:val="lowerLetter"/>
      <w:lvlText w:val="%2)"/>
      <w:lvlJc w:val="left"/>
      <w:pPr>
        <w:ind w:left="1440" w:hanging="360"/>
      </w:pPr>
      <w:rPr>
        <w:rFonts w:ascii="Cambria" w:eastAsia="Calibri" w:hAnsi="Cambria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55364AEC">
      <w:start w:val="1"/>
      <w:numFmt w:val="decimal"/>
      <w:lvlText w:val="%7."/>
      <w:lvlJc w:val="left"/>
      <w:pPr>
        <w:ind w:left="360" w:hanging="360"/>
      </w:pPr>
      <w:rPr>
        <w:b w:val="0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CCA5CE3"/>
    <w:multiLevelType w:val="hybridMultilevel"/>
    <w:tmpl w:val="604EEB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D2574D7"/>
    <w:multiLevelType w:val="hybridMultilevel"/>
    <w:tmpl w:val="70B8C864"/>
    <w:lvl w:ilvl="0" w:tplc="3F3A169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E63149C"/>
    <w:multiLevelType w:val="multilevel"/>
    <w:tmpl w:val="BDD87D0A"/>
    <w:lvl w:ilvl="0">
      <w:numFmt w:val="bullet"/>
      <w:pStyle w:val="OdrkaEQerven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A50021"/>
        <w:sz w:val="24"/>
      </w:rPr>
    </w:lvl>
    <w:lvl w:ilvl="1">
      <w:numFmt w:val="bullet"/>
      <w:pStyle w:val="Odrka2EQmodr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C1D2ED"/>
        <w:sz w:val="24"/>
      </w:rPr>
    </w:lvl>
    <w:lvl w:ilvl="2">
      <w:numFmt w:val="bullet"/>
      <w:pStyle w:val="OdrkaEQ3ern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sz w:val="24"/>
      </w:rPr>
    </w:lvl>
    <w:lvl w:ilvl="3">
      <w:numFmt w:val="bullet"/>
      <w:pStyle w:val="OdrkaEQ4erven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A50021"/>
      </w:rPr>
    </w:lvl>
    <w:lvl w:ilvl="4">
      <w:numFmt w:val="bullet"/>
      <w:pStyle w:val="OdrkaEQ5modr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  <w:color w:val="C1D2ED"/>
      </w:rPr>
    </w:lvl>
    <w:lvl w:ilvl="5">
      <w:numFmt w:val="bullet"/>
      <w:pStyle w:val="OdrkaEQ6ern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numFmt w:val="bullet"/>
      <w:pStyle w:val="OdrkaEQ7erven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  <w:color w:val="A50021"/>
      </w:rPr>
    </w:lvl>
    <w:lvl w:ilvl="7">
      <w:numFmt w:val="bullet"/>
      <w:pStyle w:val="OdrkaEQ8modr"/>
      <w:lvlText w:val=""/>
      <w:lvlJc w:val="left"/>
      <w:pPr>
        <w:tabs>
          <w:tab w:val="num" w:pos="4536"/>
        </w:tabs>
        <w:ind w:left="4536" w:hanging="567"/>
      </w:pPr>
      <w:rPr>
        <w:rFonts w:ascii="Wingdings" w:hAnsi="Wingdings" w:hint="default"/>
        <w:color w:val="C1D2ED"/>
      </w:rPr>
    </w:lvl>
    <w:lvl w:ilvl="8">
      <w:numFmt w:val="bullet"/>
      <w:pStyle w:val="OdrkaEQ9ern"/>
      <w:lvlText w:val=""/>
      <w:lvlJc w:val="left"/>
      <w:pPr>
        <w:tabs>
          <w:tab w:val="num" w:pos="5103"/>
        </w:tabs>
        <w:ind w:left="5103" w:hanging="567"/>
      </w:pPr>
      <w:rPr>
        <w:rFonts w:ascii="Wingdings" w:hAnsi="Wingdings" w:hint="default"/>
      </w:rPr>
    </w:lvl>
  </w:abstractNum>
  <w:abstractNum w:abstractNumId="62" w15:restartNumberingAfterBreak="0">
    <w:nsid w:val="6E824974"/>
    <w:multiLevelType w:val="hybridMultilevel"/>
    <w:tmpl w:val="2A08D756"/>
    <w:lvl w:ilvl="0" w:tplc="AE185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01A5F24"/>
    <w:multiLevelType w:val="hybridMultilevel"/>
    <w:tmpl w:val="B0D219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0BA59A4"/>
    <w:multiLevelType w:val="hybridMultilevel"/>
    <w:tmpl w:val="279AAF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4595A75"/>
    <w:multiLevelType w:val="hybridMultilevel"/>
    <w:tmpl w:val="2DF6C5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4E95B0E"/>
    <w:multiLevelType w:val="hybridMultilevel"/>
    <w:tmpl w:val="69D6D6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6FB5C47"/>
    <w:multiLevelType w:val="hybridMultilevel"/>
    <w:tmpl w:val="2F9CBF46"/>
    <w:lvl w:ilvl="0" w:tplc="81864F6E">
      <w:start w:val="1"/>
      <w:numFmt w:val="lowerLetter"/>
      <w:lvlText w:val="%1)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4B4D03"/>
    <w:multiLevelType w:val="hybridMultilevel"/>
    <w:tmpl w:val="F02E94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9353829"/>
    <w:multiLevelType w:val="hybridMultilevel"/>
    <w:tmpl w:val="50A89A5C"/>
    <w:lvl w:ilvl="0" w:tplc="4836A0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9E1C3E84">
      <w:start w:val="1"/>
      <w:numFmt w:val="lowerLetter"/>
      <w:lvlText w:val="%2)"/>
      <w:lvlJc w:val="left"/>
      <w:pPr>
        <w:ind w:left="1440" w:hanging="360"/>
      </w:pPr>
      <w:rPr>
        <w:rFonts w:ascii="Cambria" w:eastAsia="Times New Roman" w:hAnsi="Cambria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D925F3"/>
    <w:multiLevelType w:val="hybridMultilevel"/>
    <w:tmpl w:val="F1222A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AE74831"/>
    <w:multiLevelType w:val="hybridMultilevel"/>
    <w:tmpl w:val="7FBE30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DE16E65"/>
    <w:multiLevelType w:val="hybridMultilevel"/>
    <w:tmpl w:val="81200D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55"/>
  </w:num>
  <w:num w:numId="3">
    <w:abstractNumId w:val="62"/>
  </w:num>
  <w:num w:numId="4">
    <w:abstractNumId w:val="58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9"/>
  </w:num>
  <w:num w:numId="7">
    <w:abstractNumId w:val="53"/>
  </w:num>
  <w:num w:numId="8">
    <w:abstractNumId w:val="4"/>
  </w:num>
  <w:num w:numId="9">
    <w:abstractNumId w:val="11"/>
  </w:num>
  <w:num w:numId="10">
    <w:abstractNumId w:val="59"/>
  </w:num>
  <w:num w:numId="11">
    <w:abstractNumId w:val="71"/>
  </w:num>
  <w:num w:numId="12">
    <w:abstractNumId w:val="40"/>
  </w:num>
  <w:num w:numId="13">
    <w:abstractNumId w:val="57"/>
  </w:num>
  <w:num w:numId="14">
    <w:abstractNumId w:val="66"/>
  </w:num>
  <w:num w:numId="15">
    <w:abstractNumId w:val="45"/>
  </w:num>
  <w:num w:numId="16">
    <w:abstractNumId w:val="50"/>
  </w:num>
  <w:num w:numId="17">
    <w:abstractNumId w:val="19"/>
  </w:num>
  <w:num w:numId="18">
    <w:abstractNumId w:val="64"/>
  </w:num>
  <w:num w:numId="19">
    <w:abstractNumId w:val="16"/>
  </w:num>
  <w:num w:numId="20">
    <w:abstractNumId w:val="43"/>
  </w:num>
  <w:num w:numId="21">
    <w:abstractNumId w:val="25"/>
  </w:num>
  <w:num w:numId="22">
    <w:abstractNumId w:val="47"/>
  </w:num>
  <w:num w:numId="23">
    <w:abstractNumId w:val="52"/>
  </w:num>
  <w:num w:numId="24">
    <w:abstractNumId w:val="37"/>
  </w:num>
  <w:num w:numId="25">
    <w:abstractNumId w:val="41"/>
  </w:num>
  <w:num w:numId="26">
    <w:abstractNumId w:val="1"/>
  </w:num>
  <w:num w:numId="27">
    <w:abstractNumId w:val="70"/>
  </w:num>
  <w:num w:numId="28">
    <w:abstractNumId w:val="32"/>
  </w:num>
  <w:num w:numId="29">
    <w:abstractNumId w:val="42"/>
  </w:num>
  <w:num w:numId="30">
    <w:abstractNumId w:val="65"/>
  </w:num>
  <w:num w:numId="31">
    <w:abstractNumId w:val="72"/>
  </w:num>
  <w:num w:numId="32">
    <w:abstractNumId w:val="28"/>
  </w:num>
  <w:num w:numId="33">
    <w:abstractNumId w:val="48"/>
  </w:num>
  <w:num w:numId="34">
    <w:abstractNumId w:val="31"/>
  </w:num>
  <w:num w:numId="35">
    <w:abstractNumId w:val="67"/>
  </w:num>
  <w:num w:numId="36">
    <w:abstractNumId w:val="10"/>
  </w:num>
  <w:num w:numId="37">
    <w:abstractNumId w:val="23"/>
  </w:num>
  <w:num w:numId="38">
    <w:abstractNumId w:val="27"/>
  </w:num>
  <w:num w:numId="39">
    <w:abstractNumId w:val="18"/>
  </w:num>
  <w:num w:numId="40">
    <w:abstractNumId w:val="39"/>
  </w:num>
  <w:num w:numId="41">
    <w:abstractNumId w:val="22"/>
  </w:num>
  <w:num w:numId="42">
    <w:abstractNumId w:val="2"/>
  </w:num>
  <w:num w:numId="43">
    <w:abstractNumId w:val="34"/>
  </w:num>
  <w:num w:numId="44">
    <w:abstractNumId w:val="35"/>
  </w:num>
  <w:num w:numId="45">
    <w:abstractNumId w:val="21"/>
  </w:num>
  <w:num w:numId="46">
    <w:abstractNumId w:val="6"/>
  </w:num>
  <w:num w:numId="47">
    <w:abstractNumId w:val="54"/>
  </w:num>
  <w:num w:numId="48">
    <w:abstractNumId w:val="5"/>
  </w:num>
  <w:num w:numId="49">
    <w:abstractNumId w:val="14"/>
  </w:num>
  <w:num w:numId="50">
    <w:abstractNumId w:val="12"/>
  </w:num>
  <w:num w:numId="51">
    <w:abstractNumId w:val="68"/>
  </w:num>
  <w:num w:numId="52">
    <w:abstractNumId w:val="46"/>
  </w:num>
  <w:num w:numId="5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3"/>
  </w:num>
  <w:num w:numId="55">
    <w:abstractNumId w:val="24"/>
  </w:num>
  <w:num w:numId="56">
    <w:abstractNumId w:val="69"/>
  </w:num>
  <w:num w:numId="57">
    <w:abstractNumId w:val="46"/>
  </w:num>
  <w:num w:numId="58">
    <w:abstractNumId w:val="8"/>
  </w:num>
  <w:num w:numId="59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53"/>
    <w:lvlOverride w:ilvl="0">
      <w:lvl w:ilvl="0" w:tplc="9E76C1B0">
        <w:start w:val="1"/>
        <w:numFmt w:val="upperRoman"/>
        <w:pStyle w:val="Nadpis1"/>
        <w:lvlText w:val="%1."/>
        <w:lvlJc w:val="left"/>
        <w:pPr>
          <w:ind w:left="1077" w:hanging="720"/>
        </w:pPr>
        <w:rPr>
          <w:rFonts w:cs="Calibri" w:hint="default"/>
        </w:rPr>
      </w:lvl>
    </w:lvlOverride>
    <w:lvlOverride w:ilvl="1">
      <w:lvl w:ilvl="1" w:tplc="04050019">
        <w:start w:val="1"/>
        <w:numFmt w:val="decimal"/>
        <w:pStyle w:val="Odst"/>
        <w:lvlText w:val="%2."/>
        <w:lvlJc w:val="right"/>
        <w:pPr>
          <w:tabs>
            <w:tab w:val="num" w:pos="284"/>
          </w:tabs>
          <w:ind w:left="720" w:hanging="720"/>
        </w:pPr>
        <w:rPr>
          <w:rFonts w:hint="default"/>
        </w:rPr>
      </w:lvl>
    </w:lvlOverride>
    <w:lvlOverride w:ilvl="2">
      <w:lvl w:ilvl="2" w:tplc="402C6652">
        <w:start w:val="1"/>
        <w:numFmt w:val="lowerLetter"/>
        <w:pStyle w:val="Psm"/>
        <w:lvlText w:val="%3)"/>
        <w:lvlJc w:val="right"/>
        <w:pPr>
          <w:tabs>
            <w:tab w:val="num" w:pos="1979"/>
          </w:tabs>
          <w:ind w:left="363" w:hanging="720"/>
        </w:pPr>
        <w:rPr>
          <w:rFonts w:hint="default"/>
        </w:rPr>
      </w:lvl>
    </w:lvlOverride>
    <w:lvlOverride w:ilvl="3">
      <w:lvl w:ilvl="3" w:tplc="0405000F">
        <w:start w:val="1"/>
        <w:numFmt w:val="decimal"/>
        <w:lvlText w:val="%4."/>
        <w:lvlJc w:val="left"/>
        <w:pPr>
          <w:ind w:left="6" w:hanging="720"/>
        </w:pPr>
        <w:rPr>
          <w:rFonts w:hint="default"/>
        </w:rPr>
      </w:lvl>
    </w:lvlOverride>
    <w:lvlOverride w:ilvl="4">
      <w:lvl w:ilvl="4" w:tplc="04050019">
        <w:start w:val="1"/>
        <w:numFmt w:val="lowerLetter"/>
        <w:lvlText w:val="%5."/>
        <w:lvlJc w:val="left"/>
        <w:pPr>
          <w:ind w:left="-351" w:hanging="720"/>
        </w:pPr>
        <w:rPr>
          <w:rFonts w:hint="default"/>
        </w:rPr>
      </w:lvl>
    </w:lvlOverride>
    <w:lvlOverride w:ilvl="5">
      <w:lvl w:ilvl="5" w:tplc="0405001B">
        <w:start w:val="1"/>
        <w:numFmt w:val="lowerRoman"/>
        <w:lvlText w:val="%6."/>
        <w:lvlJc w:val="right"/>
        <w:pPr>
          <w:ind w:left="-708" w:hanging="720"/>
        </w:pPr>
        <w:rPr>
          <w:rFonts w:hint="default"/>
        </w:rPr>
      </w:lvl>
    </w:lvlOverride>
    <w:lvlOverride w:ilvl="6">
      <w:lvl w:ilvl="6" w:tplc="0405000F">
        <w:start w:val="1"/>
        <w:numFmt w:val="decimal"/>
        <w:lvlText w:val="%7."/>
        <w:lvlJc w:val="left"/>
        <w:pPr>
          <w:ind w:left="-1065" w:hanging="720"/>
        </w:pPr>
        <w:rPr>
          <w:rFonts w:hint="default"/>
        </w:rPr>
      </w:lvl>
    </w:lvlOverride>
    <w:lvlOverride w:ilvl="7">
      <w:lvl w:ilvl="7" w:tplc="04050019">
        <w:start w:val="1"/>
        <w:numFmt w:val="lowerLetter"/>
        <w:lvlText w:val="%8."/>
        <w:lvlJc w:val="left"/>
        <w:pPr>
          <w:ind w:left="-1422" w:hanging="720"/>
        </w:pPr>
        <w:rPr>
          <w:rFonts w:hint="default"/>
        </w:rPr>
      </w:lvl>
    </w:lvlOverride>
    <w:lvlOverride w:ilvl="8">
      <w:lvl w:ilvl="8" w:tplc="0405001B">
        <w:start w:val="1"/>
        <w:numFmt w:val="lowerRoman"/>
        <w:lvlText w:val="%9."/>
        <w:lvlJc w:val="right"/>
        <w:pPr>
          <w:ind w:left="-1779" w:hanging="720"/>
        </w:pPr>
        <w:rPr>
          <w:rFonts w:hint="default"/>
        </w:rPr>
      </w:lvl>
    </w:lvlOverride>
  </w:num>
  <w:num w:numId="61">
    <w:abstractNumId w:val="53"/>
    <w:lvlOverride w:ilvl="0">
      <w:lvl w:ilvl="0" w:tplc="9E76C1B0">
        <w:start w:val="1"/>
        <w:numFmt w:val="upperRoman"/>
        <w:pStyle w:val="Nadpis1"/>
        <w:lvlText w:val="%1."/>
        <w:lvlJc w:val="left"/>
        <w:pPr>
          <w:ind w:left="1077" w:hanging="717"/>
        </w:pPr>
        <w:rPr>
          <w:rFonts w:cs="Calibri" w:hint="default"/>
        </w:rPr>
      </w:lvl>
    </w:lvlOverride>
    <w:lvlOverride w:ilvl="1">
      <w:lvl w:ilvl="1" w:tplc="04050019">
        <w:start w:val="1"/>
        <w:numFmt w:val="decimal"/>
        <w:pStyle w:val="Odst"/>
        <w:lvlText w:val="%2."/>
        <w:lvlJc w:val="right"/>
        <w:pPr>
          <w:tabs>
            <w:tab w:val="num" w:pos="284"/>
          </w:tabs>
          <w:ind w:left="170" w:hanging="170"/>
        </w:pPr>
        <w:rPr>
          <w:rFonts w:hint="default"/>
        </w:rPr>
      </w:lvl>
    </w:lvlOverride>
    <w:lvlOverride w:ilvl="2">
      <w:lvl w:ilvl="2" w:tplc="402C6652">
        <w:start w:val="1"/>
        <w:numFmt w:val="lowerLetter"/>
        <w:pStyle w:val="Psm"/>
        <w:lvlText w:val="%3)"/>
        <w:lvlJc w:val="right"/>
        <w:pPr>
          <w:ind w:left="454" w:hanging="284"/>
        </w:pPr>
        <w:rPr>
          <w:rFonts w:hint="default"/>
        </w:rPr>
      </w:lvl>
    </w:lvlOverride>
    <w:lvlOverride w:ilvl="3">
      <w:lvl w:ilvl="3" w:tplc="0405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0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0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0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0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0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62">
    <w:abstractNumId w:val="53"/>
    <w:lvlOverride w:ilvl="0">
      <w:lvl w:ilvl="0" w:tplc="9E76C1B0">
        <w:start w:val="1"/>
        <w:numFmt w:val="upperRoman"/>
        <w:pStyle w:val="Nadpis1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 w:tplc="04050019">
        <w:start w:val="1"/>
        <w:numFmt w:val="decimal"/>
        <w:pStyle w:val="Odst"/>
        <w:lvlText w:val="%2."/>
        <w:lvlJc w:val="left"/>
        <w:pPr>
          <w:ind w:left="0" w:hanging="357"/>
        </w:pPr>
        <w:rPr>
          <w:rFonts w:hint="default"/>
        </w:rPr>
      </w:lvl>
    </w:lvlOverride>
    <w:lvlOverride w:ilvl="2">
      <w:lvl w:ilvl="2" w:tplc="402C6652">
        <w:start w:val="1"/>
        <w:numFmt w:val="lowerLetter"/>
        <w:pStyle w:val="Psm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 w:tplc="0405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0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0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0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0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0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63">
    <w:abstractNumId w:val="7"/>
  </w:num>
  <w:num w:numId="64">
    <w:abstractNumId w:val="53"/>
    <w:lvlOverride w:ilvl="0">
      <w:lvl w:ilvl="0" w:tplc="9E76C1B0">
        <w:start w:val="1"/>
        <w:numFmt w:val="upperRoman"/>
        <w:pStyle w:val="Nadpis1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 w:tplc="04050019">
        <w:start w:val="1"/>
        <w:numFmt w:val="decimal"/>
        <w:pStyle w:val="Odst"/>
        <w:lvlText w:val="%2."/>
        <w:lvlJc w:val="right"/>
        <w:pPr>
          <w:tabs>
            <w:tab w:val="num" w:pos="0"/>
          </w:tabs>
          <w:ind w:left="0" w:hanging="170"/>
        </w:pPr>
        <w:rPr>
          <w:rFonts w:hint="default"/>
        </w:rPr>
      </w:lvl>
    </w:lvlOverride>
    <w:lvlOverride w:ilvl="2">
      <w:lvl w:ilvl="2" w:tplc="402C6652">
        <w:start w:val="1"/>
        <w:numFmt w:val="lowerLetter"/>
        <w:pStyle w:val="Psm"/>
        <w:lvlText w:val="%3)"/>
        <w:lvlJc w:val="left"/>
        <w:pPr>
          <w:tabs>
            <w:tab w:val="num" w:pos="357"/>
          </w:tabs>
          <w:ind w:left="357" w:hanging="357"/>
        </w:pPr>
        <w:rPr>
          <w:rFonts w:hint="default"/>
        </w:rPr>
      </w:lvl>
    </w:lvlOverride>
    <w:lvlOverride w:ilvl="3">
      <w:lvl w:ilvl="3" w:tplc="0405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0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0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0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0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0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65">
    <w:abstractNumId w:val="53"/>
    <w:lvlOverride w:ilvl="0">
      <w:lvl w:ilvl="0" w:tplc="9E76C1B0">
        <w:start w:val="1"/>
        <w:numFmt w:val="upperRoman"/>
        <w:pStyle w:val="Nadpis1"/>
        <w:lvlText w:val="%1."/>
        <w:lvlJc w:val="left"/>
        <w:pPr>
          <w:ind w:left="3618" w:hanging="357"/>
        </w:pPr>
        <w:rPr>
          <w:rFonts w:hint="default"/>
        </w:rPr>
      </w:lvl>
    </w:lvlOverride>
    <w:lvlOverride w:ilvl="1">
      <w:lvl w:ilvl="1" w:tplc="04050019">
        <w:start w:val="1"/>
        <w:numFmt w:val="decimal"/>
        <w:pStyle w:val="Odst"/>
        <w:lvlText w:val="%2."/>
        <w:lvlJc w:val="right"/>
        <w:pPr>
          <w:tabs>
            <w:tab w:val="num" w:pos="0"/>
          </w:tabs>
          <w:ind w:left="0" w:hanging="170"/>
        </w:pPr>
        <w:rPr>
          <w:rFonts w:hint="default"/>
          <w:b w:val="0"/>
          <w:bCs/>
        </w:rPr>
      </w:lvl>
    </w:lvlOverride>
    <w:lvlOverride w:ilvl="2">
      <w:lvl w:ilvl="2" w:tplc="402C6652">
        <w:start w:val="1"/>
        <w:numFmt w:val="lowerLetter"/>
        <w:pStyle w:val="Psm"/>
        <w:lvlText w:val="%3)"/>
        <w:lvlJc w:val="left"/>
        <w:pPr>
          <w:tabs>
            <w:tab w:val="num" w:pos="4469"/>
          </w:tabs>
          <w:ind w:left="4469" w:hanging="357"/>
        </w:pPr>
        <w:rPr>
          <w:rFonts w:hint="default"/>
          <w:b/>
          <w:bCs/>
        </w:rPr>
      </w:lvl>
    </w:lvlOverride>
    <w:lvlOverride w:ilvl="3">
      <w:lvl w:ilvl="3" w:tplc="0405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0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0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0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0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0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66">
    <w:abstractNumId w:val="9"/>
  </w:num>
  <w:num w:numId="67">
    <w:abstractNumId w:val="53"/>
    <w:lvlOverride w:ilvl="0">
      <w:lvl w:ilvl="0" w:tplc="9E76C1B0">
        <w:start w:val="1"/>
        <w:numFmt w:val="upperRoman"/>
        <w:pStyle w:val="Nadpis1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 w:tplc="04050019">
        <w:start w:val="1"/>
        <w:numFmt w:val="decimal"/>
        <w:pStyle w:val="Odst"/>
        <w:lvlText w:val="%2."/>
        <w:lvlJc w:val="right"/>
        <w:pPr>
          <w:tabs>
            <w:tab w:val="num" w:pos="0"/>
          </w:tabs>
          <w:ind w:left="0" w:hanging="170"/>
        </w:pPr>
        <w:rPr>
          <w:rFonts w:hint="default"/>
          <w:b w:val="0"/>
          <w:bCs/>
        </w:rPr>
      </w:lvl>
    </w:lvlOverride>
    <w:lvlOverride w:ilvl="2">
      <w:lvl w:ilvl="2" w:tplc="402C6652">
        <w:start w:val="1"/>
        <w:numFmt w:val="lowerLetter"/>
        <w:pStyle w:val="Psm"/>
        <w:lvlText w:val="%3)"/>
        <w:lvlJc w:val="left"/>
        <w:pPr>
          <w:tabs>
            <w:tab w:val="num" w:pos="357"/>
          </w:tabs>
          <w:ind w:left="357" w:hanging="357"/>
        </w:pPr>
        <w:rPr>
          <w:rFonts w:hint="default"/>
        </w:rPr>
      </w:lvl>
    </w:lvlOverride>
    <w:lvlOverride w:ilvl="3">
      <w:lvl w:ilvl="3" w:tplc="0405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0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0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0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0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0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68">
    <w:abstractNumId w:val="53"/>
    <w:lvlOverride w:ilvl="0">
      <w:lvl w:ilvl="0" w:tplc="9E76C1B0">
        <w:start w:val="1"/>
        <w:numFmt w:val="upperRoman"/>
        <w:pStyle w:val="Nadpis1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 w:tplc="04050019">
        <w:start w:val="1"/>
        <w:numFmt w:val="decimal"/>
        <w:pStyle w:val="Odst"/>
        <w:lvlText w:val="%2."/>
        <w:lvlJc w:val="right"/>
        <w:pPr>
          <w:tabs>
            <w:tab w:val="num" w:pos="0"/>
          </w:tabs>
          <w:ind w:left="0" w:hanging="170"/>
        </w:pPr>
        <w:rPr>
          <w:rFonts w:hint="default"/>
          <w:b w:val="0"/>
          <w:bCs/>
        </w:rPr>
      </w:lvl>
    </w:lvlOverride>
    <w:lvlOverride w:ilvl="2">
      <w:lvl w:ilvl="2" w:tplc="402C6652">
        <w:start w:val="1"/>
        <w:numFmt w:val="lowerLetter"/>
        <w:pStyle w:val="Psm"/>
        <w:lvlText w:val="%3)"/>
        <w:lvlJc w:val="left"/>
        <w:pPr>
          <w:tabs>
            <w:tab w:val="num" w:pos="357"/>
          </w:tabs>
          <w:ind w:left="357" w:hanging="357"/>
        </w:pPr>
        <w:rPr>
          <w:rFonts w:hint="default"/>
        </w:rPr>
      </w:lvl>
    </w:lvlOverride>
    <w:lvlOverride w:ilvl="3">
      <w:lvl w:ilvl="3" w:tplc="0405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0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0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0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0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0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69">
    <w:abstractNumId w:val="38"/>
  </w:num>
  <w:num w:numId="70">
    <w:abstractNumId w:val="53"/>
    <w:lvlOverride w:ilvl="0">
      <w:lvl w:ilvl="0" w:tplc="9E76C1B0">
        <w:start w:val="1"/>
        <w:numFmt w:val="upperRoman"/>
        <w:pStyle w:val="Nadpis1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 w:tplc="04050019">
        <w:start w:val="1"/>
        <w:numFmt w:val="decimal"/>
        <w:pStyle w:val="Odst"/>
        <w:lvlText w:val="%2."/>
        <w:lvlJc w:val="right"/>
        <w:pPr>
          <w:tabs>
            <w:tab w:val="num" w:pos="0"/>
          </w:tabs>
          <w:ind w:left="0" w:hanging="170"/>
        </w:pPr>
        <w:rPr>
          <w:rFonts w:hint="default"/>
          <w:b w:val="0"/>
          <w:bCs/>
        </w:rPr>
      </w:lvl>
    </w:lvlOverride>
    <w:lvlOverride w:ilvl="2">
      <w:lvl w:ilvl="2" w:tplc="402C6652">
        <w:start w:val="1"/>
        <w:numFmt w:val="lowerLetter"/>
        <w:pStyle w:val="Psm"/>
        <w:lvlText w:val="%3)"/>
        <w:lvlJc w:val="left"/>
        <w:pPr>
          <w:tabs>
            <w:tab w:val="num" w:pos="357"/>
          </w:tabs>
          <w:ind w:left="357" w:hanging="357"/>
        </w:pPr>
        <w:rPr>
          <w:rFonts w:hint="default"/>
        </w:rPr>
      </w:lvl>
    </w:lvlOverride>
    <w:lvlOverride w:ilvl="3">
      <w:lvl w:ilvl="3" w:tplc="0405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0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0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0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0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0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71">
    <w:abstractNumId w:val="53"/>
    <w:lvlOverride w:ilvl="0">
      <w:lvl w:ilvl="0" w:tplc="9E76C1B0">
        <w:start w:val="1"/>
        <w:numFmt w:val="upperRoman"/>
        <w:pStyle w:val="Nadpis1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 w:tplc="04050019">
        <w:start w:val="1"/>
        <w:numFmt w:val="decimal"/>
        <w:pStyle w:val="Odst"/>
        <w:lvlText w:val="%2."/>
        <w:lvlJc w:val="right"/>
        <w:pPr>
          <w:tabs>
            <w:tab w:val="num" w:pos="0"/>
          </w:tabs>
          <w:ind w:left="0" w:hanging="170"/>
        </w:pPr>
        <w:rPr>
          <w:rFonts w:hint="default"/>
          <w:b w:val="0"/>
          <w:bCs/>
        </w:rPr>
      </w:lvl>
    </w:lvlOverride>
    <w:lvlOverride w:ilvl="2">
      <w:lvl w:ilvl="2" w:tplc="402C6652">
        <w:start w:val="1"/>
        <w:numFmt w:val="lowerLetter"/>
        <w:pStyle w:val="Psm"/>
        <w:lvlText w:val="%3)"/>
        <w:lvlJc w:val="left"/>
        <w:pPr>
          <w:tabs>
            <w:tab w:val="num" w:pos="357"/>
          </w:tabs>
          <w:ind w:left="357" w:hanging="357"/>
        </w:pPr>
        <w:rPr>
          <w:rFonts w:hint="default"/>
        </w:rPr>
      </w:lvl>
    </w:lvlOverride>
    <w:lvlOverride w:ilvl="3">
      <w:lvl w:ilvl="3" w:tplc="0405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0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0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0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0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0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72">
    <w:abstractNumId w:val="53"/>
    <w:lvlOverride w:ilvl="0">
      <w:lvl w:ilvl="0" w:tplc="9E76C1B0">
        <w:start w:val="1"/>
        <w:numFmt w:val="upperRoman"/>
        <w:pStyle w:val="Nadpis1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 w:tplc="04050019">
        <w:start w:val="1"/>
        <w:numFmt w:val="decimal"/>
        <w:pStyle w:val="Odst"/>
        <w:lvlText w:val="%2."/>
        <w:lvlJc w:val="right"/>
        <w:pPr>
          <w:tabs>
            <w:tab w:val="num" w:pos="0"/>
          </w:tabs>
          <w:ind w:left="0" w:hanging="170"/>
        </w:pPr>
        <w:rPr>
          <w:rFonts w:hint="default"/>
          <w:b w:val="0"/>
          <w:bCs/>
        </w:rPr>
      </w:lvl>
    </w:lvlOverride>
    <w:lvlOverride w:ilvl="2">
      <w:lvl w:ilvl="2" w:tplc="402C6652">
        <w:start w:val="1"/>
        <w:numFmt w:val="lowerLetter"/>
        <w:pStyle w:val="Psm"/>
        <w:lvlText w:val="%3)"/>
        <w:lvlJc w:val="left"/>
        <w:pPr>
          <w:tabs>
            <w:tab w:val="num" w:pos="357"/>
          </w:tabs>
          <w:ind w:left="357" w:hanging="357"/>
        </w:pPr>
        <w:rPr>
          <w:rFonts w:hint="default"/>
        </w:rPr>
      </w:lvl>
    </w:lvlOverride>
    <w:lvlOverride w:ilvl="3">
      <w:lvl w:ilvl="3" w:tplc="0405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0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0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0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0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0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73">
    <w:abstractNumId w:val="53"/>
    <w:lvlOverride w:ilvl="0">
      <w:lvl w:ilvl="0" w:tplc="9E76C1B0">
        <w:start w:val="1"/>
        <w:numFmt w:val="upperRoman"/>
        <w:pStyle w:val="Nadpis1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 w:tplc="04050019">
        <w:start w:val="1"/>
        <w:numFmt w:val="decimal"/>
        <w:pStyle w:val="Odst"/>
        <w:lvlText w:val="%2."/>
        <w:lvlJc w:val="right"/>
        <w:pPr>
          <w:tabs>
            <w:tab w:val="num" w:pos="0"/>
          </w:tabs>
          <w:ind w:left="0" w:hanging="170"/>
        </w:pPr>
        <w:rPr>
          <w:rFonts w:hint="default"/>
          <w:b w:val="0"/>
          <w:bCs/>
        </w:rPr>
      </w:lvl>
    </w:lvlOverride>
    <w:lvlOverride w:ilvl="2">
      <w:lvl w:ilvl="2" w:tplc="402C6652">
        <w:start w:val="1"/>
        <w:numFmt w:val="lowerLetter"/>
        <w:pStyle w:val="Psm"/>
        <w:lvlText w:val="%3)"/>
        <w:lvlJc w:val="left"/>
        <w:pPr>
          <w:tabs>
            <w:tab w:val="num" w:pos="357"/>
          </w:tabs>
          <w:ind w:left="357" w:hanging="357"/>
        </w:pPr>
        <w:rPr>
          <w:rFonts w:hint="default"/>
        </w:rPr>
      </w:lvl>
    </w:lvlOverride>
    <w:lvlOverride w:ilvl="3">
      <w:lvl w:ilvl="3" w:tplc="0405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0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0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0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0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0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74">
    <w:abstractNumId w:val="53"/>
    <w:lvlOverride w:ilvl="0">
      <w:lvl w:ilvl="0" w:tplc="9E76C1B0">
        <w:start w:val="1"/>
        <w:numFmt w:val="upperRoman"/>
        <w:pStyle w:val="Nadpis1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 w:tplc="04050019">
        <w:start w:val="1"/>
        <w:numFmt w:val="decimal"/>
        <w:pStyle w:val="Odst"/>
        <w:lvlText w:val="%2."/>
        <w:lvlJc w:val="right"/>
        <w:pPr>
          <w:tabs>
            <w:tab w:val="num" w:pos="0"/>
          </w:tabs>
          <w:ind w:left="0" w:hanging="170"/>
        </w:pPr>
        <w:rPr>
          <w:rFonts w:hint="default"/>
          <w:b w:val="0"/>
          <w:bCs/>
        </w:rPr>
      </w:lvl>
    </w:lvlOverride>
    <w:lvlOverride w:ilvl="2">
      <w:lvl w:ilvl="2" w:tplc="402C6652">
        <w:start w:val="1"/>
        <w:numFmt w:val="lowerLetter"/>
        <w:pStyle w:val="Psm"/>
        <w:lvlText w:val="%3)"/>
        <w:lvlJc w:val="left"/>
        <w:pPr>
          <w:tabs>
            <w:tab w:val="num" w:pos="357"/>
          </w:tabs>
          <w:ind w:left="357" w:hanging="357"/>
        </w:pPr>
        <w:rPr>
          <w:rFonts w:hint="default"/>
        </w:rPr>
      </w:lvl>
    </w:lvlOverride>
    <w:lvlOverride w:ilvl="3">
      <w:lvl w:ilvl="3" w:tplc="0405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0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0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0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0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0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75">
    <w:abstractNumId w:val="17"/>
  </w:num>
  <w:num w:numId="76">
    <w:abstractNumId w:val="0"/>
  </w:num>
  <w:num w:numId="77">
    <w:abstractNumId w:val="53"/>
    <w:lvlOverride w:ilvl="0">
      <w:lvl w:ilvl="0" w:tplc="9E76C1B0">
        <w:start w:val="1"/>
        <w:numFmt w:val="upperRoman"/>
        <w:pStyle w:val="Nadpis1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 w:tplc="04050019">
        <w:start w:val="1"/>
        <w:numFmt w:val="decimal"/>
        <w:pStyle w:val="Odst"/>
        <w:lvlText w:val="%2."/>
        <w:lvlJc w:val="right"/>
        <w:pPr>
          <w:tabs>
            <w:tab w:val="num" w:pos="0"/>
          </w:tabs>
          <w:ind w:left="0" w:hanging="170"/>
        </w:pPr>
        <w:rPr>
          <w:rFonts w:hint="default"/>
          <w:b w:val="0"/>
          <w:bCs/>
        </w:rPr>
      </w:lvl>
    </w:lvlOverride>
    <w:lvlOverride w:ilvl="2">
      <w:lvl w:ilvl="2" w:tplc="402C6652">
        <w:start w:val="1"/>
        <w:numFmt w:val="lowerLetter"/>
        <w:pStyle w:val="Psm"/>
        <w:lvlText w:val="%3)"/>
        <w:lvlJc w:val="left"/>
        <w:pPr>
          <w:tabs>
            <w:tab w:val="num" w:pos="357"/>
          </w:tabs>
          <w:ind w:left="357" w:hanging="357"/>
        </w:pPr>
        <w:rPr>
          <w:rFonts w:hint="default"/>
        </w:rPr>
      </w:lvl>
    </w:lvlOverride>
    <w:lvlOverride w:ilvl="3">
      <w:lvl w:ilvl="3" w:tplc="0405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0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0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0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0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0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78">
    <w:abstractNumId w:val="53"/>
    <w:lvlOverride w:ilvl="0">
      <w:lvl w:ilvl="0" w:tplc="9E76C1B0">
        <w:start w:val="1"/>
        <w:numFmt w:val="upperRoman"/>
        <w:pStyle w:val="Nadpis1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 w:tplc="04050019">
        <w:start w:val="1"/>
        <w:numFmt w:val="decimal"/>
        <w:pStyle w:val="Odst"/>
        <w:lvlText w:val="%2."/>
        <w:lvlJc w:val="right"/>
        <w:pPr>
          <w:tabs>
            <w:tab w:val="num" w:pos="0"/>
          </w:tabs>
          <w:ind w:left="0" w:hanging="170"/>
        </w:pPr>
        <w:rPr>
          <w:rFonts w:hint="default"/>
          <w:b w:val="0"/>
          <w:bCs/>
        </w:rPr>
      </w:lvl>
    </w:lvlOverride>
    <w:lvlOverride w:ilvl="2">
      <w:lvl w:ilvl="2" w:tplc="402C6652">
        <w:start w:val="1"/>
        <w:numFmt w:val="lowerLetter"/>
        <w:pStyle w:val="Psm"/>
        <w:lvlText w:val="%3)"/>
        <w:lvlJc w:val="left"/>
        <w:pPr>
          <w:tabs>
            <w:tab w:val="num" w:pos="357"/>
          </w:tabs>
          <w:ind w:left="357" w:hanging="357"/>
        </w:pPr>
        <w:rPr>
          <w:rFonts w:hint="default"/>
        </w:rPr>
      </w:lvl>
    </w:lvlOverride>
    <w:lvlOverride w:ilvl="3">
      <w:lvl w:ilvl="3" w:tplc="0405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0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0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0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0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0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79">
    <w:abstractNumId w:val="53"/>
    <w:lvlOverride w:ilvl="0">
      <w:lvl w:ilvl="0" w:tplc="9E76C1B0">
        <w:start w:val="1"/>
        <w:numFmt w:val="upperRoman"/>
        <w:pStyle w:val="Nadpis1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 w:tplc="04050019">
        <w:start w:val="1"/>
        <w:numFmt w:val="decimal"/>
        <w:pStyle w:val="Odst"/>
        <w:lvlText w:val="%2."/>
        <w:lvlJc w:val="right"/>
        <w:pPr>
          <w:tabs>
            <w:tab w:val="num" w:pos="0"/>
          </w:tabs>
          <w:ind w:left="0" w:hanging="170"/>
        </w:pPr>
        <w:rPr>
          <w:rFonts w:hint="default"/>
          <w:b w:val="0"/>
          <w:bCs/>
        </w:rPr>
      </w:lvl>
    </w:lvlOverride>
    <w:lvlOverride w:ilvl="2">
      <w:lvl w:ilvl="2" w:tplc="402C6652">
        <w:start w:val="1"/>
        <w:numFmt w:val="lowerLetter"/>
        <w:pStyle w:val="Psm"/>
        <w:lvlText w:val="%3)"/>
        <w:lvlJc w:val="left"/>
        <w:pPr>
          <w:tabs>
            <w:tab w:val="num" w:pos="357"/>
          </w:tabs>
          <w:ind w:left="357" w:hanging="357"/>
        </w:pPr>
        <w:rPr>
          <w:rFonts w:hint="default"/>
        </w:rPr>
      </w:lvl>
    </w:lvlOverride>
    <w:lvlOverride w:ilvl="3">
      <w:lvl w:ilvl="3" w:tplc="0405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0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0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0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0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0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80">
    <w:abstractNumId w:val="44"/>
  </w:num>
  <w:num w:numId="81">
    <w:abstractNumId w:val="51"/>
  </w:num>
  <w:num w:numId="82">
    <w:abstractNumId w:val="61"/>
  </w:num>
  <w:num w:numId="83">
    <w:abstractNumId w:val="53"/>
    <w:lvlOverride w:ilvl="0">
      <w:lvl w:ilvl="0" w:tplc="9E76C1B0">
        <w:start w:val="1"/>
        <w:numFmt w:val="upperRoman"/>
        <w:pStyle w:val="Nadpis1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 w:tplc="04050019">
        <w:start w:val="1"/>
        <w:numFmt w:val="decimal"/>
        <w:pStyle w:val="Odst"/>
        <w:lvlText w:val="%2."/>
        <w:lvlJc w:val="right"/>
        <w:pPr>
          <w:tabs>
            <w:tab w:val="num" w:pos="0"/>
          </w:tabs>
          <w:ind w:left="0" w:hanging="170"/>
        </w:pPr>
        <w:rPr>
          <w:rFonts w:hint="default"/>
          <w:b w:val="0"/>
          <w:bCs/>
        </w:rPr>
      </w:lvl>
    </w:lvlOverride>
    <w:lvlOverride w:ilvl="2">
      <w:lvl w:ilvl="2" w:tplc="402C6652">
        <w:start w:val="1"/>
        <w:numFmt w:val="lowerLetter"/>
        <w:pStyle w:val="Psm"/>
        <w:lvlText w:val="%3)"/>
        <w:lvlJc w:val="left"/>
        <w:pPr>
          <w:tabs>
            <w:tab w:val="num" w:pos="357"/>
          </w:tabs>
          <w:ind w:left="357" w:hanging="357"/>
        </w:pPr>
        <w:rPr>
          <w:rFonts w:hint="default"/>
        </w:rPr>
      </w:lvl>
    </w:lvlOverride>
    <w:lvlOverride w:ilvl="3">
      <w:lvl w:ilvl="3" w:tplc="0405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0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0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0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0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0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84">
    <w:abstractNumId w:val="53"/>
    <w:lvlOverride w:ilvl="0">
      <w:lvl w:ilvl="0" w:tplc="9E76C1B0">
        <w:start w:val="1"/>
        <w:numFmt w:val="upperRoman"/>
        <w:pStyle w:val="Nadpis1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 w:tplc="04050019">
        <w:start w:val="1"/>
        <w:numFmt w:val="decimal"/>
        <w:pStyle w:val="Odst"/>
        <w:lvlText w:val="%2."/>
        <w:lvlJc w:val="right"/>
        <w:pPr>
          <w:tabs>
            <w:tab w:val="num" w:pos="0"/>
          </w:tabs>
          <w:ind w:left="0" w:hanging="170"/>
        </w:pPr>
        <w:rPr>
          <w:rFonts w:hint="default"/>
          <w:b w:val="0"/>
          <w:bCs/>
        </w:rPr>
      </w:lvl>
    </w:lvlOverride>
    <w:lvlOverride w:ilvl="2">
      <w:lvl w:ilvl="2" w:tplc="402C6652">
        <w:start w:val="1"/>
        <w:numFmt w:val="lowerLetter"/>
        <w:pStyle w:val="Psm"/>
        <w:lvlText w:val="%3)"/>
        <w:lvlJc w:val="left"/>
        <w:pPr>
          <w:tabs>
            <w:tab w:val="num" w:pos="357"/>
          </w:tabs>
          <w:ind w:left="357" w:hanging="357"/>
        </w:pPr>
        <w:rPr>
          <w:rFonts w:hint="default"/>
        </w:rPr>
      </w:lvl>
    </w:lvlOverride>
    <w:lvlOverride w:ilvl="3">
      <w:lvl w:ilvl="3" w:tplc="0405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0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0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0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0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0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85">
    <w:abstractNumId w:val="53"/>
    <w:lvlOverride w:ilvl="0">
      <w:lvl w:ilvl="0" w:tplc="9E76C1B0">
        <w:start w:val="1"/>
        <w:numFmt w:val="upperRoman"/>
        <w:pStyle w:val="Nadpis1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 w:tplc="04050019">
        <w:start w:val="1"/>
        <w:numFmt w:val="decimal"/>
        <w:pStyle w:val="Odst"/>
        <w:lvlText w:val="%2."/>
        <w:lvlJc w:val="right"/>
        <w:pPr>
          <w:tabs>
            <w:tab w:val="num" w:pos="0"/>
          </w:tabs>
          <w:ind w:left="0" w:hanging="170"/>
        </w:pPr>
        <w:rPr>
          <w:rFonts w:hint="default"/>
          <w:b w:val="0"/>
          <w:bCs/>
        </w:rPr>
      </w:lvl>
    </w:lvlOverride>
    <w:lvlOverride w:ilvl="2">
      <w:lvl w:ilvl="2" w:tplc="402C6652">
        <w:start w:val="1"/>
        <w:numFmt w:val="lowerLetter"/>
        <w:pStyle w:val="Psm"/>
        <w:lvlText w:val="%3)"/>
        <w:lvlJc w:val="left"/>
        <w:pPr>
          <w:tabs>
            <w:tab w:val="num" w:pos="357"/>
          </w:tabs>
          <w:ind w:left="357" w:hanging="357"/>
        </w:pPr>
        <w:rPr>
          <w:rFonts w:hint="default"/>
        </w:rPr>
      </w:lvl>
    </w:lvlOverride>
    <w:lvlOverride w:ilvl="3">
      <w:lvl w:ilvl="3" w:tplc="0405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0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0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0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0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0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86">
    <w:abstractNumId w:val="20"/>
  </w:num>
  <w:num w:numId="87">
    <w:abstractNumId w:val="53"/>
    <w:lvlOverride w:ilvl="0">
      <w:lvl w:ilvl="0" w:tplc="9E76C1B0">
        <w:start w:val="1"/>
        <w:numFmt w:val="upperRoman"/>
        <w:pStyle w:val="Nadpis1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 w:tplc="04050019">
        <w:start w:val="1"/>
        <w:numFmt w:val="decimal"/>
        <w:pStyle w:val="Odst"/>
        <w:lvlText w:val="%2."/>
        <w:lvlJc w:val="right"/>
        <w:pPr>
          <w:tabs>
            <w:tab w:val="num" w:pos="0"/>
          </w:tabs>
          <w:ind w:left="0" w:hanging="170"/>
        </w:pPr>
        <w:rPr>
          <w:rFonts w:hint="default"/>
          <w:b w:val="0"/>
          <w:bCs/>
        </w:rPr>
      </w:lvl>
    </w:lvlOverride>
    <w:lvlOverride w:ilvl="2">
      <w:lvl w:ilvl="2" w:tplc="402C6652">
        <w:start w:val="1"/>
        <w:numFmt w:val="lowerLetter"/>
        <w:pStyle w:val="Psm"/>
        <w:lvlText w:val="%3)"/>
        <w:lvlJc w:val="left"/>
        <w:pPr>
          <w:tabs>
            <w:tab w:val="num" w:pos="357"/>
          </w:tabs>
          <w:ind w:left="357" w:hanging="357"/>
        </w:pPr>
        <w:rPr>
          <w:rFonts w:hint="default"/>
        </w:rPr>
      </w:lvl>
    </w:lvlOverride>
    <w:lvlOverride w:ilvl="3">
      <w:lvl w:ilvl="3" w:tplc="0405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0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0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0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0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0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88">
    <w:abstractNumId w:val="53"/>
    <w:lvlOverride w:ilvl="0">
      <w:lvl w:ilvl="0" w:tplc="9E76C1B0">
        <w:start w:val="1"/>
        <w:numFmt w:val="upperRoman"/>
        <w:pStyle w:val="Nadpis1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 w:tplc="04050019">
        <w:start w:val="1"/>
        <w:numFmt w:val="decimal"/>
        <w:pStyle w:val="Odst"/>
        <w:lvlText w:val="%2."/>
        <w:lvlJc w:val="right"/>
        <w:pPr>
          <w:tabs>
            <w:tab w:val="num" w:pos="0"/>
          </w:tabs>
          <w:ind w:left="0" w:hanging="170"/>
        </w:pPr>
        <w:rPr>
          <w:rFonts w:hint="default"/>
          <w:b w:val="0"/>
          <w:bCs/>
        </w:rPr>
      </w:lvl>
    </w:lvlOverride>
    <w:lvlOverride w:ilvl="2">
      <w:lvl w:ilvl="2" w:tplc="402C6652">
        <w:start w:val="1"/>
        <w:numFmt w:val="lowerLetter"/>
        <w:pStyle w:val="Psm"/>
        <w:lvlText w:val="%3)"/>
        <w:lvlJc w:val="left"/>
        <w:pPr>
          <w:tabs>
            <w:tab w:val="num" w:pos="357"/>
          </w:tabs>
          <w:ind w:left="357" w:hanging="357"/>
        </w:pPr>
        <w:rPr>
          <w:rFonts w:hint="default"/>
        </w:rPr>
      </w:lvl>
    </w:lvlOverride>
    <w:lvlOverride w:ilvl="3">
      <w:lvl w:ilvl="3" w:tplc="0405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0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0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0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0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0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89">
    <w:abstractNumId w:val="53"/>
    <w:lvlOverride w:ilvl="0">
      <w:lvl w:ilvl="0" w:tplc="9E76C1B0">
        <w:start w:val="1"/>
        <w:numFmt w:val="upperRoman"/>
        <w:pStyle w:val="Nadpis1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 w:tplc="04050019">
        <w:start w:val="1"/>
        <w:numFmt w:val="decimal"/>
        <w:pStyle w:val="Odst"/>
        <w:lvlText w:val="%2."/>
        <w:lvlJc w:val="right"/>
        <w:pPr>
          <w:tabs>
            <w:tab w:val="num" w:pos="0"/>
          </w:tabs>
          <w:ind w:left="0" w:hanging="170"/>
        </w:pPr>
        <w:rPr>
          <w:rFonts w:hint="default"/>
          <w:b w:val="0"/>
          <w:bCs/>
        </w:rPr>
      </w:lvl>
    </w:lvlOverride>
    <w:lvlOverride w:ilvl="2">
      <w:lvl w:ilvl="2" w:tplc="402C6652">
        <w:start w:val="1"/>
        <w:numFmt w:val="lowerLetter"/>
        <w:pStyle w:val="Psm"/>
        <w:lvlText w:val="%3)"/>
        <w:lvlJc w:val="left"/>
        <w:pPr>
          <w:tabs>
            <w:tab w:val="num" w:pos="357"/>
          </w:tabs>
          <w:ind w:left="357" w:hanging="357"/>
        </w:pPr>
        <w:rPr>
          <w:rFonts w:hint="default"/>
        </w:rPr>
      </w:lvl>
    </w:lvlOverride>
    <w:lvlOverride w:ilvl="3">
      <w:lvl w:ilvl="3" w:tplc="0405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0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0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0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0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0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90">
    <w:abstractNumId w:val="60"/>
  </w:num>
  <w:num w:numId="91">
    <w:abstractNumId w:val="56"/>
  </w:num>
  <w:num w:numId="92">
    <w:abstractNumId w:val="61"/>
  </w:num>
  <w:num w:numId="93">
    <w:abstractNumId w:val="63"/>
  </w:num>
  <w:num w:numId="94">
    <w:abstractNumId w:val="3"/>
  </w:num>
  <w:num w:numId="95">
    <w:abstractNumId w:val="53"/>
    <w:lvlOverride w:ilvl="0">
      <w:lvl w:ilvl="0" w:tplc="9E76C1B0">
        <w:start w:val="1"/>
        <w:numFmt w:val="upperRoman"/>
        <w:pStyle w:val="Nadpis1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 w:tplc="04050019">
        <w:start w:val="1"/>
        <w:numFmt w:val="decimal"/>
        <w:pStyle w:val="Odst"/>
        <w:lvlText w:val="%2."/>
        <w:lvlJc w:val="right"/>
        <w:pPr>
          <w:tabs>
            <w:tab w:val="num" w:pos="0"/>
          </w:tabs>
          <w:ind w:left="0" w:hanging="170"/>
        </w:pPr>
        <w:rPr>
          <w:rFonts w:hint="default"/>
          <w:b w:val="0"/>
          <w:bCs/>
        </w:rPr>
      </w:lvl>
    </w:lvlOverride>
    <w:lvlOverride w:ilvl="2">
      <w:lvl w:ilvl="2" w:tplc="402C6652">
        <w:start w:val="1"/>
        <w:numFmt w:val="lowerLetter"/>
        <w:pStyle w:val="Psm"/>
        <w:lvlText w:val="%3)"/>
        <w:lvlJc w:val="left"/>
        <w:pPr>
          <w:tabs>
            <w:tab w:val="num" w:pos="357"/>
          </w:tabs>
          <w:ind w:left="357" w:hanging="357"/>
        </w:pPr>
        <w:rPr>
          <w:rFonts w:hint="default"/>
          <w:b/>
          <w:bCs/>
        </w:rPr>
      </w:lvl>
    </w:lvlOverride>
    <w:lvlOverride w:ilvl="3">
      <w:lvl w:ilvl="3" w:tplc="0405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0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0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0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0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0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96">
    <w:abstractNumId w:val="29"/>
  </w:num>
  <w:num w:numId="97">
    <w:abstractNumId w:val="13"/>
  </w:num>
  <w:numIdMacAtCleanup w:val="9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Zeman Dušan, Bc.">
    <w15:presenceInfo w15:providerId="AD" w15:userId="S-1-5-21-1688287415-1860907588-483988704-1034"/>
  </w15:person>
  <w15:person w15:author="Kubátková Hana, Ing.">
    <w15:presenceInfo w15:providerId="AD" w15:userId="S-1-5-21-1688287415-1860907588-483988704-227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3A1"/>
    <w:rsid w:val="000008BA"/>
    <w:rsid w:val="00002B8A"/>
    <w:rsid w:val="00005093"/>
    <w:rsid w:val="000052E9"/>
    <w:rsid w:val="000063F1"/>
    <w:rsid w:val="00010B15"/>
    <w:rsid w:val="00010D2F"/>
    <w:rsid w:val="00011173"/>
    <w:rsid w:val="00011703"/>
    <w:rsid w:val="00011BB7"/>
    <w:rsid w:val="00011D86"/>
    <w:rsid w:val="00012E19"/>
    <w:rsid w:val="00015426"/>
    <w:rsid w:val="00015EB0"/>
    <w:rsid w:val="0001752E"/>
    <w:rsid w:val="00017BA3"/>
    <w:rsid w:val="0002193D"/>
    <w:rsid w:val="00026368"/>
    <w:rsid w:val="00026757"/>
    <w:rsid w:val="00027D72"/>
    <w:rsid w:val="00031B8D"/>
    <w:rsid w:val="000337AA"/>
    <w:rsid w:val="00036884"/>
    <w:rsid w:val="00037E39"/>
    <w:rsid w:val="0004024A"/>
    <w:rsid w:val="00040E79"/>
    <w:rsid w:val="00044D01"/>
    <w:rsid w:val="00045FE6"/>
    <w:rsid w:val="00046CC9"/>
    <w:rsid w:val="000475AE"/>
    <w:rsid w:val="00047714"/>
    <w:rsid w:val="00050633"/>
    <w:rsid w:val="0005082A"/>
    <w:rsid w:val="00052223"/>
    <w:rsid w:val="000526B4"/>
    <w:rsid w:val="00052786"/>
    <w:rsid w:val="00053944"/>
    <w:rsid w:val="00053B8D"/>
    <w:rsid w:val="00057116"/>
    <w:rsid w:val="00061DDE"/>
    <w:rsid w:val="00062B2D"/>
    <w:rsid w:val="00066887"/>
    <w:rsid w:val="00067227"/>
    <w:rsid w:val="000676DE"/>
    <w:rsid w:val="00067F89"/>
    <w:rsid w:val="0007405F"/>
    <w:rsid w:val="00074AB2"/>
    <w:rsid w:val="00074B7D"/>
    <w:rsid w:val="000808EF"/>
    <w:rsid w:val="0008330B"/>
    <w:rsid w:val="000845F2"/>
    <w:rsid w:val="00085234"/>
    <w:rsid w:val="000855D5"/>
    <w:rsid w:val="00086B37"/>
    <w:rsid w:val="00091F16"/>
    <w:rsid w:val="000943DD"/>
    <w:rsid w:val="000962B2"/>
    <w:rsid w:val="000A2055"/>
    <w:rsid w:val="000A3064"/>
    <w:rsid w:val="000A32DB"/>
    <w:rsid w:val="000B137E"/>
    <w:rsid w:val="000B1C57"/>
    <w:rsid w:val="000B51D7"/>
    <w:rsid w:val="000B6088"/>
    <w:rsid w:val="000C3824"/>
    <w:rsid w:val="000C5AB2"/>
    <w:rsid w:val="000D10D7"/>
    <w:rsid w:val="000D1A3D"/>
    <w:rsid w:val="000D72B8"/>
    <w:rsid w:val="000E1655"/>
    <w:rsid w:val="000E33A7"/>
    <w:rsid w:val="000E3772"/>
    <w:rsid w:val="000E6C19"/>
    <w:rsid w:val="000F2F1E"/>
    <w:rsid w:val="000F320D"/>
    <w:rsid w:val="000F37C0"/>
    <w:rsid w:val="000F5285"/>
    <w:rsid w:val="000F672C"/>
    <w:rsid w:val="000F6F34"/>
    <w:rsid w:val="000F7CBE"/>
    <w:rsid w:val="001010A2"/>
    <w:rsid w:val="001020F6"/>
    <w:rsid w:val="001060BB"/>
    <w:rsid w:val="00112060"/>
    <w:rsid w:val="00115137"/>
    <w:rsid w:val="001171B8"/>
    <w:rsid w:val="00121A9A"/>
    <w:rsid w:val="00123262"/>
    <w:rsid w:val="001234F7"/>
    <w:rsid w:val="001245CC"/>
    <w:rsid w:val="00125CA5"/>
    <w:rsid w:val="001265D1"/>
    <w:rsid w:val="00131F06"/>
    <w:rsid w:val="001353B9"/>
    <w:rsid w:val="00135B4B"/>
    <w:rsid w:val="00135D31"/>
    <w:rsid w:val="001408EF"/>
    <w:rsid w:val="00142248"/>
    <w:rsid w:val="0014287D"/>
    <w:rsid w:val="001443C6"/>
    <w:rsid w:val="001453E9"/>
    <w:rsid w:val="00146665"/>
    <w:rsid w:val="00150623"/>
    <w:rsid w:val="00151406"/>
    <w:rsid w:val="00151603"/>
    <w:rsid w:val="00151DF7"/>
    <w:rsid w:val="00154D4D"/>
    <w:rsid w:val="0015588A"/>
    <w:rsid w:val="0015769F"/>
    <w:rsid w:val="00157828"/>
    <w:rsid w:val="00161E36"/>
    <w:rsid w:val="00165BB4"/>
    <w:rsid w:val="00166606"/>
    <w:rsid w:val="00166821"/>
    <w:rsid w:val="00171E42"/>
    <w:rsid w:val="00172E85"/>
    <w:rsid w:val="00174165"/>
    <w:rsid w:val="001741E8"/>
    <w:rsid w:val="00175B60"/>
    <w:rsid w:val="001805B1"/>
    <w:rsid w:val="0018079D"/>
    <w:rsid w:val="00180DA3"/>
    <w:rsid w:val="0018304D"/>
    <w:rsid w:val="0018372E"/>
    <w:rsid w:val="00184253"/>
    <w:rsid w:val="00185F4A"/>
    <w:rsid w:val="00187733"/>
    <w:rsid w:val="00193E45"/>
    <w:rsid w:val="0019466D"/>
    <w:rsid w:val="00194BE2"/>
    <w:rsid w:val="00195FEB"/>
    <w:rsid w:val="00196363"/>
    <w:rsid w:val="00196EC0"/>
    <w:rsid w:val="001A6F98"/>
    <w:rsid w:val="001B0A8F"/>
    <w:rsid w:val="001B17A6"/>
    <w:rsid w:val="001B765D"/>
    <w:rsid w:val="001B770A"/>
    <w:rsid w:val="001C1894"/>
    <w:rsid w:val="001C1C4F"/>
    <w:rsid w:val="001C4217"/>
    <w:rsid w:val="001C72DF"/>
    <w:rsid w:val="001D0415"/>
    <w:rsid w:val="001D09DB"/>
    <w:rsid w:val="001D0E58"/>
    <w:rsid w:val="001D33EA"/>
    <w:rsid w:val="001D4F09"/>
    <w:rsid w:val="001D5690"/>
    <w:rsid w:val="001E0596"/>
    <w:rsid w:val="001E2867"/>
    <w:rsid w:val="001E3071"/>
    <w:rsid w:val="001E4C5E"/>
    <w:rsid w:val="001E5395"/>
    <w:rsid w:val="001E555E"/>
    <w:rsid w:val="001E61E8"/>
    <w:rsid w:val="001F0F06"/>
    <w:rsid w:val="001F1722"/>
    <w:rsid w:val="001F6F72"/>
    <w:rsid w:val="001F766E"/>
    <w:rsid w:val="00201913"/>
    <w:rsid w:val="002036AC"/>
    <w:rsid w:val="002050BC"/>
    <w:rsid w:val="002051E1"/>
    <w:rsid w:val="00212F59"/>
    <w:rsid w:val="002136EC"/>
    <w:rsid w:val="00220B3D"/>
    <w:rsid w:val="00220D0C"/>
    <w:rsid w:val="00222DD2"/>
    <w:rsid w:val="0022301B"/>
    <w:rsid w:val="00223D6C"/>
    <w:rsid w:val="00223FB8"/>
    <w:rsid w:val="002257AC"/>
    <w:rsid w:val="002275C4"/>
    <w:rsid w:val="0022789F"/>
    <w:rsid w:val="00231DF2"/>
    <w:rsid w:val="00231F24"/>
    <w:rsid w:val="00233EB9"/>
    <w:rsid w:val="00235114"/>
    <w:rsid w:val="002364E7"/>
    <w:rsid w:val="00237FC4"/>
    <w:rsid w:val="00241EF4"/>
    <w:rsid w:val="002420B5"/>
    <w:rsid w:val="002425CB"/>
    <w:rsid w:val="0024284E"/>
    <w:rsid w:val="00242947"/>
    <w:rsid w:val="00246CBB"/>
    <w:rsid w:val="00253E0E"/>
    <w:rsid w:val="0025494D"/>
    <w:rsid w:val="0025583B"/>
    <w:rsid w:val="002600B5"/>
    <w:rsid w:val="0026528A"/>
    <w:rsid w:val="002666A7"/>
    <w:rsid w:val="0027084B"/>
    <w:rsid w:val="00270ACB"/>
    <w:rsid w:val="002749DD"/>
    <w:rsid w:val="00276317"/>
    <w:rsid w:val="00276D2B"/>
    <w:rsid w:val="00280186"/>
    <w:rsid w:val="0028176C"/>
    <w:rsid w:val="002817E0"/>
    <w:rsid w:val="0028197A"/>
    <w:rsid w:val="00284061"/>
    <w:rsid w:val="00285A80"/>
    <w:rsid w:val="00286CE7"/>
    <w:rsid w:val="00290346"/>
    <w:rsid w:val="00290D25"/>
    <w:rsid w:val="0029159B"/>
    <w:rsid w:val="00292548"/>
    <w:rsid w:val="0029603F"/>
    <w:rsid w:val="00297391"/>
    <w:rsid w:val="002A2244"/>
    <w:rsid w:val="002A3A9C"/>
    <w:rsid w:val="002A3EDA"/>
    <w:rsid w:val="002A3F4D"/>
    <w:rsid w:val="002B2840"/>
    <w:rsid w:val="002B3EAB"/>
    <w:rsid w:val="002B44BA"/>
    <w:rsid w:val="002B5B71"/>
    <w:rsid w:val="002B5F7E"/>
    <w:rsid w:val="002B6301"/>
    <w:rsid w:val="002B671D"/>
    <w:rsid w:val="002C00BF"/>
    <w:rsid w:val="002C1259"/>
    <w:rsid w:val="002C5746"/>
    <w:rsid w:val="002C7AFD"/>
    <w:rsid w:val="002D0CD3"/>
    <w:rsid w:val="002D1ED3"/>
    <w:rsid w:val="002D53C5"/>
    <w:rsid w:val="002D7A96"/>
    <w:rsid w:val="002E1CC9"/>
    <w:rsid w:val="002E5C53"/>
    <w:rsid w:val="002E63C1"/>
    <w:rsid w:val="002E71A3"/>
    <w:rsid w:val="002E7EE8"/>
    <w:rsid w:val="002F10A2"/>
    <w:rsid w:val="002F388A"/>
    <w:rsid w:val="002F4A35"/>
    <w:rsid w:val="002F4F3C"/>
    <w:rsid w:val="002F5FA8"/>
    <w:rsid w:val="002F7973"/>
    <w:rsid w:val="003001E0"/>
    <w:rsid w:val="00300F82"/>
    <w:rsid w:val="00302043"/>
    <w:rsid w:val="00303A8E"/>
    <w:rsid w:val="00303E54"/>
    <w:rsid w:val="00305041"/>
    <w:rsid w:val="0030682B"/>
    <w:rsid w:val="00307AAE"/>
    <w:rsid w:val="003100D1"/>
    <w:rsid w:val="003124AE"/>
    <w:rsid w:val="003133DF"/>
    <w:rsid w:val="00313B18"/>
    <w:rsid w:val="0031575C"/>
    <w:rsid w:val="00316026"/>
    <w:rsid w:val="0031662C"/>
    <w:rsid w:val="003209A8"/>
    <w:rsid w:val="00322587"/>
    <w:rsid w:val="0032349E"/>
    <w:rsid w:val="00326484"/>
    <w:rsid w:val="003318CF"/>
    <w:rsid w:val="00333AF2"/>
    <w:rsid w:val="0033524A"/>
    <w:rsid w:val="00336FD4"/>
    <w:rsid w:val="00337855"/>
    <w:rsid w:val="00337BC6"/>
    <w:rsid w:val="00337D62"/>
    <w:rsid w:val="00340460"/>
    <w:rsid w:val="00341410"/>
    <w:rsid w:val="00342813"/>
    <w:rsid w:val="00343D06"/>
    <w:rsid w:val="00344A77"/>
    <w:rsid w:val="003452B4"/>
    <w:rsid w:val="00347ECA"/>
    <w:rsid w:val="00351578"/>
    <w:rsid w:val="00351B38"/>
    <w:rsid w:val="00353E0A"/>
    <w:rsid w:val="0036126D"/>
    <w:rsid w:val="00363B5E"/>
    <w:rsid w:val="00364E5F"/>
    <w:rsid w:val="0036675E"/>
    <w:rsid w:val="003677B7"/>
    <w:rsid w:val="003732F2"/>
    <w:rsid w:val="003747F2"/>
    <w:rsid w:val="0037531E"/>
    <w:rsid w:val="0037554F"/>
    <w:rsid w:val="00375652"/>
    <w:rsid w:val="0037609C"/>
    <w:rsid w:val="00376F08"/>
    <w:rsid w:val="003776C2"/>
    <w:rsid w:val="00380A21"/>
    <w:rsid w:val="00381AB8"/>
    <w:rsid w:val="0038289F"/>
    <w:rsid w:val="00383503"/>
    <w:rsid w:val="00383F2A"/>
    <w:rsid w:val="00384D53"/>
    <w:rsid w:val="00385CC9"/>
    <w:rsid w:val="003908E1"/>
    <w:rsid w:val="003918F3"/>
    <w:rsid w:val="00397A61"/>
    <w:rsid w:val="003A15B3"/>
    <w:rsid w:val="003A35D3"/>
    <w:rsid w:val="003A465F"/>
    <w:rsid w:val="003A5012"/>
    <w:rsid w:val="003A568A"/>
    <w:rsid w:val="003A6DF1"/>
    <w:rsid w:val="003B0B57"/>
    <w:rsid w:val="003B0D39"/>
    <w:rsid w:val="003B17C9"/>
    <w:rsid w:val="003B1E2A"/>
    <w:rsid w:val="003B214E"/>
    <w:rsid w:val="003B36F7"/>
    <w:rsid w:val="003B4C08"/>
    <w:rsid w:val="003C010D"/>
    <w:rsid w:val="003C02A0"/>
    <w:rsid w:val="003C09EE"/>
    <w:rsid w:val="003C3974"/>
    <w:rsid w:val="003C5EF2"/>
    <w:rsid w:val="003C6566"/>
    <w:rsid w:val="003C6875"/>
    <w:rsid w:val="003D39EC"/>
    <w:rsid w:val="003D65ED"/>
    <w:rsid w:val="003E64A2"/>
    <w:rsid w:val="003E68BE"/>
    <w:rsid w:val="003E6917"/>
    <w:rsid w:val="003E76AD"/>
    <w:rsid w:val="003F1F67"/>
    <w:rsid w:val="003F2A17"/>
    <w:rsid w:val="003F4841"/>
    <w:rsid w:val="003F4BAB"/>
    <w:rsid w:val="003F4FF8"/>
    <w:rsid w:val="003F5BF8"/>
    <w:rsid w:val="003F6301"/>
    <w:rsid w:val="003F6AE9"/>
    <w:rsid w:val="003F778E"/>
    <w:rsid w:val="00400D03"/>
    <w:rsid w:val="00401281"/>
    <w:rsid w:val="00406431"/>
    <w:rsid w:val="004069F7"/>
    <w:rsid w:val="004101F2"/>
    <w:rsid w:val="0041189E"/>
    <w:rsid w:val="004154DE"/>
    <w:rsid w:val="0041554C"/>
    <w:rsid w:val="004167EC"/>
    <w:rsid w:val="00416B29"/>
    <w:rsid w:val="004173AE"/>
    <w:rsid w:val="00420FC2"/>
    <w:rsid w:val="0042238F"/>
    <w:rsid w:val="0042495C"/>
    <w:rsid w:val="00424B4D"/>
    <w:rsid w:val="00426D76"/>
    <w:rsid w:val="00430A4D"/>
    <w:rsid w:val="00430EA9"/>
    <w:rsid w:val="0043174E"/>
    <w:rsid w:val="0043329F"/>
    <w:rsid w:val="0043520F"/>
    <w:rsid w:val="00435312"/>
    <w:rsid w:val="00440619"/>
    <w:rsid w:val="00442223"/>
    <w:rsid w:val="00442B69"/>
    <w:rsid w:val="00444AB1"/>
    <w:rsid w:val="00445AD3"/>
    <w:rsid w:val="00451902"/>
    <w:rsid w:val="0045191E"/>
    <w:rsid w:val="0045252B"/>
    <w:rsid w:val="00456E0C"/>
    <w:rsid w:val="004575E3"/>
    <w:rsid w:val="0046140D"/>
    <w:rsid w:val="00462418"/>
    <w:rsid w:val="00462C88"/>
    <w:rsid w:val="00467377"/>
    <w:rsid w:val="00467FF9"/>
    <w:rsid w:val="00470ECF"/>
    <w:rsid w:val="0047676B"/>
    <w:rsid w:val="00480B02"/>
    <w:rsid w:val="00481677"/>
    <w:rsid w:val="0048217A"/>
    <w:rsid w:val="004837BF"/>
    <w:rsid w:val="0048483E"/>
    <w:rsid w:val="00484951"/>
    <w:rsid w:val="004870FC"/>
    <w:rsid w:val="004902A4"/>
    <w:rsid w:val="00491F8A"/>
    <w:rsid w:val="004928EB"/>
    <w:rsid w:val="004942D0"/>
    <w:rsid w:val="004A0A9F"/>
    <w:rsid w:val="004A15B9"/>
    <w:rsid w:val="004A2D10"/>
    <w:rsid w:val="004A5186"/>
    <w:rsid w:val="004B0B19"/>
    <w:rsid w:val="004B20FE"/>
    <w:rsid w:val="004B276C"/>
    <w:rsid w:val="004B3D4A"/>
    <w:rsid w:val="004B57FA"/>
    <w:rsid w:val="004B7F27"/>
    <w:rsid w:val="004C2940"/>
    <w:rsid w:val="004C3777"/>
    <w:rsid w:val="004C3964"/>
    <w:rsid w:val="004C48C2"/>
    <w:rsid w:val="004C4EB0"/>
    <w:rsid w:val="004C5247"/>
    <w:rsid w:val="004C5686"/>
    <w:rsid w:val="004C706E"/>
    <w:rsid w:val="004D756A"/>
    <w:rsid w:val="004E2C78"/>
    <w:rsid w:val="004E2DEC"/>
    <w:rsid w:val="004E307A"/>
    <w:rsid w:val="004F323C"/>
    <w:rsid w:val="004F5103"/>
    <w:rsid w:val="004F5FBC"/>
    <w:rsid w:val="00500377"/>
    <w:rsid w:val="00502D97"/>
    <w:rsid w:val="0050459A"/>
    <w:rsid w:val="0050741E"/>
    <w:rsid w:val="00511928"/>
    <w:rsid w:val="00512099"/>
    <w:rsid w:val="00516BA1"/>
    <w:rsid w:val="00523774"/>
    <w:rsid w:val="005270AC"/>
    <w:rsid w:val="005279DC"/>
    <w:rsid w:val="005301F2"/>
    <w:rsid w:val="00530707"/>
    <w:rsid w:val="00537BDE"/>
    <w:rsid w:val="00542536"/>
    <w:rsid w:val="0054285E"/>
    <w:rsid w:val="00544CDA"/>
    <w:rsid w:val="005451FE"/>
    <w:rsid w:val="00546A5F"/>
    <w:rsid w:val="005513A1"/>
    <w:rsid w:val="00551EF1"/>
    <w:rsid w:val="00552D19"/>
    <w:rsid w:val="00555369"/>
    <w:rsid w:val="005556D9"/>
    <w:rsid w:val="00560112"/>
    <w:rsid w:val="00561F72"/>
    <w:rsid w:val="00562E80"/>
    <w:rsid w:val="00563D00"/>
    <w:rsid w:val="00565065"/>
    <w:rsid w:val="00571925"/>
    <w:rsid w:val="0057318D"/>
    <w:rsid w:val="00575C53"/>
    <w:rsid w:val="00576220"/>
    <w:rsid w:val="0058234E"/>
    <w:rsid w:val="00585309"/>
    <w:rsid w:val="0058634F"/>
    <w:rsid w:val="005879F5"/>
    <w:rsid w:val="00597C16"/>
    <w:rsid w:val="005A1FDA"/>
    <w:rsid w:val="005A20DE"/>
    <w:rsid w:val="005A360B"/>
    <w:rsid w:val="005A4E13"/>
    <w:rsid w:val="005A63FE"/>
    <w:rsid w:val="005A65D1"/>
    <w:rsid w:val="005A766A"/>
    <w:rsid w:val="005B054E"/>
    <w:rsid w:val="005B0BF7"/>
    <w:rsid w:val="005B1744"/>
    <w:rsid w:val="005B52F2"/>
    <w:rsid w:val="005B621D"/>
    <w:rsid w:val="005C1059"/>
    <w:rsid w:val="005C2440"/>
    <w:rsid w:val="005C372C"/>
    <w:rsid w:val="005C4090"/>
    <w:rsid w:val="005C40A7"/>
    <w:rsid w:val="005C63E0"/>
    <w:rsid w:val="005C6484"/>
    <w:rsid w:val="005D018E"/>
    <w:rsid w:val="005D424B"/>
    <w:rsid w:val="005D4EFE"/>
    <w:rsid w:val="005D5ACE"/>
    <w:rsid w:val="005D6D67"/>
    <w:rsid w:val="005E21C0"/>
    <w:rsid w:val="005E4F23"/>
    <w:rsid w:val="005F02BF"/>
    <w:rsid w:val="005F148E"/>
    <w:rsid w:val="005F2AD4"/>
    <w:rsid w:val="005F3B74"/>
    <w:rsid w:val="005F4D2E"/>
    <w:rsid w:val="005F4FF5"/>
    <w:rsid w:val="00601E02"/>
    <w:rsid w:val="00605CD3"/>
    <w:rsid w:val="006069D3"/>
    <w:rsid w:val="00612B07"/>
    <w:rsid w:val="0061448D"/>
    <w:rsid w:val="00614C29"/>
    <w:rsid w:val="00616ABA"/>
    <w:rsid w:val="006209E4"/>
    <w:rsid w:val="00621932"/>
    <w:rsid w:val="00625F34"/>
    <w:rsid w:val="006277B2"/>
    <w:rsid w:val="0063054D"/>
    <w:rsid w:val="00630D5F"/>
    <w:rsid w:val="00631194"/>
    <w:rsid w:val="006327E4"/>
    <w:rsid w:val="00635A50"/>
    <w:rsid w:val="00637E79"/>
    <w:rsid w:val="006453BB"/>
    <w:rsid w:val="0064665C"/>
    <w:rsid w:val="006475DC"/>
    <w:rsid w:val="006500F4"/>
    <w:rsid w:val="00651ED5"/>
    <w:rsid w:val="00654204"/>
    <w:rsid w:val="00660F59"/>
    <w:rsid w:val="00665518"/>
    <w:rsid w:val="006658FB"/>
    <w:rsid w:val="0066755E"/>
    <w:rsid w:val="00670BD9"/>
    <w:rsid w:val="00670C33"/>
    <w:rsid w:val="00670E62"/>
    <w:rsid w:val="00672D64"/>
    <w:rsid w:val="00673EE5"/>
    <w:rsid w:val="006741A0"/>
    <w:rsid w:val="0067513D"/>
    <w:rsid w:val="00675960"/>
    <w:rsid w:val="00675B99"/>
    <w:rsid w:val="00677AD7"/>
    <w:rsid w:val="006809C7"/>
    <w:rsid w:val="006820BA"/>
    <w:rsid w:val="00682DB8"/>
    <w:rsid w:val="006834C8"/>
    <w:rsid w:val="006924C6"/>
    <w:rsid w:val="0069348A"/>
    <w:rsid w:val="006941BD"/>
    <w:rsid w:val="006A216F"/>
    <w:rsid w:val="006A38BF"/>
    <w:rsid w:val="006A4714"/>
    <w:rsid w:val="006B039F"/>
    <w:rsid w:val="006B03D0"/>
    <w:rsid w:val="006B374E"/>
    <w:rsid w:val="006B73F2"/>
    <w:rsid w:val="006B7633"/>
    <w:rsid w:val="006C0363"/>
    <w:rsid w:val="006C347A"/>
    <w:rsid w:val="006C3575"/>
    <w:rsid w:val="006C3BD8"/>
    <w:rsid w:val="006C3F8E"/>
    <w:rsid w:val="006C5FFA"/>
    <w:rsid w:val="006C6511"/>
    <w:rsid w:val="006D02B5"/>
    <w:rsid w:val="006D278C"/>
    <w:rsid w:val="006D32D0"/>
    <w:rsid w:val="006D383C"/>
    <w:rsid w:val="006D3A68"/>
    <w:rsid w:val="006D6CFE"/>
    <w:rsid w:val="006D7494"/>
    <w:rsid w:val="006E2528"/>
    <w:rsid w:val="006E34C0"/>
    <w:rsid w:val="006E4404"/>
    <w:rsid w:val="006E47C6"/>
    <w:rsid w:val="006F0520"/>
    <w:rsid w:val="006F17D0"/>
    <w:rsid w:val="006F2384"/>
    <w:rsid w:val="006F384F"/>
    <w:rsid w:val="006F4020"/>
    <w:rsid w:val="006F6321"/>
    <w:rsid w:val="006F69DC"/>
    <w:rsid w:val="006F6F9D"/>
    <w:rsid w:val="006F78D6"/>
    <w:rsid w:val="007002E0"/>
    <w:rsid w:val="00700E93"/>
    <w:rsid w:val="0070253D"/>
    <w:rsid w:val="00703D30"/>
    <w:rsid w:val="00704E24"/>
    <w:rsid w:val="0071289F"/>
    <w:rsid w:val="0071304B"/>
    <w:rsid w:val="007176A8"/>
    <w:rsid w:val="0072159A"/>
    <w:rsid w:val="007216B4"/>
    <w:rsid w:val="0072179C"/>
    <w:rsid w:val="00722497"/>
    <w:rsid w:val="00724F0B"/>
    <w:rsid w:val="007300D3"/>
    <w:rsid w:val="00730D87"/>
    <w:rsid w:val="00735154"/>
    <w:rsid w:val="007402F5"/>
    <w:rsid w:val="00740EBA"/>
    <w:rsid w:val="00742042"/>
    <w:rsid w:val="007451A5"/>
    <w:rsid w:val="0075172E"/>
    <w:rsid w:val="00752273"/>
    <w:rsid w:val="00753AC5"/>
    <w:rsid w:val="00760DCE"/>
    <w:rsid w:val="007615A9"/>
    <w:rsid w:val="00770CC9"/>
    <w:rsid w:val="00773321"/>
    <w:rsid w:val="00774FDB"/>
    <w:rsid w:val="00775807"/>
    <w:rsid w:val="00777D76"/>
    <w:rsid w:val="00780F93"/>
    <w:rsid w:val="00781BAA"/>
    <w:rsid w:val="0078268F"/>
    <w:rsid w:val="00786670"/>
    <w:rsid w:val="007875A3"/>
    <w:rsid w:val="00787CEF"/>
    <w:rsid w:val="007938C4"/>
    <w:rsid w:val="00795AB0"/>
    <w:rsid w:val="007975AA"/>
    <w:rsid w:val="007A02BA"/>
    <w:rsid w:val="007A03D1"/>
    <w:rsid w:val="007A0407"/>
    <w:rsid w:val="007A1307"/>
    <w:rsid w:val="007A1ED8"/>
    <w:rsid w:val="007A33CE"/>
    <w:rsid w:val="007A350E"/>
    <w:rsid w:val="007A412B"/>
    <w:rsid w:val="007A43F4"/>
    <w:rsid w:val="007A53D7"/>
    <w:rsid w:val="007A5A98"/>
    <w:rsid w:val="007A6BC0"/>
    <w:rsid w:val="007B02D0"/>
    <w:rsid w:val="007B02D7"/>
    <w:rsid w:val="007B0CB5"/>
    <w:rsid w:val="007B2EB3"/>
    <w:rsid w:val="007B38EE"/>
    <w:rsid w:val="007B52D1"/>
    <w:rsid w:val="007B79D2"/>
    <w:rsid w:val="007C0E05"/>
    <w:rsid w:val="007C1EA9"/>
    <w:rsid w:val="007D3292"/>
    <w:rsid w:val="007D5096"/>
    <w:rsid w:val="007D5645"/>
    <w:rsid w:val="007D67AE"/>
    <w:rsid w:val="007D6C3D"/>
    <w:rsid w:val="007D6D60"/>
    <w:rsid w:val="007E1F62"/>
    <w:rsid w:val="007E25E9"/>
    <w:rsid w:val="007E2C76"/>
    <w:rsid w:val="007E3C59"/>
    <w:rsid w:val="007E3D22"/>
    <w:rsid w:val="007E73A3"/>
    <w:rsid w:val="007F02B9"/>
    <w:rsid w:val="007F2D48"/>
    <w:rsid w:val="007F3476"/>
    <w:rsid w:val="007F4254"/>
    <w:rsid w:val="007F77D8"/>
    <w:rsid w:val="00800E22"/>
    <w:rsid w:val="00800F7D"/>
    <w:rsid w:val="00801E3A"/>
    <w:rsid w:val="00804C02"/>
    <w:rsid w:val="0081295E"/>
    <w:rsid w:val="00813405"/>
    <w:rsid w:val="00813F4E"/>
    <w:rsid w:val="00820187"/>
    <w:rsid w:val="00823764"/>
    <w:rsid w:val="00825713"/>
    <w:rsid w:val="00825ECA"/>
    <w:rsid w:val="008279C8"/>
    <w:rsid w:val="0083128A"/>
    <w:rsid w:val="008326DF"/>
    <w:rsid w:val="00833133"/>
    <w:rsid w:val="008335DB"/>
    <w:rsid w:val="00835107"/>
    <w:rsid w:val="0083569D"/>
    <w:rsid w:val="008419DF"/>
    <w:rsid w:val="008427FC"/>
    <w:rsid w:val="00844136"/>
    <w:rsid w:val="00844D7D"/>
    <w:rsid w:val="00845D37"/>
    <w:rsid w:val="00847B54"/>
    <w:rsid w:val="00855600"/>
    <w:rsid w:val="00856B54"/>
    <w:rsid w:val="0086582F"/>
    <w:rsid w:val="008666D8"/>
    <w:rsid w:val="008717B7"/>
    <w:rsid w:val="00877123"/>
    <w:rsid w:val="008778CA"/>
    <w:rsid w:val="00880E3A"/>
    <w:rsid w:val="00880FC9"/>
    <w:rsid w:val="00882D76"/>
    <w:rsid w:val="00883864"/>
    <w:rsid w:val="008873E3"/>
    <w:rsid w:val="00887E3E"/>
    <w:rsid w:val="00891837"/>
    <w:rsid w:val="00891FA2"/>
    <w:rsid w:val="0089384E"/>
    <w:rsid w:val="0089470C"/>
    <w:rsid w:val="00895454"/>
    <w:rsid w:val="00896621"/>
    <w:rsid w:val="008968C3"/>
    <w:rsid w:val="00897D28"/>
    <w:rsid w:val="008A20A8"/>
    <w:rsid w:val="008A41DE"/>
    <w:rsid w:val="008A554F"/>
    <w:rsid w:val="008A6978"/>
    <w:rsid w:val="008A69C5"/>
    <w:rsid w:val="008B00ED"/>
    <w:rsid w:val="008B123E"/>
    <w:rsid w:val="008B45CD"/>
    <w:rsid w:val="008B5A15"/>
    <w:rsid w:val="008C0F67"/>
    <w:rsid w:val="008C1F60"/>
    <w:rsid w:val="008C315F"/>
    <w:rsid w:val="008C3B48"/>
    <w:rsid w:val="008C4C0B"/>
    <w:rsid w:val="008C52B1"/>
    <w:rsid w:val="008C6A21"/>
    <w:rsid w:val="008C6AB8"/>
    <w:rsid w:val="008D1808"/>
    <w:rsid w:val="008D2994"/>
    <w:rsid w:val="008D3B0B"/>
    <w:rsid w:val="008D51F2"/>
    <w:rsid w:val="008D5754"/>
    <w:rsid w:val="008D67D4"/>
    <w:rsid w:val="008D6C41"/>
    <w:rsid w:val="008D7ED5"/>
    <w:rsid w:val="008E1255"/>
    <w:rsid w:val="008E17E3"/>
    <w:rsid w:val="008E288E"/>
    <w:rsid w:val="008F0060"/>
    <w:rsid w:val="008F08A4"/>
    <w:rsid w:val="008F2239"/>
    <w:rsid w:val="008F784E"/>
    <w:rsid w:val="00900989"/>
    <w:rsid w:val="009021A5"/>
    <w:rsid w:val="009053A0"/>
    <w:rsid w:val="009067E6"/>
    <w:rsid w:val="00910B7F"/>
    <w:rsid w:val="0091116A"/>
    <w:rsid w:val="00912617"/>
    <w:rsid w:val="00912CF4"/>
    <w:rsid w:val="0091356D"/>
    <w:rsid w:val="00913B85"/>
    <w:rsid w:val="00913DB6"/>
    <w:rsid w:val="009203B4"/>
    <w:rsid w:val="00930ECF"/>
    <w:rsid w:val="00931B9A"/>
    <w:rsid w:val="0093217C"/>
    <w:rsid w:val="0093229C"/>
    <w:rsid w:val="00933F80"/>
    <w:rsid w:val="009367A7"/>
    <w:rsid w:val="00942F4A"/>
    <w:rsid w:val="00944525"/>
    <w:rsid w:val="0094558D"/>
    <w:rsid w:val="0094666F"/>
    <w:rsid w:val="00951810"/>
    <w:rsid w:val="009541A1"/>
    <w:rsid w:val="00954B6F"/>
    <w:rsid w:val="009562CD"/>
    <w:rsid w:val="00956C64"/>
    <w:rsid w:val="0095756F"/>
    <w:rsid w:val="009575AA"/>
    <w:rsid w:val="00957909"/>
    <w:rsid w:val="00960328"/>
    <w:rsid w:val="009606B1"/>
    <w:rsid w:val="00961D6F"/>
    <w:rsid w:val="009708CD"/>
    <w:rsid w:val="009715A5"/>
    <w:rsid w:val="009744B4"/>
    <w:rsid w:val="009754ED"/>
    <w:rsid w:val="00976204"/>
    <w:rsid w:val="00981852"/>
    <w:rsid w:val="00984676"/>
    <w:rsid w:val="0098792A"/>
    <w:rsid w:val="00991C09"/>
    <w:rsid w:val="009921BE"/>
    <w:rsid w:val="00993BEF"/>
    <w:rsid w:val="0099547F"/>
    <w:rsid w:val="00996054"/>
    <w:rsid w:val="00996130"/>
    <w:rsid w:val="00996514"/>
    <w:rsid w:val="009A11FB"/>
    <w:rsid w:val="009A5C6D"/>
    <w:rsid w:val="009B2E7E"/>
    <w:rsid w:val="009B366E"/>
    <w:rsid w:val="009B416B"/>
    <w:rsid w:val="009B7E09"/>
    <w:rsid w:val="009C21BF"/>
    <w:rsid w:val="009C2B28"/>
    <w:rsid w:val="009C2CA1"/>
    <w:rsid w:val="009C493A"/>
    <w:rsid w:val="009C55EE"/>
    <w:rsid w:val="009C6A27"/>
    <w:rsid w:val="009D08A3"/>
    <w:rsid w:val="009D130D"/>
    <w:rsid w:val="009D39DF"/>
    <w:rsid w:val="009D5B9D"/>
    <w:rsid w:val="009D5DE3"/>
    <w:rsid w:val="009D787C"/>
    <w:rsid w:val="009D7E2C"/>
    <w:rsid w:val="009E106B"/>
    <w:rsid w:val="009E1DA7"/>
    <w:rsid w:val="009E1E0F"/>
    <w:rsid w:val="009E2039"/>
    <w:rsid w:val="009E317A"/>
    <w:rsid w:val="009F1E51"/>
    <w:rsid w:val="009F3B72"/>
    <w:rsid w:val="009F54ED"/>
    <w:rsid w:val="00A004D2"/>
    <w:rsid w:val="00A044B8"/>
    <w:rsid w:val="00A04A89"/>
    <w:rsid w:val="00A10A3E"/>
    <w:rsid w:val="00A10D3B"/>
    <w:rsid w:val="00A12199"/>
    <w:rsid w:val="00A13B7E"/>
    <w:rsid w:val="00A152DB"/>
    <w:rsid w:val="00A16FB7"/>
    <w:rsid w:val="00A220CB"/>
    <w:rsid w:val="00A2453F"/>
    <w:rsid w:val="00A30565"/>
    <w:rsid w:val="00A31392"/>
    <w:rsid w:val="00A335E0"/>
    <w:rsid w:val="00A357AF"/>
    <w:rsid w:val="00A36498"/>
    <w:rsid w:val="00A36995"/>
    <w:rsid w:val="00A40DFC"/>
    <w:rsid w:val="00A41B71"/>
    <w:rsid w:val="00A4358D"/>
    <w:rsid w:val="00A43B7E"/>
    <w:rsid w:val="00A448DF"/>
    <w:rsid w:val="00A456AE"/>
    <w:rsid w:val="00A459AA"/>
    <w:rsid w:val="00A46356"/>
    <w:rsid w:val="00A51278"/>
    <w:rsid w:val="00A518C7"/>
    <w:rsid w:val="00A55175"/>
    <w:rsid w:val="00A55AF1"/>
    <w:rsid w:val="00A55E53"/>
    <w:rsid w:val="00A601C7"/>
    <w:rsid w:val="00A60D8C"/>
    <w:rsid w:val="00A60EB0"/>
    <w:rsid w:val="00A62220"/>
    <w:rsid w:val="00A63B38"/>
    <w:rsid w:val="00A66284"/>
    <w:rsid w:val="00A66DA0"/>
    <w:rsid w:val="00A76FD9"/>
    <w:rsid w:val="00A80330"/>
    <w:rsid w:val="00A80C45"/>
    <w:rsid w:val="00A83B2C"/>
    <w:rsid w:val="00A8431C"/>
    <w:rsid w:val="00A8778A"/>
    <w:rsid w:val="00A90C15"/>
    <w:rsid w:val="00A91CA5"/>
    <w:rsid w:val="00A92B00"/>
    <w:rsid w:val="00A944A5"/>
    <w:rsid w:val="00A9492C"/>
    <w:rsid w:val="00A975CE"/>
    <w:rsid w:val="00A97F23"/>
    <w:rsid w:val="00AA1400"/>
    <w:rsid w:val="00AA1EE7"/>
    <w:rsid w:val="00AA26DE"/>
    <w:rsid w:val="00AA3A14"/>
    <w:rsid w:val="00AA3FC8"/>
    <w:rsid w:val="00AA68D1"/>
    <w:rsid w:val="00AA6CCC"/>
    <w:rsid w:val="00AA6E65"/>
    <w:rsid w:val="00AB0CB5"/>
    <w:rsid w:val="00AB48FA"/>
    <w:rsid w:val="00AB519E"/>
    <w:rsid w:val="00AB5D6E"/>
    <w:rsid w:val="00AB676C"/>
    <w:rsid w:val="00AB6C66"/>
    <w:rsid w:val="00AB6F16"/>
    <w:rsid w:val="00AC15CB"/>
    <w:rsid w:val="00AC1B9F"/>
    <w:rsid w:val="00AC2039"/>
    <w:rsid w:val="00AC3B7A"/>
    <w:rsid w:val="00AC5393"/>
    <w:rsid w:val="00AD47AB"/>
    <w:rsid w:val="00AD62D5"/>
    <w:rsid w:val="00AD6AE2"/>
    <w:rsid w:val="00AD76C3"/>
    <w:rsid w:val="00AE01FF"/>
    <w:rsid w:val="00AE0360"/>
    <w:rsid w:val="00AE0AB6"/>
    <w:rsid w:val="00AE1DE3"/>
    <w:rsid w:val="00AE5BDB"/>
    <w:rsid w:val="00AE74F5"/>
    <w:rsid w:val="00AF44D0"/>
    <w:rsid w:val="00AF5C97"/>
    <w:rsid w:val="00AF7E03"/>
    <w:rsid w:val="00B0478D"/>
    <w:rsid w:val="00B13230"/>
    <w:rsid w:val="00B13646"/>
    <w:rsid w:val="00B155CC"/>
    <w:rsid w:val="00B203A4"/>
    <w:rsid w:val="00B236D5"/>
    <w:rsid w:val="00B2566D"/>
    <w:rsid w:val="00B263B7"/>
    <w:rsid w:val="00B302D4"/>
    <w:rsid w:val="00B31A14"/>
    <w:rsid w:val="00B31D56"/>
    <w:rsid w:val="00B3260C"/>
    <w:rsid w:val="00B32B1A"/>
    <w:rsid w:val="00B36601"/>
    <w:rsid w:val="00B40C5D"/>
    <w:rsid w:val="00B4205F"/>
    <w:rsid w:val="00B501D5"/>
    <w:rsid w:val="00B51172"/>
    <w:rsid w:val="00B5442E"/>
    <w:rsid w:val="00B55477"/>
    <w:rsid w:val="00B55BA9"/>
    <w:rsid w:val="00B56829"/>
    <w:rsid w:val="00B6219B"/>
    <w:rsid w:val="00B63B4C"/>
    <w:rsid w:val="00B63E8C"/>
    <w:rsid w:val="00B64229"/>
    <w:rsid w:val="00B669CA"/>
    <w:rsid w:val="00B70296"/>
    <w:rsid w:val="00B70F7C"/>
    <w:rsid w:val="00B7122C"/>
    <w:rsid w:val="00B7186E"/>
    <w:rsid w:val="00B747CD"/>
    <w:rsid w:val="00B770FC"/>
    <w:rsid w:val="00B77E35"/>
    <w:rsid w:val="00B80C6E"/>
    <w:rsid w:val="00B81D4E"/>
    <w:rsid w:val="00B82036"/>
    <w:rsid w:val="00B850B5"/>
    <w:rsid w:val="00B85F9A"/>
    <w:rsid w:val="00B86936"/>
    <w:rsid w:val="00B86FD1"/>
    <w:rsid w:val="00B879DC"/>
    <w:rsid w:val="00B87AC6"/>
    <w:rsid w:val="00B9088F"/>
    <w:rsid w:val="00B908FF"/>
    <w:rsid w:val="00B92244"/>
    <w:rsid w:val="00B922A5"/>
    <w:rsid w:val="00B9242D"/>
    <w:rsid w:val="00B93455"/>
    <w:rsid w:val="00B93D85"/>
    <w:rsid w:val="00B93E5D"/>
    <w:rsid w:val="00B97BA6"/>
    <w:rsid w:val="00BA00CA"/>
    <w:rsid w:val="00BA0F6B"/>
    <w:rsid w:val="00BA1095"/>
    <w:rsid w:val="00BA1200"/>
    <w:rsid w:val="00BA28F9"/>
    <w:rsid w:val="00BA3794"/>
    <w:rsid w:val="00BA590E"/>
    <w:rsid w:val="00BA7E18"/>
    <w:rsid w:val="00BB0192"/>
    <w:rsid w:val="00BB211D"/>
    <w:rsid w:val="00BB2D54"/>
    <w:rsid w:val="00BB4B15"/>
    <w:rsid w:val="00BB53DD"/>
    <w:rsid w:val="00BC0F3D"/>
    <w:rsid w:val="00BC1BA1"/>
    <w:rsid w:val="00BC1C2C"/>
    <w:rsid w:val="00BC3D33"/>
    <w:rsid w:val="00BC3FEA"/>
    <w:rsid w:val="00BC7889"/>
    <w:rsid w:val="00BD045E"/>
    <w:rsid w:val="00BD0667"/>
    <w:rsid w:val="00BD101B"/>
    <w:rsid w:val="00BD1F45"/>
    <w:rsid w:val="00BD2C71"/>
    <w:rsid w:val="00BD4B41"/>
    <w:rsid w:val="00BD56D2"/>
    <w:rsid w:val="00BD62D7"/>
    <w:rsid w:val="00BD7B55"/>
    <w:rsid w:val="00BE4143"/>
    <w:rsid w:val="00BE52F7"/>
    <w:rsid w:val="00BE75C1"/>
    <w:rsid w:val="00BE7B07"/>
    <w:rsid w:val="00BF1023"/>
    <w:rsid w:val="00BF2D9F"/>
    <w:rsid w:val="00BF454A"/>
    <w:rsid w:val="00BF5CDE"/>
    <w:rsid w:val="00BF7387"/>
    <w:rsid w:val="00C006C0"/>
    <w:rsid w:val="00C011FA"/>
    <w:rsid w:val="00C02DB2"/>
    <w:rsid w:val="00C03654"/>
    <w:rsid w:val="00C03EE9"/>
    <w:rsid w:val="00C04981"/>
    <w:rsid w:val="00C06025"/>
    <w:rsid w:val="00C11B22"/>
    <w:rsid w:val="00C13F32"/>
    <w:rsid w:val="00C145A7"/>
    <w:rsid w:val="00C151D6"/>
    <w:rsid w:val="00C15461"/>
    <w:rsid w:val="00C16336"/>
    <w:rsid w:val="00C27792"/>
    <w:rsid w:val="00C27DF1"/>
    <w:rsid w:val="00C31E75"/>
    <w:rsid w:val="00C327CA"/>
    <w:rsid w:val="00C333BB"/>
    <w:rsid w:val="00C34814"/>
    <w:rsid w:val="00C3504D"/>
    <w:rsid w:val="00C3523E"/>
    <w:rsid w:val="00C35373"/>
    <w:rsid w:val="00C355A6"/>
    <w:rsid w:val="00C359D0"/>
    <w:rsid w:val="00C3636D"/>
    <w:rsid w:val="00C37D33"/>
    <w:rsid w:val="00C40CB6"/>
    <w:rsid w:val="00C41BE5"/>
    <w:rsid w:val="00C424DF"/>
    <w:rsid w:val="00C43D45"/>
    <w:rsid w:val="00C456A4"/>
    <w:rsid w:val="00C47C87"/>
    <w:rsid w:val="00C50DE0"/>
    <w:rsid w:val="00C50FD2"/>
    <w:rsid w:val="00C52099"/>
    <w:rsid w:val="00C54385"/>
    <w:rsid w:val="00C57155"/>
    <w:rsid w:val="00C5721E"/>
    <w:rsid w:val="00C57D28"/>
    <w:rsid w:val="00C67B0E"/>
    <w:rsid w:val="00C70841"/>
    <w:rsid w:val="00C74B03"/>
    <w:rsid w:val="00C75909"/>
    <w:rsid w:val="00C77110"/>
    <w:rsid w:val="00C8357E"/>
    <w:rsid w:val="00C84424"/>
    <w:rsid w:val="00C85498"/>
    <w:rsid w:val="00C86618"/>
    <w:rsid w:val="00C87431"/>
    <w:rsid w:val="00C87A13"/>
    <w:rsid w:val="00C87E41"/>
    <w:rsid w:val="00C936C5"/>
    <w:rsid w:val="00C94DD5"/>
    <w:rsid w:val="00CA02CF"/>
    <w:rsid w:val="00CA14DF"/>
    <w:rsid w:val="00CA1D02"/>
    <w:rsid w:val="00CA3560"/>
    <w:rsid w:val="00CA3653"/>
    <w:rsid w:val="00CA413D"/>
    <w:rsid w:val="00CA4AFE"/>
    <w:rsid w:val="00CA4E9D"/>
    <w:rsid w:val="00CA70C9"/>
    <w:rsid w:val="00CA7E29"/>
    <w:rsid w:val="00CB28B6"/>
    <w:rsid w:val="00CB2943"/>
    <w:rsid w:val="00CB3959"/>
    <w:rsid w:val="00CC0534"/>
    <w:rsid w:val="00CC170E"/>
    <w:rsid w:val="00CC2554"/>
    <w:rsid w:val="00CC5DF0"/>
    <w:rsid w:val="00CC602D"/>
    <w:rsid w:val="00CC62EC"/>
    <w:rsid w:val="00CC7F9A"/>
    <w:rsid w:val="00CD0630"/>
    <w:rsid w:val="00CD2C3C"/>
    <w:rsid w:val="00CD46F6"/>
    <w:rsid w:val="00CD4958"/>
    <w:rsid w:val="00CE2CA5"/>
    <w:rsid w:val="00CE5726"/>
    <w:rsid w:val="00CE73B9"/>
    <w:rsid w:val="00CE7977"/>
    <w:rsid w:val="00CF0BDD"/>
    <w:rsid w:val="00CF28F7"/>
    <w:rsid w:val="00CF40A4"/>
    <w:rsid w:val="00CF4B38"/>
    <w:rsid w:val="00CF4D42"/>
    <w:rsid w:val="00CF632C"/>
    <w:rsid w:val="00D00F18"/>
    <w:rsid w:val="00D044AD"/>
    <w:rsid w:val="00D04BA5"/>
    <w:rsid w:val="00D05FF0"/>
    <w:rsid w:val="00D06259"/>
    <w:rsid w:val="00D06A7A"/>
    <w:rsid w:val="00D13F5A"/>
    <w:rsid w:val="00D14BE6"/>
    <w:rsid w:val="00D1733C"/>
    <w:rsid w:val="00D1790E"/>
    <w:rsid w:val="00D17E03"/>
    <w:rsid w:val="00D216C4"/>
    <w:rsid w:val="00D2447E"/>
    <w:rsid w:val="00D25030"/>
    <w:rsid w:val="00D25265"/>
    <w:rsid w:val="00D30671"/>
    <w:rsid w:val="00D319B0"/>
    <w:rsid w:val="00D323D2"/>
    <w:rsid w:val="00D332E8"/>
    <w:rsid w:val="00D338E4"/>
    <w:rsid w:val="00D343E1"/>
    <w:rsid w:val="00D35DF6"/>
    <w:rsid w:val="00D36175"/>
    <w:rsid w:val="00D3656E"/>
    <w:rsid w:val="00D37C67"/>
    <w:rsid w:val="00D4031D"/>
    <w:rsid w:val="00D40F7C"/>
    <w:rsid w:val="00D4194B"/>
    <w:rsid w:val="00D445BB"/>
    <w:rsid w:val="00D44B76"/>
    <w:rsid w:val="00D46FEF"/>
    <w:rsid w:val="00D47188"/>
    <w:rsid w:val="00D47B97"/>
    <w:rsid w:val="00D50BA8"/>
    <w:rsid w:val="00D50D64"/>
    <w:rsid w:val="00D51A7D"/>
    <w:rsid w:val="00D526F5"/>
    <w:rsid w:val="00D561AD"/>
    <w:rsid w:val="00D56E9E"/>
    <w:rsid w:val="00D5709A"/>
    <w:rsid w:val="00D57FC5"/>
    <w:rsid w:val="00D60CD8"/>
    <w:rsid w:val="00D61807"/>
    <w:rsid w:val="00D61CF7"/>
    <w:rsid w:val="00D62DEB"/>
    <w:rsid w:val="00D6610C"/>
    <w:rsid w:val="00D6794C"/>
    <w:rsid w:val="00D70D48"/>
    <w:rsid w:val="00D70DC0"/>
    <w:rsid w:val="00D71AAB"/>
    <w:rsid w:val="00D73F27"/>
    <w:rsid w:val="00D75961"/>
    <w:rsid w:val="00D7704D"/>
    <w:rsid w:val="00D77A3E"/>
    <w:rsid w:val="00D81E06"/>
    <w:rsid w:val="00D83DD1"/>
    <w:rsid w:val="00D84CF0"/>
    <w:rsid w:val="00D8520B"/>
    <w:rsid w:val="00D86D5B"/>
    <w:rsid w:val="00D86D9A"/>
    <w:rsid w:val="00D92F92"/>
    <w:rsid w:val="00D93E62"/>
    <w:rsid w:val="00D96047"/>
    <w:rsid w:val="00D97AA6"/>
    <w:rsid w:val="00DA28DA"/>
    <w:rsid w:val="00DA2A0F"/>
    <w:rsid w:val="00DA6A8D"/>
    <w:rsid w:val="00DA6B24"/>
    <w:rsid w:val="00DB29E2"/>
    <w:rsid w:val="00DB3AA0"/>
    <w:rsid w:val="00DB4A85"/>
    <w:rsid w:val="00DB5586"/>
    <w:rsid w:val="00DB6514"/>
    <w:rsid w:val="00DC1E94"/>
    <w:rsid w:val="00DC5BD6"/>
    <w:rsid w:val="00DC700D"/>
    <w:rsid w:val="00DD03F7"/>
    <w:rsid w:val="00DD069E"/>
    <w:rsid w:val="00DD56E8"/>
    <w:rsid w:val="00DD7FDA"/>
    <w:rsid w:val="00DE00DE"/>
    <w:rsid w:val="00DE33CF"/>
    <w:rsid w:val="00DE4654"/>
    <w:rsid w:val="00DE4E70"/>
    <w:rsid w:val="00DF1952"/>
    <w:rsid w:val="00DF342A"/>
    <w:rsid w:val="00DF34B0"/>
    <w:rsid w:val="00DF5BA1"/>
    <w:rsid w:val="00E000B7"/>
    <w:rsid w:val="00E025FD"/>
    <w:rsid w:val="00E02BF7"/>
    <w:rsid w:val="00E0543C"/>
    <w:rsid w:val="00E07E3E"/>
    <w:rsid w:val="00E1174C"/>
    <w:rsid w:val="00E13610"/>
    <w:rsid w:val="00E13837"/>
    <w:rsid w:val="00E177A7"/>
    <w:rsid w:val="00E17C49"/>
    <w:rsid w:val="00E21736"/>
    <w:rsid w:val="00E24AA3"/>
    <w:rsid w:val="00E24AFF"/>
    <w:rsid w:val="00E26B42"/>
    <w:rsid w:val="00E270CD"/>
    <w:rsid w:val="00E3199D"/>
    <w:rsid w:val="00E349D8"/>
    <w:rsid w:val="00E35D09"/>
    <w:rsid w:val="00E362B0"/>
    <w:rsid w:val="00E40AFD"/>
    <w:rsid w:val="00E4137E"/>
    <w:rsid w:val="00E4246D"/>
    <w:rsid w:val="00E42E14"/>
    <w:rsid w:val="00E42E9F"/>
    <w:rsid w:val="00E43EFF"/>
    <w:rsid w:val="00E45365"/>
    <w:rsid w:val="00E47525"/>
    <w:rsid w:val="00E523CC"/>
    <w:rsid w:val="00E560A4"/>
    <w:rsid w:val="00E565BE"/>
    <w:rsid w:val="00E62479"/>
    <w:rsid w:val="00E643ED"/>
    <w:rsid w:val="00E64BA5"/>
    <w:rsid w:val="00E66BDD"/>
    <w:rsid w:val="00E6727B"/>
    <w:rsid w:val="00E67F68"/>
    <w:rsid w:val="00E707A6"/>
    <w:rsid w:val="00E71CD7"/>
    <w:rsid w:val="00E757AF"/>
    <w:rsid w:val="00E7693E"/>
    <w:rsid w:val="00E80143"/>
    <w:rsid w:val="00E8115D"/>
    <w:rsid w:val="00E839A6"/>
    <w:rsid w:val="00E83EC8"/>
    <w:rsid w:val="00E84F99"/>
    <w:rsid w:val="00E8695F"/>
    <w:rsid w:val="00E86F34"/>
    <w:rsid w:val="00E915FF"/>
    <w:rsid w:val="00E930B8"/>
    <w:rsid w:val="00E95CE6"/>
    <w:rsid w:val="00E96851"/>
    <w:rsid w:val="00EA3DA8"/>
    <w:rsid w:val="00EA42DB"/>
    <w:rsid w:val="00EA4EB3"/>
    <w:rsid w:val="00EB12A3"/>
    <w:rsid w:val="00EB2B7C"/>
    <w:rsid w:val="00EB64F4"/>
    <w:rsid w:val="00EC0F1E"/>
    <w:rsid w:val="00EC1AE3"/>
    <w:rsid w:val="00EC1FAD"/>
    <w:rsid w:val="00EC2ADC"/>
    <w:rsid w:val="00EC4AD9"/>
    <w:rsid w:val="00EC4D0E"/>
    <w:rsid w:val="00EC667A"/>
    <w:rsid w:val="00EC6A10"/>
    <w:rsid w:val="00EC754B"/>
    <w:rsid w:val="00EC7567"/>
    <w:rsid w:val="00EC7815"/>
    <w:rsid w:val="00ED13C1"/>
    <w:rsid w:val="00ED2756"/>
    <w:rsid w:val="00ED5212"/>
    <w:rsid w:val="00ED5EAE"/>
    <w:rsid w:val="00ED6F85"/>
    <w:rsid w:val="00ED750E"/>
    <w:rsid w:val="00EE3C48"/>
    <w:rsid w:val="00EE445B"/>
    <w:rsid w:val="00EE79D2"/>
    <w:rsid w:val="00EE7AB1"/>
    <w:rsid w:val="00EF61D3"/>
    <w:rsid w:val="00EF77C8"/>
    <w:rsid w:val="00EF7D13"/>
    <w:rsid w:val="00F00C8A"/>
    <w:rsid w:val="00F019E9"/>
    <w:rsid w:val="00F0288D"/>
    <w:rsid w:val="00F04CED"/>
    <w:rsid w:val="00F06CD2"/>
    <w:rsid w:val="00F10F1C"/>
    <w:rsid w:val="00F11610"/>
    <w:rsid w:val="00F134EE"/>
    <w:rsid w:val="00F1397E"/>
    <w:rsid w:val="00F14428"/>
    <w:rsid w:val="00F14528"/>
    <w:rsid w:val="00F16C75"/>
    <w:rsid w:val="00F214B1"/>
    <w:rsid w:val="00F23E72"/>
    <w:rsid w:val="00F30BD7"/>
    <w:rsid w:val="00F30F17"/>
    <w:rsid w:val="00F311E4"/>
    <w:rsid w:val="00F320D8"/>
    <w:rsid w:val="00F333BB"/>
    <w:rsid w:val="00F34177"/>
    <w:rsid w:val="00F34534"/>
    <w:rsid w:val="00F355E2"/>
    <w:rsid w:val="00F35C34"/>
    <w:rsid w:val="00F35C46"/>
    <w:rsid w:val="00F378AA"/>
    <w:rsid w:val="00F405AC"/>
    <w:rsid w:val="00F423F3"/>
    <w:rsid w:val="00F428E6"/>
    <w:rsid w:val="00F449A9"/>
    <w:rsid w:val="00F5194C"/>
    <w:rsid w:val="00F53E8C"/>
    <w:rsid w:val="00F57517"/>
    <w:rsid w:val="00F619E4"/>
    <w:rsid w:val="00F6236F"/>
    <w:rsid w:val="00F64A00"/>
    <w:rsid w:val="00F64CB5"/>
    <w:rsid w:val="00F65BD2"/>
    <w:rsid w:val="00F664AB"/>
    <w:rsid w:val="00F66CFF"/>
    <w:rsid w:val="00F67B80"/>
    <w:rsid w:val="00F71A14"/>
    <w:rsid w:val="00F7218E"/>
    <w:rsid w:val="00F73ACC"/>
    <w:rsid w:val="00F7410A"/>
    <w:rsid w:val="00F77DB5"/>
    <w:rsid w:val="00F77FC4"/>
    <w:rsid w:val="00F806F8"/>
    <w:rsid w:val="00F8118F"/>
    <w:rsid w:val="00F82BD4"/>
    <w:rsid w:val="00F87498"/>
    <w:rsid w:val="00F93581"/>
    <w:rsid w:val="00F942C7"/>
    <w:rsid w:val="00F94AD5"/>
    <w:rsid w:val="00F95577"/>
    <w:rsid w:val="00F967B6"/>
    <w:rsid w:val="00F97775"/>
    <w:rsid w:val="00F97BF9"/>
    <w:rsid w:val="00FA1D50"/>
    <w:rsid w:val="00FA3EDE"/>
    <w:rsid w:val="00FB459C"/>
    <w:rsid w:val="00FB693E"/>
    <w:rsid w:val="00FB7DBB"/>
    <w:rsid w:val="00FC024E"/>
    <w:rsid w:val="00FC1644"/>
    <w:rsid w:val="00FC22BB"/>
    <w:rsid w:val="00FC5BA1"/>
    <w:rsid w:val="00FC75D9"/>
    <w:rsid w:val="00FC7F26"/>
    <w:rsid w:val="00FD0BA3"/>
    <w:rsid w:val="00FD4654"/>
    <w:rsid w:val="00FD5247"/>
    <w:rsid w:val="00FD5D89"/>
    <w:rsid w:val="00FD68EC"/>
    <w:rsid w:val="00FE526A"/>
    <w:rsid w:val="00FF406B"/>
    <w:rsid w:val="00FF6081"/>
    <w:rsid w:val="09969DA8"/>
    <w:rsid w:val="2976502A"/>
    <w:rsid w:val="38C47999"/>
    <w:rsid w:val="5D09C115"/>
    <w:rsid w:val="732AE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146654E1"/>
  <w15:docId w15:val="{6828E0CF-0884-4AF6-9E60-1AF94AA4D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278C"/>
    <w:pPr>
      <w:jc w:val="both"/>
    </w:pPr>
    <w:rPr>
      <w:rFonts w:eastAsia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8D51F2"/>
    <w:pPr>
      <w:keepNext/>
      <w:numPr>
        <w:numId w:val="65"/>
      </w:numPr>
      <w:spacing w:before="240" w:after="120"/>
      <w:jc w:val="center"/>
      <w:outlineLvl w:val="0"/>
    </w:pPr>
    <w:rPr>
      <w:rFonts w:ascii="Cambria" w:hAnsi="Cambria" w:cs="Calibri"/>
      <w:b/>
      <w:bCs/>
      <w:kern w:val="32"/>
      <w:szCs w:val="22"/>
    </w:rPr>
  </w:style>
  <w:style w:type="paragraph" w:styleId="Nadpis2">
    <w:name w:val="heading 2"/>
    <w:aliases w:val="Podkapitola1,V_Head2,V_Head21,V_Head22,hlavicka,h2,F2,F21,ASAPHeading 2,H2,Nadpis kapitoly,Podkapitola 1,Podkapitola 11,Podkapitola 12,Podkapitola 13,Podkapitola 14,Podkapitola 15,Podkapitola 111,Podkapitola 121,Podkapitola 131,Podkapitola 141"/>
    <w:basedOn w:val="Nadpis1"/>
    <w:next w:val="Normln"/>
    <w:link w:val="Nadpis2Char"/>
    <w:autoRedefine/>
    <w:uiPriority w:val="99"/>
    <w:qFormat/>
    <w:rsid w:val="005513A1"/>
    <w:pPr>
      <w:keepNext w:val="0"/>
      <w:numPr>
        <w:numId w:val="0"/>
      </w:numPr>
      <w:tabs>
        <w:tab w:val="num" w:pos="567"/>
      </w:tabs>
      <w:spacing w:before="0"/>
      <w:ind w:left="567" w:hanging="567"/>
      <w:jc w:val="both"/>
      <w:outlineLvl w:val="1"/>
    </w:pPr>
    <w:rPr>
      <w:rFonts w:ascii="Palatino Linotype" w:hAnsi="Palatino Linotype"/>
      <w:b w:val="0"/>
      <w:bCs w:val="0"/>
      <w:iCs/>
      <w:color w:val="000000"/>
      <w:sz w:val="20"/>
    </w:rPr>
  </w:style>
  <w:style w:type="paragraph" w:styleId="Nadpis3">
    <w:name w:val="heading 3"/>
    <w:aliases w:val="Záhlaví 3,V_Head3,V_Head31,V_Head32,Podkapitola2,ASAPHeading 3,PA Minor Section,H3,Nadpis 3T,Sub Paragraph,h3,H3-Heading 3,l3.3,l3,Titre 3,3,Bold Head,bh,Titolo3,título 3,título 31,título 32,título 33,título 34,list 3,list3,hoofdstuk 1.1.1,H31"/>
    <w:basedOn w:val="Normln"/>
    <w:next w:val="Normln"/>
    <w:link w:val="Nadpis3Char"/>
    <w:uiPriority w:val="99"/>
    <w:qFormat/>
    <w:rsid w:val="003776C2"/>
    <w:pPr>
      <w:keepNext/>
      <w:tabs>
        <w:tab w:val="num" w:pos="567"/>
      </w:tabs>
      <w:spacing w:before="240" w:after="60"/>
      <w:ind w:left="567" w:hanging="567"/>
      <w:outlineLvl w:val="2"/>
    </w:pPr>
    <w:rPr>
      <w:rFonts w:ascii="Arial" w:eastAsia="MS ??" w:hAnsi="Arial"/>
      <w:b/>
      <w:bCs/>
      <w:sz w:val="26"/>
      <w:szCs w:val="26"/>
      <w:lang w:eastAsia="en-US"/>
    </w:rPr>
  </w:style>
  <w:style w:type="paragraph" w:styleId="Nadpis6">
    <w:name w:val="heading 6"/>
    <w:aliases w:val="Heading 6 Cluase level 1,Paragraph 1,NV_Überschrift 6,Bullet list,Bullet list1,Bullet list2,Bullet list11,Bullet list3,Bullet list12,Bullet list21,Bullet list111,Bullet lis"/>
    <w:basedOn w:val="Normln"/>
    <w:next w:val="Normln"/>
    <w:link w:val="Nadpis6Char"/>
    <w:unhideWhenUsed/>
    <w:qFormat/>
    <w:rsid w:val="003776C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561F72"/>
    <w:rPr>
      <w:rFonts w:ascii="Cambria" w:eastAsia="Times New Roman" w:hAnsi="Cambria" w:cs="Calibri"/>
      <w:b/>
      <w:bCs/>
      <w:kern w:val="32"/>
      <w:sz w:val="24"/>
      <w:szCs w:val="22"/>
    </w:rPr>
  </w:style>
  <w:style w:type="character" w:customStyle="1" w:styleId="Nadpis2Char">
    <w:name w:val="Nadpis 2 Char"/>
    <w:aliases w:val="Podkapitola1 Char,V_Head2 Char,V_Head21 Char,V_Head22 Char,hlavicka Char,h2 Char,F2 Char,F21 Char,ASAPHeading 2 Char,H2 Char,Nadpis kapitoly Char,Podkapitola 1 Char,Podkapitola 11 Char,Podkapitola 12 Char,Podkapitola 13 Char"/>
    <w:link w:val="Nadpis2"/>
    <w:uiPriority w:val="99"/>
    <w:rsid w:val="005513A1"/>
    <w:rPr>
      <w:rFonts w:ascii="Palatino Linotype" w:eastAsia="Times New Roman" w:hAnsi="Palatino Linotype" w:cs="Calibri"/>
      <w:iCs/>
      <w:color w:val="000000"/>
      <w:kern w:val="32"/>
      <w:szCs w:val="22"/>
    </w:rPr>
  </w:style>
  <w:style w:type="paragraph" w:styleId="Zhlav">
    <w:name w:val="header"/>
    <w:basedOn w:val="Normln"/>
    <w:link w:val="ZhlavChar"/>
    <w:uiPriority w:val="99"/>
    <w:rsid w:val="005513A1"/>
    <w:pPr>
      <w:tabs>
        <w:tab w:val="num" w:pos="567"/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513A1"/>
    <w:rPr>
      <w:rFonts w:eastAsia="Times New Roman"/>
      <w:sz w:val="24"/>
      <w:szCs w:val="24"/>
    </w:rPr>
  </w:style>
  <w:style w:type="paragraph" w:styleId="Zpat">
    <w:name w:val="footer"/>
    <w:basedOn w:val="Normln"/>
    <w:link w:val="ZpatChar"/>
    <w:rsid w:val="005513A1"/>
    <w:pPr>
      <w:tabs>
        <w:tab w:val="num" w:pos="1701"/>
        <w:tab w:val="center" w:pos="4536"/>
        <w:tab w:val="right" w:pos="9072"/>
      </w:tabs>
      <w:ind w:left="1134"/>
    </w:pPr>
  </w:style>
  <w:style w:type="character" w:customStyle="1" w:styleId="ZpatChar">
    <w:name w:val="Zápatí Char"/>
    <w:link w:val="Zpat"/>
    <w:rsid w:val="005513A1"/>
    <w:rPr>
      <w:rFonts w:eastAsia="Times New Roman"/>
      <w:sz w:val="24"/>
      <w:szCs w:val="24"/>
    </w:rPr>
  </w:style>
  <w:style w:type="paragraph" w:styleId="Zkladntext">
    <w:name w:val="Body Text"/>
    <w:basedOn w:val="Normln"/>
    <w:link w:val="ZkladntextChar"/>
    <w:rsid w:val="005513A1"/>
    <w:rPr>
      <w:snapToGrid w:val="0"/>
      <w:color w:val="000000"/>
      <w:szCs w:val="20"/>
    </w:rPr>
  </w:style>
  <w:style w:type="character" w:customStyle="1" w:styleId="ZkladntextChar">
    <w:name w:val="Základní text Char"/>
    <w:link w:val="Zkladntext"/>
    <w:rsid w:val="005513A1"/>
    <w:rPr>
      <w:rFonts w:ascii="Calibri" w:eastAsia="Times New Roman" w:hAnsi="Calibri" w:cs="Times New Roman"/>
      <w:snapToGrid w:val="0"/>
      <w:color w:val="000000"/>
      <w:sz w:val="24"/>
      <w:szCs w:val="20"/>
      <w:lang w:eastAsia="cs-CZ"/>
    </w:rPr>
  </w:style>
  <w:style w:type="paragraph" w:customStyle="1" w:styleId="SBSnormln">
    <w:name w:val="SBS normální"/>
    <w:basedOn w:val="Normln"/>
    <w:rsid w:val="005513A1"/>
    <w:pPr>
      <w:spacing w:before="120"/>
    </w:pPr>
    <w:rPr>
      <w:rFonts w:ascii="Arial" w:hAnsi="Arial"/>
      <w:sz w:val="22"/>
    </w:rPr>
  </w:style>
  <w:style w:type="paragraph" w:customStyle="1" w:styleId="Nzevsmlouvy">
    <w:name w:val="Název smlouvy"/>
    <w:basedOn w:val="Normln"/>
    <w:rsid w:val="005513A1"/>
    <w:pPr>
      <w:overflowPunct w:val="0"/>
      <w:autoSpaceDE w:val="0"/>
      <w:autoSpaceDN w:val="0"/>
      <w:adjustRightInd w:val="0"/>
      <w:spacing w:line="280" w:lineRule="atLeast"/>
      <w:jc w:val="center"/>
      <w:textAlignment w:val="baseline"/>
    </w:pPr>
    <w:rPr>
      <w:b/>
      <w:sz w:val="36"/>
      <w:szCs w:val="20"/>
      <w:lang w:eastAsia="en-US"/>
    </w:rPr>
  </w:style>
  <w:style w:type="paragraph" w:styleId="Odstavecseseznamem">
    <w:name w:val="List Paragraph"/>
    <w:aliases w:val="Bullet Number,lp1,List Paragraph1,lp11,List Paragraph11,Bullet 1,Use Case List Paragraph,Odstavec_muj,Odrazky,Bullet List,Puce,Heading2,Bullet for no #'s,Body Bullet,List bullet,List Paragraph 1,Ref,List Bullet1,Figure_name,Nad"/>
    <w:basedOn w:val="Normln"/>
    <w:link w:val="OdstavecseseznamemChar"/>
    <w:uiPriority w:val="99"/>
    <w:qFormat/>
    <w:rsid w:val="005513A1"/>
    <w:pPr>
      <w:ind w:left="708"/>
    </w:pPr>
    <w:rPr>
      <w:lang w:val="en-US" w:eastAsia="en-US"/>
    </w:rPr>
  </w:style>
  <w:style w:type="table" w:styleId="Mkatabulky">
    <w:name w:val="Table Grid"/>
    <w:basedOn w:val="Normlntabulka"/>
    <w:uiPriority w:val="39"/>
    <w:rsid w:val="005513A1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kaznakoment">
    <w:name w:val="annotation reference"/>
    <w:uiPriority w:val="99"/>
    <w:rsid w:val="005513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513A1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513A1"/>
    <w:rPr>
      <w:rFonts w:ascii="Calibri" w:eastAsia="Times New Roman" w:hAnsi="Calibri" w:cs="Times New Roman"/>
      <w:sz w:val="20"/>
      <w:szCs w:val="20"/>
      <w:lang w:eastAsia="cs-CZ"/>
    </w:rPr>
  </w:style>
  <w:style w:type="character" w:styleId="Siln">
    <w:name w:val="Strong"/>
    <w:uiPriority w:val="22"/>
    <w:rsid w:val="005513A1"/>
    <w:rPr>
      <w:b/>
      <w:bCs/>
    </w:rPr>
  </w:style>
  <w:style w:type="character" w:customStyle="1" w:styleId="OdstavecseseznamemChar">
    <w:name w:val="Odstavec se seznamem Char"/>
    <w:aliases w:val="Bullet Number Char,lp1 Char,List Paragraph1 Char,lp11 Char,List Paragraph11 Char,Bullet 1 Char,Use Case List Paragraph Char,Odstavec_muj Char,Odrazky Char,Bullet List Char,Puce Char,Heading2 Char,Bullet for no #'s Char,Ref Char"/>
    <w:link w:val="Odstavecseseznamem"/>
    <w:uiPriority w:val="34"/>
    <w:qFormat/>
    <w:rsid w:val="005513A1"/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Normln1">
    <w:name w:val="Normální1"/>
    <w:basedOn w:val="Normln"/>
    <w:rsid w:val="005513A1"/>
    <w:pPr>
      <w:widowControl w:val="0"/>
      <w:suppressAutoHyphens/>
      <w:overflowPunct w:val="0"/>
      <w:autoSpaceDE w:val="0"/>
      <w:jc w:val="left"/>
    </w:pPr>
    <w:rPr>
      <w:rFonts w:ascii="Times New Roman" w:hAnsi="Times New Roman"/>
      <w:color w:val="000000"/>
      <w:sz w:val="20"/>
      <w:szCs w:val="20"/>
      <w:lang w:eastAsia="ar-SA"/>
    </w:rPr>
  </w:style>
  <w:style w:type="paragraph" w:customStyle="1" w:styleId="Odstavecodsazen">
    <w:name w:val="Odstavec odsazený"/>
    <w:basedOn w:val="Normln"/>
    <w:rsid w:val="005513A1"/>
    <w:pPr>
      <w:widowControl w:val="0"/>
      <w:tabs>
        <w:tab w:val="left" w:pos="1699"/>
      </w:tabs>
      <w:suppressAutoHyphens/>
      <w:overflowPunct w:val="0"/>
      <w:autoSpaceDE w:val="0"/>
      <w:ind w:left="1332" w:hanging="849"/>
    </w:pPr>
    <w:rPr>
      <w:rFonts w:ascii="Times New Roman" w:hAnsi="Times New Roman"/>
      <w:color w:val="000000"/>
      <w:szCs w:val="20"/>
      <w:lang w:eastAsia="ar-SA"/>
    </w:rPr>
  </w:style>
  <w:style w:type="paragraph" w:customStyle="1" w:styleId="Odstavec">
    <w:name w:val="Odstavec"/>
    <w:basedOn w:val="Zkladntext"/>
    <w:rsid w:val="005513A1"/>
    <w:pPr>
      <w:widowControl w:val="0"/>
      <w:suppressAutoHyphens/>
      <w:overflowPunct w:val="0"/>
      <w:autoSpaceDE w:val="0"/>
      <w:ind w:firstLine="539"/>
    </w:pPr>
    <w:rPr>
      <w:rFonts w:ascii="Times New Roman" w:hAnsi="Times New Roman"/>
      <w:snapToGrid/>
      <w:lang w:eastAsia="ar-SA"/>
    </w:rPr>
  </w:style>
  <w:style w:type="paragraph" w:styleId="Bezmezer">
    <w:name w:val="No Spacing"/>
    <w:uiPriority w:val="1"/>
    <w:qFormat/>
    <w:rsid w:val="005513A1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13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513A1"/>
    <w:rPr>
      <w:rFonts w:ascii="Segoe UI" w:eastAsia="Times New Roman" w:hAnsi="Segoe UI" w:cs="Segoe UI"/>
      <w:sz w:val="18"/>
      <w:szCs w:val="18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126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6126D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character" w:customStyle="1" w:styleId="RLTextlnkuslovanChar">
    <w:name w:val="RL Text článku číslovaný Char"/>
    <w:link w:val="RLTextlnkuslovan"/>
    <w:locked/>
    <w:rsid w:val="0042495C"/>
    <w:rPr>
      <w:rFonts w:ascii="Arial" w:hAnsi="Arial" w:cs="Arial"/>
      <w:sz w:val="22"/>
      <w:szCs w:val="22"/>
      <w:lang w:eastAsia="en-US"/>
    </w:rPr>
  </w:style>
  <w:style w:type="paragraph" w:customStyle="1" w:styleId="RLTextlnkuslovan">
    <w:name w:val="RL Text článku číslovaný"/>
    <w:basedOn w:val="Normln"/>
    <w:link w:val="RLTextlnkuslovanChar"/>
    <w:rsid w:val="0042495C"/>
    <w:pPr>
      <w:numPr>
        <w:ilvl w:val="1"/>
        <w:numId w:val="5"/>
      </w:numPr>
      <w:spacing w:after="120" w:line="280" w:lineRule="exact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RLlneksmlouvyCharChar">
    <w:name w:val="RL Článek smlouvy Char Char"/>
    <w:link w:val="RLlneksmlouvy"/>
    <w:locked/>
    <w:rsid w:val="0042495C"/>
    <w:rPr>
      <w:rFonts w:ascii="Arial" w:hAnsi="Arial" w:cs="Arial"/>
      <w:b/>
      <w:bCs/>
      <w:sz w:val="22"/>
      <w:szCs w:val="22"/>
      <w:lang w:eastAsia="en-US"/>
    </w:rPr>
  </w:style>
  <w:style w:type="paragraph" w:customStyle="1" w:styleId="RLlneksmlouvy">
    <w:name w:val="RL Článek smlouvy"/>
    <w:basedOn w:val="Normln"/>
    <w:link w:val="RLlneksmlouvyCharChar"/>
    <w:rsid w:val="0042495C"/>
    <w:pPr>
      <w:keepNext/>
      <w:numPr>
        <w:numId w:val="5"/>
      </w:numPr>
      <w:spacing w:before="360" w:after="120" w:line="280" w:lineRule="exact"/>
    </w:pPr>
    <w:rPr>
      <w:rFonts w:ascii="Arial" w:eastAsia="Calibri" w:hAnsi="Arial" w:cs="Arial"/>
      <w:b/>
      <w:bCs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066887"/>
    <w:rPr>
      <w:rFonts w:eastAsia="Times New Roman"/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rsid w:val="009D7E2C"/>
    <w:pPr>
      <w:keepLines/>
      <w:spacing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</w:rPr>
  </w:style>
  <w:style w:type="paragraph" w:styleId="Obsah1">
    <w:name w:val="toc 1"/>
    <w:basedOn w:val="Normln"/>
    <w:next w:val="Normln"/>
    <w:autoRedefine/>
    <w:uiPriority w:val="39"/>
    <w:unhideWhenUsed/>
    <w:rsid w:val="00A90C15"/>
    <w:pPr>
      <w:tabs>
        <w:tab w:val="left" w:pos="851"/>
        <w:tab w:val="left" w:pos="880"/>
        <w:tab w:val="right" w:leader="dot" w:pos="9060"/>
      </w:tabs>
      <w:spacing w:after="60"/>
      <w:jc w:val="left"/>
    </w:pPr>
    <w:rPr>
      <w:rFonts w:cs="Calibri"/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9D7E2C"/>
    <w:pPr>
      <w:ind w:left="240"/>
    </w:pPr>
  </w:style>
  <w:style w:type="character" w:styleId="Hypertextovodkaz">
    <w:name w:val="Hyperlink"/>
    <w:uiPriority w:val="99"/>
    <w:unhideWhenUsed/>
    <w:rsid w:val="009D7E2C"/>
    <w:rPr>
      <w:color w:val="0563C1"/>
      <w:u w:val="single"/>
    </w:rPr>
  </w:style>
  <w:style w:type="paragraph" w:customStyle="1" w:styleId="Default">
    <w:name w:val="Default"/>
    <w:rsid w:val="004167E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nadpis">
    <w:name w:val="1nadpis"/>
    <w:basedOn w:val="Normln"/>
    <w:qFormat/>
    <w:rsid w:val="00DC1E94"/>
    <w:pPr>
      <w:keepNext/>
      <w:numPr>
        <w:numId w:val="4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/>
      <w:outlineLvl w:val="0"/>
    </w:pPr>
    <w:rPr>
      <w:b/>
      <w:bCs/>
      <w:kern w:val="32"/>
      <w:sz w:val="28"/>
      <w:szCs w:val="28"/>
      <w:lang w:eastAsia="en-US"/>
    </w:rPr>
  </w:style>
  <w:style w:type="paragraph" w:customStyle="1" w:styleId="2sltext">
    <w:name w:val="2čísl.text"/>
    <w:basedOn w:val="Zkladntext"/>
    <w:qFormat/>
    <w:rsid w:val="00DC1E94"/>
    <w:pPr>
      <w:numPr>
        <w:ilvl w:val="1"/>
        <w:numId w:val="43"/>
      </w:numPr>
      <w:tabs>
        <w:tab w:val="num" w:pos="360"/>
      </w:tabs>
      <w:spacing w:before="240" w:after="240"/>
    </w:pPr>
    <w:rPr>
      <w:snapToGrid/>
      <w:color w:val="auto"/>
      <w:sz w:val="22"/>
      <w:szCs w:val="22"/>
    </w:rPr>
  </w:style>
  <w:style w:type="paragraph" w:customStyle="1" w:styleId="3seznam">
    <w:name w:val="3seznam"/>
    <w:basedOn w:val="Normln"/>
    <w:qFormat/>
    <w:rsid w:val="00DC1E94"/>
    <w:pPr>
      <w:numPr>
        <w:ilvl w:val="2"/>
        <w:numId w:val="43"/>
      </w:numPr>
      <w:spacing w:before="120" w:after="120"/>
    </w:pPr>
    <w:rPr>
      <w:rFonts w:eastAsia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DC1E94"/>
    <w:pPr>
      <w:numPr>
        <w:ilvl w:val="3"/>
        <w:numId w:val="43"/>
      </w:numPr>
      <w:spacing w:before="120" w:after="120"/>
      <w:contextualSpacing/>
    </w:pPr>
    <w:rPr>
      <w:rFonts w:eastAsia="Calibri"/>
      <w:iCs/>
      <w:sz w:val="22"/>
      <w:szCs w:val="22"/>
      <w:lang w:eastAsia="en-US"/>
    </w:rPr>
  </w:style>
  <w:style w:type="paragraph" w:customStyle="1" w:styleId="5seznam">
    <w:name w:val="5seznam"/>
    <w:basedOn w:val="4seznam"/>
    <w:link w:val="5seznamChar"/>
    <w:qFormat/>
    <w:rsid w:val="00DC1E94"/>
    <w:pPr>
      <w:numPr>
        <w:ilvl w:val="0"/>
        <w:numId w:val="42"/>
      </w:numPr>
      <w:ind w:left="2767" w:hanging="357"/>
      <w:contextualSpacing w:val="0"/>
    </w:pPr>
  </w:style>
  <w:style w:type="character" w:customStyle="1" w:styleId="5seznamChar">
    <w:name w:val="5seznam Char"/>
    <w:basedOn w:val="Standardnpsmoodstavce"/>
    <w:link w:val="5seznam"/>
    <w:rsid w:val="00DC1E94"/>
    <w:rPr>
      <w:iCs/>
      <w:sz w:val="22"/>
      <w:szCs w:val="22"/>
      <w:lang w:eastAsia="en-US"/>
    </w:rPr>
  </w:style>
  <w:style w:type="paragraph" w:customStyle="1" w:styleId="6Plohy">
    <w:name w:val="6Přílohy"/>
    <w:basedOn w:val="4seznam"/>
    <w:qFormat/>
    <w:rsid w:val="00DC1E94"/>
    <w:pPr>
      <w:numPr>
        <w:ilvl w:val="4"/>
      </w:numPr>
      <w:spacing w:before="0" w:after="260"/>
      <w:ind w:left="1418" w:hanging="1418"/>
    </w:pPr>
  </w:style>
  <w:style w:type="character" w:customStyle="1" w:styleId="FontStyle42">
    <w:name w:val="Font Style42"/>
    <w:rsid w:val="008A41DE"/>
    <w:rPr>
      <w:rFonts w:ascii="Courier New" w:hAnsi="Courier New" w:cs="Courier New"/>
      <w:b/>
      <w:bCs/>
      <w:color w:val="000000"/>
      <w:sz w:val="18"/>
      <w:szCs w:val="18"/>
    </w:rPr>
  </w:style>
  <w:style w:type="paragraph" w:customStyle="1" w:styleId="Style8">
    <w:name w:val="Style8"/>
    <w:basedOn w:val="Normln"/>
    <w:rsid w:val="005A360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Odst">
    <w:name w:val="Odst."/>
    <w:basedOn w:val="Normln"/>
    <w:link w:val="OdstChar"/>
    <w:qFormat/>
    <w:rsid w:val="008D51F2"/>
    <w:pPr>
      <w:numPr>
        <w:ilvl w:val="1"/>
        <w:numId w:val="65"/>
      </w:numPr>
      <w:spacing w:after="120"/>
    </w:pPr>
    <w:rPr>
      <w:rFonts w:ascii="Cambria" w:hAnsi="Cambria" w:cs="Calibri"/>
      <w:sz w:val="22"/>
      <w:szCs w:val="22"/>
    </w:rPr>
  </w:style>
  <w:style w:type="paragraph" w:customStyle="1" w:styleId="Psm">
    <w:name w:val="Písm."/>
    <w:basedOn w:val="Odst"/>
    <w:link w:val="PsmChar"/>
    <w:qFormat/>
    <w:rsid w:val="008D51F2"/>
    <w:pPr>
      <w:numPr>
        <w:ilvl w:val="2"/>
      </w:numPr>
      <w:tabs>
        <w:tab w:val="clear" w:pos="4469"/>
        <w:tab w:val="num" w:pos="357"/>
      </w:tabs>
      <w:ind w:left="357"/>
    </w:pPr>
  </w:style>
  <w:style w:type="character" w:customStyle="1" w:styleId="OdstChar">
    <w:name w:val="Odst. Char"/>
    <w:basedOn w:val="Standardnpsmoodstavce"/>
    <w:link w:val="Odst"/>
    <w:rsid w:val="009C55EE"/>
    <w:rPr>
      <w:rFonts w:ascii="Cambria" w:eastAsia="Times New Roman" w:hAnsi="Cambria" w:cs="Calibri"/>
      <w:sz w:val="22"/>
      <w:szCs w:val="22"/>
    </w:rPr>
  </w:style>
  <w:style w:type="numbering" w:customStyle="1" w:styleId="Style1">
    <w:name w:val="Style1"/>
    <w:uiPriority w:val="99"/>
    <w:rsid w:val="00561F72"/>
    <w:pPr>
      <w:numPr>
        <w:numId w:val="66"/>
      </w:numPr>
    </w:pPr>
  </w:style>
  <w:style w:type="character" w:customStyle="1" w:styleId="PsmChar">
    <w:name w:val="Písm. Char"/>
    <w:basedOn w:val="OdstChar"/>
    <w:link w:val="Psm"/>
    <w:rsid w:val="009C55EE"/>
    <w:rPr>
      <w:rFonts w:ascii="Cambria" w:eastAsia="Times New Roman" w:hAnsi="Cambria" w:cs="Calibri"/>
      <w:sz w:val="22"/>
      <w:szCs w:val="22"/>
    </w:rPr>
  </w:style>
  <w:style w:type="numbering" w:customStyle="1" w:styleId="Style2">
    <w:name w:val="Style2"/>
    <w:uiPriority w:val="99"/>
    <w:rsid w:val="008D51F2"/>
    <w:pPr>
      <w:numPr>
        <w:numId w:val="63"/>
      </w:numPr>
    </w:pPr>
  </w:style>
  <w:style w:type="character" w:styleId="Sledovanodkaz">
    <w:name w:val="FollowedHyperlink"/>
    <w:basedOn w:val="Standardnpsmoodstavce"/>
    <w:uiPriority w:val="99"/>
    <w:semiHidden/>
    <w:unhideWhenUsed/>
    <w:rsid w:val="00984676"/>
    <w:rPr>
      <w:color w:val="954F72" w:themeColor="followedHyperlink"/>
      <w:u w:val="single"/>
    </w:rPr>
  </w:style>
  <w:style w:type="paragraph" w:customStyle="1" w:styleId="-wm-msonormal">
    <w:name w:val="-wm-msonormal"/>
    <w:basedOn w:val="Normln"/>
    <w:rsid w:val="008335DB"/>
    <w:pPr>
      <w:spacing w:before="100" w:beforeAutospacing="1" w:after="100" w:afterAutospacing="1"/>
      <w:jc w:val="left"/>
    </w:pPr>
    <w:rPr>
      <w:rFonts w:ascii="Times New Roman" w:eastAsiaTheme="minorHAnsi" w:hAnsi="Times New Roman"/>
    </w:rPr>
  </w:style>
  <w:style w:type="character" w:customStyle="1" w:styleId="Nadpis3Char">
    <w:name w:val="Nadpis 3 Char"/>
    <w:aliases w:val="Záhlaví 3 Char,V_Head3 Char,V_Head31 Char,V_Head32 Char,Podkapitola2 Char,ASAPHeading 3 Char,PA Minor Section Char,H3 Char,Nadpis 3T Char,Sub Paragraph Char,h3 Char,H3-Heading 3 Char,l3.3 Char,l3 Char,Titre 3 Char,3 Char,Bold Head Char"/>
    <w:basedOn w:val="Standardnpsmoodstavce"/>
    <w:link w:val="Nadpis3"/>
    <w:uiPriority w:val="99"/>
    <w:rsid w:val="003776C2"/>
    <w:rPr>
      <w:rFonts w:ascii="Arial" w:eastAsia="MS ??" w:hAnsi="Arial"/>
      <w:b/>
      <w:bCs/>
      <w:sz w:val="26"/>
      <w:szCs w:val="26"/>
      <w:lang w:eastAsia="en-US"/>
    </w:rPr>
  </w:style>
  <w:style w:type="character" w:customStyle="1" w:styleId="Nadpis6Char">
    <w:name w:val="Nadpis 6 Char"/>
    <w:aliases w:val="Heading 6 Cluase level 1 Char,Paragraph 1 Char,NV_Überschrift 6 Char,Bullet list Char,Bullet list1 Char,Bullet list2 Char,Bullet list11 Char,Bullet list3 Char,Bullet list12 Char,Bullet list21 Char,Bullet list111 Char,Bullet lis Char"/>
    <w:basedOn w:val="Standardnpsmoodstavce"/>
    <w:link w:val="Nadpis6"/>
    <w:rsid w:val="003776C2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eastAsia="en-US"/>
    </w:rPr>
  </w:style>
  <w:style w:type="paragraph" w:customStyle="1" w:styleId="Normln-Odstavec">
    <w:name w:val="Normální - Odstavec"/>
    <w:basedOn w:val="Normln"/>
    <w:link w:val="Normln-OdstavecCharChar"/>
    <w:uiPriority w:val="99"/>
    <w:rsid w:val="003776C2"/>
    <w:pPr>
      <w:tabs>
        <w:tab w:val="num" w:pos="567"/>
      </w:tabs>
      <w:spacing w:after="120"/>
    </w:pPr>
    <w:rPr>
      <w:rFonts w:ascii="Times New Roman" w:eastAsia="MS ??" w:hAnsi="Times New Roman"/>
      <w:sz w:val="22"/>
      <w:lang w:eastAsia="en-US"/>
    </w:rPr>
  </w:style>
  <w:style w:type="paragraph" w:customStyle="1" w:styleId="Normln-Psmeno">
    <w:name w:val="Normální - Písmeno"/>
    <w:basedOn w:val="Normln"/>
    <w:uiPriority w:val="99"/>
    <w:rsid w:val="003776C2"/>
    <w:pPr>
      <w:spacing w:after="120"/>
      <w:ind w:left="1134" w:hanging="850"/>
    </w:pPr>
    <w:rPr>
      <w:rFonts w:ascii="Times New Roman" w:eastAsia="MS ??" w:hAnsi="Times New Roman"/>
      <w:sz w:val="22"/>
    </w:rPr>
  </w:style>
  <w:style w:type="paragraph" w:customStyle="1" w:styleId="Normln-msk">
    <w:name w:val="Normální - Římská"/>
    <w:basedOn w:val="Normln"/>
    <w:uiPriority w:val="99"/>
    <w:rsid w:val="003776C2"/>
    <w:pPr>
      <w:tabs>
        <w:tab w:val="num" w:pos="1701"/>
        <w:tab w:val="left" w:pos="1985"/>
      </w:tabs>
      <w:spacing w:after="120"/>
      <w:ind w:left="1134"/>
    </w:pPr>
    <w:rPr>
      <w:rFonts w:ascii="Times New Roman" w:eastAsia="MS ??" w:hAnsi="Times New Roman"/>
      <w:sz w:val="22"/>
      <w:lang w:eastAsia="en-US"/>
    </w:rPr>
  </w:style>
  <w:style w:type="character" w:customStyle="1" w:styleId="Normln-OdstavecCharChar">
    <w:name w:val="Normální - Odstavec Char Char"/>
    <w:link w:val="Normln-Odstavec"/>
    <w:uiPriority w:val="99"/>
    <w:locked/>
    <w:rsid w:val="003776C2"/>
    <w:rPr>
      <w:rFonts w:ascii="Times New Roman" w:eastAsia="MS ??" w:hAnsi="Times New Roman"/>
      <w:sz w:val="22"/>
      <w:szCs w:val="24"/>
      <w:lang w:eastAsia="en-US"/>
    </w:rPr>
  </w:style>
  <w:style w:type="paragraph" w:customStyle="1" w:styleId="Marbesnormln">
    <w:name w:val="Marbes normální"/>
    <w:basedOn w:val="Normln"/>
    <w:link w:val="MarbesnormlnChar"/>
    <w:rsid w:val="00426D76"/>
    <w:pPr>
      <w:overflowPunct w:val="0"/>
      <w:autoSpaceDE w:val="0"/>
      <w:autoSpaceDN w:val="0"/>
      <w:adjustRightInd w:val="0"/>
      <w:spacing w:after="120"/>
      <w:jc w:val="left"/>
    </w:pPr>
    <w:rPr>
      <w:rFonts w:ascii="Georgia" w:hAnsi="Georgia"/>
      <w:sz w:val="20"/>
      <w:szCs w:val="20"/>
      <w:lang w:eastAsia="en-US"/>
    </w:rPr>
  </w:style>
  <w:style w:type="character" w:customStyle="1" w:styleId="MarbesnormlnChar">
    <w:name w:val="Marbes normální Char"/>
    <w:link w:val="Marbesnormln"/>
    <w:rsid w:val="00426D76"/>
    <w:rPr>
      <w:rFonts w:ascii="Georgia" w:eastAsia="Times New Roman" w:hAnsi="Georgia"/>
      <w:lang w:eastAsia="en-US"/>
    </w:rPr>
  </w:style>
  <w:style w:type="paragraph" w:customStyle="1" w:styleId="OdrkaEQerven">
    <w:name w:val="Odrážka EQ červená"/>
    <w:basedOn w:val="Normln"/>
    <w:link w:val="OdrkaEQervenChar"/>
    <w:rsid w:val="00426D76"/>
    <w:pPr>
      <w:numPr>
        <w:numId w:val="82"/>
      </w:numPr>
      <w:overflowPunct w:val="0"/>
      <w:autoSpaceDE w:val="0"/>
      <w:autoSpaceDN w:val="0"/>
      <w:adjustRightInd w:val="0"/>
      <w:spacing w:before="60" w:after="60"/>
      <w:contextualSpacing/>
      <w:jc w:val="left"/>
    </w:pPr>
    <w:rPr>
      <w:rFonts w:ascii="Tahoma" w:hAnsi="Tahoma"/>
      <w:sz w:val="20"/>
      <w:lang w:eastAsia="en-US"/>
    </w:rPr>
  </w:style>
  <w:style w:type="paragraph" w:customStyle="1" w:styleId="Odrka2EQmodr">
    <w:name w:val="Odrážka 2 EQ modrá"/>
    <w:basedOn w:val="Normln"/>
    <w:rsid w:val="00426D76"/>
    <w:pPr>
      <w:numPr>
        <w:ilvl w:val="1"/>
        <w:numId w:val="82"/>
      </w:numPr>
      <w:overflowPunct w:val="0"/>
      <w:autoSpaceDE w:val="0"/>
      <w:autoSpaceDN w:val="0"/>
      <w:adjustRightInd w:val="0"/>
      <w:jc w:val="left"/>
    </w:pPr>
    <w:rPr>
      <w:rFonts w:ascii="Tahoma" w:hAnsi="Tahoma"/>
      <w:sz w:val="20"/>
    </w:rPr>
  </w:style>
  <w:style w:type="paragraph" w:customStyle="1" w:styleId="OdrkaEQ3ern">
    <w:name w:val="Odrážka EQ 3 černá"/>
    <w:basedOn w:val="Normln"/>
    <w:rsid w:val="00426D76"/>
    <w:pPr>
      <w:numPr>
        <w:ilvl w:val="2"/>
        <w:numId w:val="82"/>
      </w:numPr>
      <w:overflowPunct w:val="0"/>
      <w:autoSpaceDE w:val="0"/>
      <w:autoSpaceDN w:val="0"/>
      <w:adjustRightInd w:val="0"/>
      <w:spacing w:before="240" w:after="120"/>
      <w:jc w:val="left"/>
    </w:pPr>
    <w:rPr>
      <w:rFonts w:ascii="Tahoma" w:hAnsi="Tahoma"/>
      <w:sz w:val="20"/>
    </w:rPr>
  </w:style>
  <w:style w:type="paragraph" w:customStyle="1" w:styleId="OdrkaEQ4erven">
    <w:name w:val="Odrážka EQ 4 červená"/>
    <w:basedOn w:val="Normln"/>
    <w:rsid w:val="00426D76"/>
    <w:pPr>
      <w:numPr>
        <w:ilvl w:val="3"/>
        <w:numId w:val="82"/>
      </w:numPr>
      <w:overflowPunct w:val="0"/>
      <w:autoSpaceDE w:val="0"/>
      <w:autoSpaceDN w:val="0"/>
      <w:adjustRightInd w:val="0"/>
      <w:spacing w:before="240" w:after="120"/>
      <w:jc w:val="left"/>
    </w:pPr>
    <w:rPr>
      <w:rFonts w:ascii="Tahoma" w:hAnsi="Tahoma"/>
      <w:sz w:val="20"/>
    </w:rPr>
  </w:style>
  <w:style w:type="paragraph" w:customStyle="1" w:styleId="OdrkaEQ5modr">
    <w:name w:val="Odrážka EQ 5 modrá"/>
    <w:basedOn w:val="Normln"/>
    <w:rsid w:val="00426D76"/>
    <w:pPr>
      <w:numPr>
        <w:ilvl w:val="4"/>
        <w:numId w:val="82"/>
      </w:numPr>
      <w:overflowPunct w:val="0"/>
      <w:autoSpaceDE w:val="0"/>
      <w:autoSpaceDN w:val="0"/>
      <w:adjustRightInd w:val="0"/>
      <w:spacing w:before="240" w:after="120"/>
      <w:jc w:val="left"/>
    </w:pPr>
    <w:rPr>
      <w:rFonts w:ascii="Tahoma" w:hAnsi="Tahoma"/>
      <w:sz w:val="20"/>
    </w:rPr>
  </w:style>
  <w:style w:type="paragraph" w:customStyle="1" w:styleId="OdrkaEQ6ern">
    <w:name w:val="Odrážka EQ 6 černá"/>
    <w:basedOn w:val="Normln"/>
    <w:rsid w:val="00426D76"/>
    <w:pPr>
      <w:numPr>
        <w:ilvl w:val="5"/>
        <w:numId w:val="82"/>
      </w:numPr>
      <w:overflowPunct w:val="0"/>
      <w:autoSpaceDE w:val="0"/>
      <w:autoSpaceDN w:val="0"/>
      <w:adjustRightInd w:val="0"/>
      <w:spacing w:before="240" w:after="120"/>
      <w:jc w:val="left"/>
    </w:pPr>
    <w:rPr>
      <w:rFonts w:ascii="Tahoma" w:hAnsi="Tahoma"/>
      <w:sz w:val="20"/>
    </w:rPr>
  </w:style>
  <w:style w:type="paragraph" w:customStyle="1" w:styleId="OdrkaEQ7erven">
    <w:name w:val="Odrážka EQ 7 červená"/>
    <w:basedOn w:val="Normln"/>
    <w:rsid w:val="00426D76"/>
    <w:pPr>
      <w:numPr>
        <w:ilvl w:val="6"/>
        <w:numId w:val="82"/>
      </w:numPr>
      <w:overflowPunct w:val="0"/>
      <w:autoSpaceDE w:val="0"/>
      <w:autoSpaceDN w:val="0"/>
      <w:adjustRightInd w:val="0"/>
      <w:spacing w:before="240" w:after="120"/>
      <w:jc w:val="left"/>
    </w:pPr>
    <w:rPr>
      <w:rFonts w:ascii="Tahoma" w:hAnsi="Tahoma"/>
      <w:sz w:val="20"/>
    </w:rPr>
  </w:style>
  <w:style w:type="paragraph" w:customStyle="1" w:styleId="OdrkaEQ8modr">
    <w:name w:val="Odrážka EQ 8 modrá"/>
    <w:basedOn w:val="Normln"/>
    <w:rsid w:val="00426D76"/>
    <w:pPr>
      <w:numPr>
        <w:ilvl w:val="7"/>
        <w:numId w:val="82"/>
      </w:numPr>
      <w:overflowPunct w:val="0"/>
      <w:autoSpaceDE w:val="0"/>
      <w:autoSpaceDN w:val="0"/>
      <w:adjustRightInd w:val="0"/>
      <w:spacing w:before="240" w:after="120"/>
      <w:jc w:val="left"/>
    </w:pPr>
    <w:rPr>
      <w:rFonts w:ascii="Tahoma" w:hAnsi="Tahoma"/>
      <w:sz w:val="20"/>
    </w:rPr>
  </w:style>
  <w:style w:type="paragraph" w:customStyle="1" w:styleId="OdrkaEQ9ern">
    <w:name w:val="Odrážka EQ 9 černá"/>
    <w:basedOn w:val="Normln"/>
    <w:rsid w:val="00426D76"/>
    <w:pPr>
      <w:numPr>
        <w:ilvl w:val="8"/>
        <w:numId w:val="82"/>
      </w:numPr>
      <w:overflowPunct w:val="0"/>
      <w:autoSpaceDE w:val="0"/>
      <w:autoSpaceDN w:val="0"/>
      <w:adjustRightInd w:val="0"/>
      <w:spacing w:before="240" w:after="120"/>
      <w:jc w:val="left"/>
    </w:pPr>
    <w:rPr>
      <w:rFonts w:ascii="Tahoma" w:hAnsi="Tahoma"/>
      <w:sz w:val="20"/>
    </w:rPr>
  </w:style>
  <w:style w:type="character" w:customStyle="1" w:styleId="OdrkaEQervenChar">
    <w:name w:val="Odrážka EQ červená Char"/>
    <w:basedOn w:val="Standardnpsmoodstavce"/>
    <w:link w:val="OdrkaEQerven"/>
    <w:locked/>
    <w:rsid w:val="00426D76"/>
    <w:rPr>
      <w:rFonts w:ascii="Tahoma" w:eastAsia="Times New Roman" w:hAnsi="Tahoma"/>
      <w:szCs w:val="24"/>
      <w:lang w:eastAsia="en-US"/>
    </w:rPr>
  </w:style>
  <w:style w:type="paragraph" w:customStyle="1" w:styleId="Text">
    <w:name w:val="Text"/>
    <w:basedOn w:val="Normln"/>
    <w:uiPriority w:val="99"/>
    <w:rsid w:val="000526B4"/>
    <w:pPr>
      <w:tabs>
        <w:tab w:val="left" w:pos="227"/>
      </w:tabs>
      <w:spacing w:line="220" w:lineRule="exact"/>
    </w:pPr>
    <w:rPr>
      <w:rFonts w:ascii="Book Antiqua" w:hAnsi="Book Antiqua"/>
      <w:color w:val="000000"/>
      <w:sz w:val="18"/>
      <w:szCs w:val="20"/>
    </w:rPr>
  </w:style>
  <w:style w:type="paragraph" w:customStyle="1" w:styleId="Textvbloku1">
    <w:name w:val="Text v bloku1"/>
    <w:basedOn w:val="Normln"/>
    <w:rsid w:val="00C50DE0"/>
    <w:pPr>
      <w:suppressAutoHyphens/>
      <w:ind w:left="708" w:right="-284" w:hanging="304"/>
      <w:jc w:val="left"/>
    </w:pPr>
    <w:rPr>
      <w:rFonts w:ascii="Times New Roman" w:hAnsi="Times New Roman" w:cs="Calibri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yperlink" Target="https://cs.wikipedia.org/wiki/%C4%8Clov%C4%9Bkohodina" TargetMode="Externa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lektronicka.fakturace@dpo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CA68A9D3CB5E409AA0D7BB04409E80" ma:contentTypeVersion="4" ma:contentTypeDescription="Vytvoří nový dokument" ma:contentTypeScope="" ma:versionID="356fffe5fdcc03e578dfd0b69bc7c433">
  <xsd:schema xmlns:xsd="http://www.w3.org/2001/XMLSchema" xmlns:xs="http://www.w3.org/2001/XMLSchema" xmlns:p="http://schemas.microsoft.com/office/2006/metadata/properties" xmlns:ns2="90417d0c-4e08-419d-82dc-d45708db18be" targetNamespace="http://schemas.microsoft.com/office/2006/metadata/properties" ma:root="true" ma:fieldsID="87511e58c2e843bb1824f011865c0a3a" ns2:_="">
    <xsd:import namespace="90417d0c-4e08-419d-82dc-d45708db18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417d0c-4e08-419d-82dc-d45708db1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BE194-0A64-4750-9363-C9962D889A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417d0c-4e08-419d-82dc-d45708db18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CB9560-7336-423F-AED5-FC354B796CB0}">
  <ds:schemaRefs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90417d0c-4e08-419d-82dc-d45708db18be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38A67753-BE31-4F48-9DCA-5A029BFC52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5FBAE5-9D6B-4117-A66F-274F12BA8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24</Pages>
  <Words>12162</Words>
  <Characters>71756</Characters>
  <Application>Microsoft Office Word</Application>
  <DocSecurity>0</DocSecurity>
  <Lines>597</Lines>
  <Paragraphs>167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DPO</Company>
  <LinksUpToDate>false</LinksUpToDate>
  <CharactersWithSpaces>83751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Zeman Dušan, Bc.</dc:creator>
  <cp:keywords/>
  <dc:description/>
  <cp:lastModifiedBy>Kubátková Hana, Ing.</cp:lastModifiedBy>
  <cp:revision>4</cp:revision>
  <dcterms:created xsi:type="dcterms:W3CDTF">2024-07-31T06:49:00Z</dcterms:created>
  <dcterms:modified xsi:type="dcterms:W3CDTF">2024-07-31T09:07:00Z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0x01010076CA68A9D3CB5E409AA0D7BB04409E80</vt:lpwstr>
  </property>
</Properties>
</file>